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5664D" w14:textId="77777777" w:rsidR="00773886" w:rsidRDefault="00ED05D3" w:rsidP="00ED05D3">
      <w:pPr>
        <w:jc w:val="center"/>
      </w:pPr>
      <w:r>
        <w:rPr>
          <w:rFonts w:hint="eastAsia"/>
        </w:rPr>
        <w:t>2017 English Websites Check</w:t>
      </w:r>
    </w:p>
    <w:tbl>
      <w:tblPr>
        <w:tblW w:w="16920" w:type="dxa"/>
        <w:tblCellMar>
          <w:left w:w="28" w:type="dxa"/>
          <w:right w:w="28" w:type="dxa"/>
        </w:tblCellMar>
        <w:tblLook w:val="04A0" w:firstRow="1" w:lastRow="0" w:firstColumn="1" w:lastColumn="0" w:noHBand="0" w:noVBand="1"/>
      </w:tblPr>
      <w:tblGrid>
        <w:gridCol w:w="1100"/>
        <w:gridCol w:w="580"/>
        <w:gridCol w:w="1794"/>
        <w:gridCol w:w="3129"/>
        <w:gridCol w:w="10317"/>
      </w:tblGrid>
      <w:tr w:rsidR="00103344" w:rsidRPr="00103344" w14:paraId="2A3C224A" w14:textId="77777777" w:rsidTr="000264CB">
        <w:trPr>
          <w:trHeight w:val="450"/>
          <w:tblHeader/>
        </w:trPr>
        <w:tc>
          <w:tcPr>
            <w:tcW w:w="110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7224E11" w14:textId="77777777" w:rsidR="00103344" w:rsidRPr="00103344" w:rsidRDefault="00103344" w:rsidP="00773886">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Reviewer</w:t>
            </w:r>
          </w:p>
        </w:tc>
        <w:tc>
          <w:tcPr>
            <w:tcW w:w="580" w:type="dxa"/>
            <w:tcBorders>
              <w:top w:val="single" w:sz="4" w:space="0" w:color="auto"/>
              <w:left w:val="nil"/>
              <w:bottom w:val="single" w:sz="4" w:space="0" w:color="auto"/>
              <w:right w:val="single" w:sz="4" w:space="0" w:color="auto"/>
            </w:tcBorders>
            <w:shd w:val="clear" w:color="000000" w:fill="BDD7EE"/>
            <w:noWrap/>
            <w:vAlign w:val="center"/>
            <w:hideMark/>
          </w:tcPr>
          <w:p w14:paraId="7A19E7EB" w14:textId="77777777" w:rsidR="00103344" w:rsidRPr="00103344" w:rsidRDefault="00103344" w:rsidP="00773886">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No.</w:t>
            </w:r>
          </w:p>
        </w:tc>
        <w:tc>
          <w:tcPr>
            <w:tcW w:w="3996" w:type="dxa"/>
            <w:tcBorders>
              <w:top w:val="single" w:sz="4" w:space="0" w:color="auto"/>
              <w:left w:val="nil"/>
              <w:bottom w:val="single" w:sz="4" w:space="0" w:color="auto"/>
              <w:right w:val="single" w:sz="4" w:space="0" w:color="auto"/>
            </w:tcBorders>
            <w:shd w:val="clear" w:color="000000" w:fill="BDD7EE"/>
            <w:vAlign w:val="center"/>
            <w:hideMark/>
          </w:tcPr>
          <w:p w14:paraId="4EE32B6A" w14:textId="77777777" w:rsidR="00103344" w:rsidRPr="00103344" w:rsidRDefault="00103344" w:rsidP="00773886">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Unit</w:t>
            </w:r>
          </w:p>
        </w:tc>
        <w:tc>
          <w:tcPr>
            <w:tcW w:w="3108" w:type="dxa"/>
            <w:tcBorders>
              <w:top w:val="single" w:sz="4" w:space="0" w:color="auto"/>
              <w:left w:val="nil"/>
              <w:bottom w:val="single" w:sz="4" w:space="0" w:color="auto"/>
              <w:right w:val="single" w:sz="4" w:space="0" w:color="auto"/>
            </w:tcBorders>
            <w:shd w:val="clear" w:color="000000" w:fill="BDD7EE"/>
            <w:noWrap/>
            <w:vAlign w:val="center"/>
            <w:hideMark/>
          </w:tcPr>
          <w:p w14:paraId="7C0563E3" w14:textId="77777777" w:rsidR="00103344" w:rsidRPr="00103344" w:rsidRDefault="00103344" w:rsidP="00773886">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Websites</w:t>
            </w:r>
          </w:p>
        </w:tc>
        <w:tc>
          <w:tcPr>
            <w:tcW w:w="8136" w:type="dxa"/>
            <w:tcBorders>
              <w:top w:val="single" w:sz="4" w:space="0" w:color="auto"/>
              <w:left w:val="nil"/>
              <w:bottom w:val="single" w:sz="4" w:space="0" w:color="auto"/>
              <w:right w:val="single" w:sz="4" w:space="0" w:color="auto"/>
            </w:tcBorders>
            <w:shd w:val="clear" w:color="000000" w:fill="BDD7EE"/>
            <w:noWrap/>
            <w:vAlign w:val="center"/>
            <w:hideMark/>
          </w:tcPr>
          <w:p w14:paraId="75D5E842" w14:textId="77777777" w:rsidR="00103344" w:rsidRPr="00103344" w:rsidRDefault="00103344" w:rsidP="00773886">
            <w:pPr>
              <w:jc w:val="center"/>
              <w:rPr>
                <w:rFonts w:ascii="Microsoft JhengHei" w:eastAsia="Microsoft JhengHei" w:hAnsi="Microsoft JhengHei" w:cs="PMingLiU"/>
                <w:b/>
                <w:bCs/>
                <w:color w:val="000000"/>
                <w:sz w:val="22"/>
              </w:rPr>
            </w:pPr>
            <w:r w:rsidRPr="00103344">
              <w:rPr>
                <w:rFonts w:ascii="Microsoft JhengHei" w:eastAsia="Microsoft JhengHei" w:hAnsi="Microsoft JhengHei" w:cs="PMingLiU" w:hint="eastAsia"/>
                <w:b/>
                <w:bCs/>
                <w:color w:val="000000"/>
                <w:sz w:val="22"/>
              </w:rPr>
              <w:t>Grammar/Word Usages Correction</w:t>
            </w:r>
          </w:p>
        </w:tc>
      </w:tr>
      <w:tr w:rsidR="004B6C29" w:rsidRPr="00103344" w14:paraId="10144F95" w14:textId="77777777" w:rsidTr="000264CB">
        <w:trPr>
          <w:trHeight w:val="8505"/>
        </w:trPr>
        <w:tc>
          <w:tcPr>
            <w:tcW w:w="1100" w:type="dxa"/>
            <w:vMerge w:val="restart"/>
            <w:tcBorders>
              <w:top w:val="nil"/>
              <w:left w:val="single" w:sz="4" w:space="0" w:color="auto"/>
              <w:bottom w:val="single" w:sz="4" w:space="0" w:color="auto"/>
              <w:right w:val="single" w:sz="4" w:space="0" w:color="auto"/>
            </w:tcBorders>
            <w:shd w:val="clear" w:color="auto" w:fill="auto"/>
            <w:noWrap/>
            <w:vAlign w:val="center"/>
          </w:tcPr>
          <w:p w14:paraId="5FFC4387" w14:textId="77777777" w:rsidR="004B6C29" w:rsidRDefault="004B6C29" w:rsidP="004B6C29">
            <w:pPr>
              <w:jc w:val="center"/>
              <w:rPr>
                <w:rFonts w:ascii="Microsoft JhengHei" w:eastAsia="Microsoft JhengHei" w:hAnsi="Microsoft JhengHei"/>
                <w:color w:val="000000"/>
                <w:sz w:val="22"/>
              </w:rPr>
            </w:pPr>
            <w:r>
              <w:rPr>
                <w:rFonts w:ascii="Microsoft JhengHei" w:eastAsia="Microsoft JhengHei" w:hAnsi="Microsoft JhengHei" w:hint="eastAsia"/>
                <w:color w:val="000000"/>
                <w:sz w:val="22"/>
              </w:rPr>
              <w:t>Andrew</w:t>
            </w:r>
          </w:p>
          <w:p w14:paraId="6BB7794B" w14:textId="77777777" w:rsidR="004B6C29" w:rsidRDefault="004B6C29" w:rsidP="004B6C29">
            <w:pPr>
              <w:jc w:val="center"/>
              <w:rPr>
                <w:rFonts w:ascii="Microsoft JhengHei" w:eastAsia="Microsoft JhengHei" w:hAnsi="Microsoft JhengHei"/>
                <w:color w:val="000000"/>
                <w:sz w:val="22"/>
              </w:rPr>
            </w:pPr>
            <w:r>
              <w:rPr>
                <w:rFonts w:ascii="Microsoft JhengHei" w:eastAsia="Microsoft JhengHei" w:hAnsi="Microsoft JhengHei" w:hint="eastAsia"/>
                <w:color w:val="000000"/>
                <w:sz w:val="22"/>
              </w:rPr>
              <w:t>Andrew</w:t>
            </w:r>
          </w:p>
        </w:tc>
        <w:tc>
          <w:tcPr>
            <w:tcW w:w="580" w:type="dxa"/>
            <w:tcBorders>
              <w:top w:val="nil"/>
              <w:left w:val="nil"/>
              <w:bottom w:val="single" w:sz="4" w:space="0" w:color="auto"/>
              <w:right w:val="single" w:sz="4" w:space="0" w:color="auto"/>
            </w:tcBorders>
            <w:shd w:val="clear" w:color="auto" w:fill="auto"/>
            <w:noWrap/>
            <w:vAlign w:val="center"/>
          </w:tcPr>
          <w:p w14:paraId="78B5179F" w14:textId="77777777" w:rsidR="004B6C29" w:rsidRDefault="004B6C29" w:rsidP="004B6C29">
            <w:pPr>
              <w:jc w:val="center"/>
              <w:rPr>
                <w:rFonts w:ascii="Microsoft JhengHei" w:eastAsia="Microsoft JhengHei" w:hAnsi="Microsoft JhengHei"/>
                <w:color w:val="000000"/>
                <w:sz w:val="22"/>
              </w:rPr>
            </w:pPr>
            <w:r>
              <w:rPr>
                <w:rFonts w:ascii="Microsoft JhengHei" w:eastAsia="Microsoft JhengHei" w:hAnsi="Microsoft JhengHei" w:hint="eastAsia"/>
                <w:color w:val="000000"/>
                <w:sz w:val="22"/>
              </w:rPr>
              <w:t>39</w:t>
            </w:r>
          </w:p>
        </w:tc>
        <w:tc>
          <w:tcPr>
            <w:tcW w:w="3996" w:type="dxa"/>
            <w:tcBorders>
              <w:top w:val="nil"/>
              <w:left w:val="nil"/>
              <w:bottom w:val="single" w:sz="4" w:space="0" w:color="auto"/>
              <w:right w:val="single" w:sz="4" w:space="0" w:color="auto"/>
            </w:tcBorders>
            <w:shd w:val="clear" w:color="auto" w:fill="auto"/>
            <w:vAlign w:val="center"/>
          </w:tcPr>
          <w:p w14:paraId="565825D2" w14:textId="77777777" w:rsidR="004B6C29" w:rsidRDefault="004B6C29" w:rsidP="004B6C29">
            <w:pPr>
              <w:rPr>
                <w:rFonts w:ascii="Microsoft JhengHei" w:eastAsia="Microsoft JhengHei" w:hAnsi="Microsoft JhengHei"/>
                <w:color w:val="000000"/>
                <w:sz w:val="22"/>
              </w:rPr>
            </w:pPr>
            <w:r>
              <w:rPr>
                <w:rFonts w:ascii="Microsoft JhengHei" w:eastAsia="Microsoft JhengHei" w:hAnsi="Microsoft JhengHei" w:hint="eastAsia"/>
                <w:color w:val="000000"/>
                <w:sz w:val="22"/>
              </w:rPr>
              <w:t>體育教育中心</w:t>
            </w:r>
          </w:p>
        </w:tc>
        <w:tc>
          <w:tcPr>
            <w:tcW w:w="3108" w:type="dxa"/>
            <w:tcBorders>
              <w:top w:val="nil"/>
              <w:left w:val="nil"/>
              <w:bottom w:val="single" w:sz="4" w:space="0" w:color="auto"/>
              <w:right w:val="single" w:sz="4" w:space="0" w:color="auto"/>
            </w:tcBorders>
            <w:shd w:val="clear" w:color="auto" w:fill="auto"/>
            <w:noWrap/>
            <w:vAlign w:val="center"/>
          </w:tcPr>
          <w:p w14:paraId="0EAFDB42" w14:textId="77777777" w:rsidR="004B6C29" w:rsidRDefault="004B6C29" w:rsidP="004B6C29">
            <w:pPr>
              <w:rPr>
                <w:rFonts w:ascii="PMingLiU" w:eastAsia="PMingLiU" w:hAnsi="PMingLiU"/>
                <w:color w:val="0563C1"/>
                <w:u w:val="single"/>
              </w:rPr>
            </w:pPr>
            <w:r>
              <w:rPr>
                <w:rFonts w:hint="eastAsia"/>
                <w:color w:val="0563C1"/>
                <w:u w:val="single"/>
              </w:rPr>
              <w:t>https://pec.stust.edu.tw/en</w:t>
            </w:r>
          </w:p>
        </w:tc>
        <w:tc>
          <w:tcPr>
            <w:tcW w:w="8136" w:type="dxa"/>
            <w:tcBorders>
              <w:top w:val="nil"/>
              <w:left w:val="nil"/>
              <w:bottom w:val="single" w:sz="4" w:space="0" w:color="auto"/>
              <w:right w:val="single" w:sz="4" w:space="0" w:color="auto"/>
            </w:tcBorders>
            <w:shd w:val="clear" w:color="auto" w:fill="auto"/>
            <w:noWrap/>
          </w:tcPr>
          <w:p w14:paraId="5740E048" w14:textId="77777777" w:rsidR="004B6C29" w:rsidRDefault="003C39FB" w:rsidP="004B6C29">
            <w:pPr>
              <w:rPr>
                <w:rFonts w:ascii="Arial" w:eastAsia="PMingLiU" w:hAnsi="Arial" w:cs="Arial"/>
                <w:b/>
                <w:bCs/>
                <w:color w:val="000000"/>
                <w:sz w:val="20"/>
                <w:szCs w:val="20"/>
              </w:rPr>
            </w:pPr>
            <w:r>
              <w:rPr>
                <w:rFonts w:ascii="Arial" w:eastAsia="PMingLiU" w:hAnsi="Arial" w:cs="Arial"/>
                <w:b/>
                <w:bCs/>
                <w:color w:val="000000"/>
                <w:sz w:val="20"/>
                <w:szCs w:val="20"/>
              </w:rPr>
              <w:t>In headings, change Photo to Photos</w:t>
            </w:r>
          </w:p>
          <w:p w14:paraId="7E6786FE" w14:textId="77777777" w:rsidR="003C39FB" w:rsidRDefault="003C39FB" w:rsidP="004B6C29">
            <w:pPr>
              <w:rPr>
                <w:rFonts w:ascii="Arial" w:eastAsia="PMingLiU" w:hAnsi="Arial" w:cs="Arial"/>
                <w:b/>
                <w:bCs/>
                <w:color w:val="000000"/>
                <w:sz w:val="20"/>
                <w:szCs w:val="20"/>
              </w:rPr>
            </w:pPr>
          </w:p>
          <w:p w14:paraId="364D9A9A" w14:textId="77777777" w:rsidR="003C39FB" w:rsidRDefault="003C39FB" w:rsidP="003C39FB">
            <w:pPr>
              <w:pStyle w:val="Heading1"/>
              <w:shd w:val="clear" w:color="auto" w:fill="FFFFFF"/>
              <w:rPr>
                <w:rFonts w:ascii="Helvetica" w:hAnsi="Helvetica"/>
                <w:color w:val="1B1B1B"/>
                <w:sz w:val="33"/>
                <w:szCs w:val="33"/>
              </w:rPr>
            </w:pPr>
            <w:r>
              <w:rPr>
                <w:rFonts w:ascii="Helvetica" w:hAnsi="Helvetica"/>
                <w:color w:val="1B1B1B"/>
                <w:sz w:val="33"/>
                <w:szCs w:val="33"/>
              </w:rPr>
              <w:t>History</w:t>
            </w:r>
          </w:p>
          <w:p w14:paraId="623C69CC" w14:textId="5CF20995" w:rsidR="003C39FB" w:rsidRPr="00A14747" w:rsidRDefault="003C39FB" w:rsidP="00A14747">
            <w:pPr>
              <w:rPr>
                <w:rFonts w:ascii="Verdana" w:hAnsi="Verdana"/>
                <w:color w:val="555555"/>
                <w:sz w:val="28"/>
                <w:szCs w:val="28"/>
              </w:rPr>
            </w:pPr>
            <w:r>
              <w:rPr>
                <w:rFonts w:ascii="Verdana" w:hAnsi="Verdana"/>
                <w:color w:val="555555"/>
                <w:sz w:val="28"/>
                <w:szCs w:val="28"/>
              </w:rPr>
              <w:t>     Nan-Tai Junior College was founded in</w:t>
            </w:r>
            <w:r w:rsidR="00A14747">
              <w:rPr>
                <w:rFonts w:ascii="Verdana" w:hAnsi="Verdana"/>
                <w:color w:val="555555"/>
                <w:sz w:val="28"/>
                <w:szCs w:val="28"/>
              </w:rPr>
              <w:t xml:space="preserve"> </w:t>
            </w:r>
            <w:r>
              <w:rPr>
                <w:rFonts w:ascii="Verdana" w:hAnsi="Verdana"/>
                <w:color w:val="555555"/>
                <w:sz w:val="28"/>
                <w:szCs w:val="28"/>
              </w:rPr>
              <w:t>1969. Initially, the Physical Education Division belonged to the Office of Student Affairs. In 1996, Nan-Tai was upgraded from a Junior College to a Technological College. At the same time, due to a structural reform, the Physical Education Division was upgraded to the Physical Education Office. In August 1999, Nan-Tai Institute of Technology was upgraded to Southern Taiwan University of Technology. By that time, the Physical Education Office was divided into three divisions: Instruction Division, Activity Division and Facility Division. In 2002, due to practical needs, the Physical Education Office was renamed the Physical Education Center. It currently belongs to the College of Humanities and Social Sciences. It is responsible for the instructions of PE, activities relating to PE, and the administration of PE at the school.</w:t>
            </w:r>
          </w:p>
          <w:p w14:paraId="04DDE58C" w14:textId="00268EAE" w:rsidR="003C39FB" w:rsidRDefault="003C39FB" w:rsidP="003C39FB">
            <w:pPr>
              <w:pStyle w:val="Heading1"/>
              <w:shd w:val="clear" w:color="auto" w:fill="FFFFFF"/>
              <w:rPr>
                <w:rFonts w:ascii="Helvetica" w:hAnsi="Helvetica"/>
                <w:color w:val="1B1B1B"/>
                <w:sz w:val="33"/>
                <w:szCs w:val="33"/>
              </w:rPr>
            </w:pPr>
            <w:r>
              <w:rPr>
                <w:rFonts w:ascii="Helvetica" w:hAnsi="Helvetica"/>
                <w:color w:val="1B1B1B"/>
                <w:sz w:val="33"/>
                <w:szCs w:val="33"/>
              </w:rPr>
              <w:t>About us</w:t>
            </w:r>
          </w:p>
          <w:p w14:paraId="4FBBCF9A" w14:textId="53FFC386" w:rsidR="003C39FB" w:rsidRDefault="003C39FB" w:rsidP="003C39FB">
            <w:pPr>
              <w:pStyle w:val="NormalWeb"/>
              <w:rPr>
                <w:rFonts w:ascii="Helvetica" w:hAnsi="Helvetica"/>
                <w:color w:val="555555"/>
                <w:sz w:val="18"/>
                <w:szCs w:val="18"/>
              </w:rPr>
            </w:pPr>
            <w:r>
              <w:rPr>
                <w:rFonts w:ascii="MS Sans Serif" w:hAnsi="MS Sans Serif"/>
                <w:color w:val="555555"/>
              </w:rPr>
              <w:t>Goals:</w:t>
            </w:r>
            <w:r>
              <w:rPr>
                <w:rStyle w:val="apple-converted-space"/>
                <w:rFonts w:ascii="MS Sans Serif" w:hAnsi="MS Sans Serif"/>
                <w:color w:val="555555"/>
              </w:rPr>
              <w:t> </w:t>
            </w:r>
            <w:r>
              <w:rPr>
                <w:rFonts w:ascii="MS Sans Serif" w:hAnsi="MS Sans Serif"/>
                <w:color w:val="555555"/>
              </w:rPr>
              <w:br/>
              <w:t>(1) Promote physical trainings</w:t>
            </w:r>
            <w:r>
              <w:rPr>
                <w:rFonts w:ascii="MS Sans Serif" w:hAnsi="MS Sans Serif"/>
                <w:color w:val="555555"/>
              </w:rPr>
              <w:br/>
              <w:t>(2) Develop good character and group spirit</w:t>
            </w:r>
            <w:r>
              <w:rPr>
                <w:rFonts w:ascii="MS Sans Serif" w:hAnsi="MS Sans Serif"/>
                <w:color w:val="555555"/>
              </w:rPr>
              <w:br/>
              <w:t>(3) Improve exercise skills and living quality</w:t>
            </w:r>
            <w:r>
              <w:rPr>
                <w:rFonts w:ascii="MS Sans Serif" w:hAnsi="MS Sans Serif"/>
                <w:color w:val="555555"/>
              </w:rPr>
              <w:br/>
              <w:t>(4) Enrich leisure time and promote a healthy body and mind</w:t>
            </w:r>
            <w:r>
              <w:rPr>
                <w:rFonts w:ascii="MS Sans Serif" w:hAnsi="MS Sans Serif"/>
                <w:color w:val="555555"/>
              </w:rPr>
              <w:br/>
              <w:t> </w:t>
            </w:r>
          </w:p>
          <w:p w14:paraId="73182A10" w14:textId="13E4C848" w:rsidR="003C39FB" w:rsidRDefault="003C39FB" w:rsidP="003C39FB">
            <w:pPr>
              <w:pStyle w:val="NormalWeb"/>
              <w:rPr>
                <w:rFonts w:ascii="Helvetica" w:hAnsi="Helvetica"/>
                <w:color w:val="555555"/>
                <w:sz w:val="18"/>
                <w:szCs w:val="18"/>
              </w:rPr>
            </w:pPr>
            <w:r>
              <w:rPr>
                <w:rFonts w:ascii="MS Sans Serif" w:hAnsi="MS Sans Serif"/>
                <w:color w:val="555555"/>
              </w:rPr>
              <w:t>Responsibilities:</w:t>
            </w:r>
            <w:r>
              <w:rPr>
                <w:rStyle w:val="apple-converted-space"/>
                <w:rFonts w:ascii="MS Sans Serif" w:hAnsi="MS Sans Serif"/>
                <w:color w:val="555555"/>
              </w:rPr>
              <w:t> </w:t>
            </w:r>
            <w:r>
              <w:rPr>
                <w:rFonts w:ascii="MS Sans Serif" w:hAnsi="MS Sans Serif"/>
                <w:color w:val="555555"/>
              </w:rPr>
              <w:br/>
              <w:t>(1) Making physical education curricula varied elaborate and enjoyable</w:t>
            </w:r>
            <w:r>
              <w:rPr>
                <w:rFonts w:ascii="MS Sans Serif" w:hAnsi="MS Sans Serif"/>
                <w:color w:val="555555"/>
              </w:rPr>
              <w:br/>
            </w:r>
            <w:r>
              <w:rPr>
                <w:rFonts w:ascii="MS Sans Serif" w:hAnsi="MS Sans Serif"/>
                <w:color w:val="555555"/>
              </w:rPr>
              <w:lastRenderedPageBreak/>
              <w:t>(2) Establishing facilities in the park</w:t>
            </w:r>
            <w:r>
              <w:rPr>
                <w:rFonts w:ascii="MS Sans Serif" w:hAnsi="MS Sans Serif"/>
                <w:color w:val="555555"/>
              </w:rPr>
              <w:br/>
              <w:t>(3) Maintaining and providing exercise periodicals</w:t>
            </w:r>
            <w:r>
              <w:rPr>
                <w:rFonts w:ascii="MS Sans Serif" w:hAnsi="MS Sans Serif"/>
                <w:color w:val="555555"/>
              </w:rPr>
              <w:br/>
              <w:t>(4) Making physical education activities accessible</w:t>
            </w:r>
            <w:r>
              <w:rPr>
                <w:rFonts w:ascii="MS Sans Serif" w:hAnsi="MS Sans Serif"/>
                <w:color w:val="555555"/>
              </w:rPr>
              <w:br/>
              <w:t> </w:t>
            </w:r>
          </w:p>
          <w:p w14:paraId="0112A4A6" w14:textId="49C8264B" w:rsidR="003C39FB" w:rsidRDefault="003C39FB" w:rsidP="003C39FB">
            <w:pPr>
              <w:pStyle w:val="NormalWeb"/>
              <w:rPr>
                <w:rFonts w:ascii="Helvetica" w:hAnsi="Helvetica"/>
                <w:color w:val="555555"/>
                <w:sz w:val="18"/>
                <w:szCs w:val="18"/>
              </w:rPr>
            </w:pPr>
            <w:r>
              <w:rPr>
                <w:rFonts w:ascii="MS Sans Serif" w:hAnsi="MS Sans Serif"/>
                <w:color w:val="555555"/>
              </w:rPr>
              <w:t>Future Prospects:</w:t>
            </w:r>
            <w:r>
              <w:rPr>
                <w:rStyle w:val="apple-converted-space"/>
                <w:rFonts w:ascii="MS Sans Serif" w:hAnsi="MS Sans Serif"/>
                <w:color w:val="555555"/>
              </w:rPr>
              <w:t> </w:t>
            </w:r>
            <w:r>
              <w:rPr>
                <w:rFonts w:ascii="MS Sans Serif" w:hAnsi="MS Sans Serif"/>
                <w:color w:val="555555"/>
              </w:rPr>
              <w:br/>
              <w:t>(1) Active promotion of fitness-related health to our teachers and students</w:t>
            </w:r>
            <w:r>
              <w:rPr>
                <w:rFonts w:ascii="MS Sans Serif" w:hAnsi="MS Sans Serif"/>
                <w:color w:val="555555"/>
              </w:rPr>
              <w:br/>
              <w:t>(2) Establishment of the physical education health center</w:t>
            </w:r>
            <w:r>
              <w:rPr>
                <w:rStyle w:val="apple-converted-space"/>
                <w:rFonts w:ascii="MS Sans Serif" w:hAnsi="MS Sans Serif"/>
                <w:color w:val="555555"/>
              </w:rPr>
              <w:t> </w:t>
            </w:r>
            <w:r>
              <w:rPr>
                <w:rFonts w:ascii="MS Sans Serif" w:hAnsi="MS Sans Serif"/>
                <w:color w:val="555555"/>
              </w:rPr>
              <w:br/>
              <w:t>(3)</w:t>
            </w:r>
            <w:r w:rsidR="00A14747">
              <w:rPr>
                <w:rFonts w:ascii="MS Sans Serif" w:hAnsi="MS Sans Serif"/>
                <w:color w:val="555555"/>
              </w:rPr>
              <w:t xml:space="preserve"> </w:t>
            </w:r>
            <w:r>
              <w:rPr>
                <w:rFonts w:ascii="MS Sans Serif" w:hAnsi="MS Sans Serif"/>
                <w:color w:val="555555"/>
              </w:rPr>
              <w:t>Improvement of facilities</w:t>
            </w:r>
            <w:r>
              <w:rPr>
                <w:rFonts w:ascii="MS Sans Serif" w:hAnsi="MS Sans Serif"/>
                <w:color w:val="555555"/>
              </w:rPr>
              <w:br/>
              <w:t>(4) Improvement in the teaching quality of the physical education</w:t>
            </w:r>
          </w:p>
          <w:p w14:paraId="15B2E90D" w14:textId="77777777" w:rsidR="003C39FB" w:rsidRDefault="003C39FB" w:rsidP="003C39FB"/>
          <w:p w14:paraId="0B7B3105" w14:textId="6EE91214" w:rsidR="003C39FB" w:rsidRPr="00103344" w:rsidRDefault="003C39FB" w:rsidP="004B6C29">
            <w:pPr>
              <w:rPr>
                <w:rFonts w:ascii="Arial" w:eastAsia="PMingLiU" w:hAnsi="Arial" w:cs="Arial"/>
                <w:b/>
                <w:bCs/>
                <w:color w:val="000000"/>
                <w:sz w:val="20"/>
                <w:szCs w:val="20"/>
              </w:rPr>
            </w:pPr>
          </w:p>
        </w:tc>
      </w:tr>
      <w:tr w:rsidR="004B6C29" w:rsidRPr="00103344" w14:paraId="74D6AF47"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763DB488"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3843C875"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40</w:t>
            </w:r>
          </w:p>
        </w:tc>
        <w:tc>
          <w:tcPr>
            <w:tcW w:w="3996" w:type="dxa"/>
            <w:tcBorders>
              <w:top w:val="nil"/>
              <w:left w:val="nil"/>
              <w:bottom w:val="single" w:sz="4" w:space="0" w:color="auto"/>
              <w:right w:val="single" w:sz="4" w:space="0" w:color="auto"/>
            </w:tcBorders>
            <w:shd w:val="clear" w:color="auto" w:fill="auto"/>
            <w:vAlign w:val="center"/>
          </w:tcPr>
          <w:p w14:paraId="1B6DFE82"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華語中心</w:t>
            </w:r>
          </w:p>
        </w:tc>
        <w:tc>
          <w:tcPr>
            <w:tcW w:w="3108" w:type="dxa"/>
            <w:tcBorders>
              <w:top w:val="nil"/>
              <w:left w:val="nil"/>
              <w:bottom w:val="single" w:sz="4" w:space="0" w:color="auto"/>
              <w:right w:val="single" w:sz="4" w:space="0" w:color="auto"/>
            </w:tcBorders>
            <w:shd w:val="clear" w:color="auto" w:fill="auto"/>
            <w:noWrap/>
            <w:vAlign w:val="center"/>
          </w:tcPr>
          <w:p w14:paraId="65C97812"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https://clc.stust.edu.tw/en</w:t>
            </w:r>
          </w:p>
        </w:tc>
        <w:tc>
          <w:tcPr>
            <w:tcW w:w="8136" w:type="dxa"/>
            <w:tcBorders>
              <w:top w:val="nil"/>
              <w:left w:val="nil"/>
              <w:bottom w:val="single" w:sz="4" w:space="0" w:color="auto"/>
              <w:right w:val="single" w:sz="4" w:space="0" w:color="auto"/>
            </w:tcBorders>
            <w:shd w:val="clear" w:color="auto" w:fill="auto"/>
            <w:noWrap/>
          </w:tcPr>
          <w:p w14:paraId="0AE523A4" w14:textId="77777777" w:rsidR="003C39FB" w:rsidRDefault="003C39FB" w:rsidP="003C39FB">
            <w:pPr>
              <w:rPr>
                <w:rFonts w:ascii="Microsoft JhengHei" w:eastAsia="Microsoft JhengHei" w:hAnsi="Microsoft JhengHei" w:cs="PMingLiU"/>
                <w:color w:val="000000"/>
                <w:sz w:val="22"/>
              </w:rPr>
            </w:pPr>
            <w:r>
              <w:rPr>
                <w:rFonts w:ascii="Microsoft JhengHei" w:eastAsia="Microsoft JhengHei" w:hAnsi="Microsoft JhengHei" w:cs="PMingLiU"/>
                <w:color w:val="000000"/>
                <w:sz w:val="22"/>
              </w:rPr>
              <w:t>Headings: Change photo to Photos</w:t>
            </w:r>
          </w:p>
          <w:p w14:paraId="4249831C" w14:textId="1D34BA8B" w:rsidR="003C39FB" w:rsidRPr="003C39FB" w:rsidRDefault="003C39FB" w:rsidP="003C39FB">
            <w:pPr>
              <w:rPr>
                <w:rFonts w:ascii="Microsoft JhengHei" w:eastAsia="Microsoft JhengHei" w:hAnsi="Microsoft JhengHei" w:cs="PMingLiU"/>
                <w:color w:val="000000"/>
                <w:sz w:val="22"/>
              </w:rPr>
            </w:pPr>
            <w:r>
              <w:rPr>
                <w:rFonts w:ascii="Microsoft JhengHei" w:eastAsia="Microsoft JhengHei" w:hAnsi="Microsoft JhengHei" w:hint="eastAsia"/>
                <w:color w:val="1B1B1B"/>
                <w:sz w:val="33"/>
                <w:szCs w:val="33"/>
              </w:rPr>
              <w:t>夜市：Night Market</w:t>
            </w:r>
          </w:p>
          <w:p w14:paraId="1937B3F3" w14:textId="30DC39CB" w:rsidR="003C39FB" w:rsidRDefault="003C39FB" w:rsidP="003C39FB">
            <w:pPr>
              <w:spacing w:before="100" w:beforeAutospacing="1" w:after="120"/>
              <w:ind w:firstLine="480"/>
              <w:jc w:val="both"/>
              <w:rPr>
                <w:rFonts w:ascii="Microsoft JhengHei" w:eastAsia="Microsoft JhengHei" w:hAnsi="Microsoft JhengHei"/>
                <w:color w:val="555555"/>
                <w:sz w:val="18"/>
                <w:szCs w:val="18"/>
              </w:rPr>
            </w:pPr>
            <w:r>
              <w:rPr>
                <w:rFonts w:ascii="Cambria" w:eastAsia="Microsoft JhengHei" w:hAnsi="Cambria"/>
                <w:color w:val="555555"/>
                <w:sz w:val="20"/>
                <w:szCs w:val="20"/>
              </w:rPr>
              <w:t>Night markets in Tainan are synonymous with local culture. Whether it is for shopping, dining, or having fun, you can find everything you need. </w:t>
            </w:r>
            <w:r w:rsidR="00F735CE">
              <w:rPr>
                <w:rFonts w:ascii="Cambria" w:eastAsia="Microsoft JhengHei" w:hAnsi="Cambria"/>
                <w:color w:val="555555"/>
                <w:sz w:val="20"/>
                <w:szCs w:val="20"/>
              </w:rPr>
              <w:t>N</w:t>
            </w:r>
            <w:r>
              <w:rPr>
                <w:rFonts w:ascii="Cambria" w:eastAsia="Microsoft JhengHei" w:hAnsi="Cambria"/>
                <w:color w:val="555555"/>
                <w:sz w:val="20"/>
                <w:szCs w:val="20"/>
              </w:rPr>
              <w:t>ight markets are the ideal place to shop for fashion or funky stuff, featuring many creative stalls selling handmade crafts or other creatively designed merchandise</w:t>
            </w:r>
            <w:r w:rsidR="00F735CE">
              <w:rPr>
                <w:rFonts w:ascii="Cambria" w:eastAsia="Microsoft JhengHei" w:hAnsi="Cambria"/>
                <w:color w:val="555555"/>
                <w:sz w:val="20"/>
                <w:szCs w:val="20"/>
              </w:rPr>
              <w:t>,</w:t>
            </w:r>
            <w:r>
              <w:rPr>
                <w:rFonts w:ascii="Cambria" w:eastAsia="Microsoft JhengHei" w:hAnsi="Cambria"/>
                <w:color w:val="555555"/>
                <w:sz w:val="20"/>
                <w:szCs w:val="20"/>
              </w:rPr>
              <w:t xml:space="preserve"> such as leather goods, handmade soap, caps, rings and necklaces, and many others great finds. Moreover, some </w:t>
            </w:r>
            <w:r w:rsidR="00F735CE">
              <w:rPr>
                <w:rFonts w:ascii="Cambria" w:eastAsia="Microsoft JhengHei" w:hAnsi="Cambria"/>
                <w:color w:val="555555"/>
                <w:sz w:val="20"/>
                <w:szCs w:val="20"/>
              </w:rPr>
              <w:t>n</w:t>
            </w:r>
            <w:r>
              <w:rPr>
                <w:rFonts w:ascii="Cambria" w:eastAsia="Microsoft JhengHei" w:hAnsi="Cambria"/>
                <w:color w:val="555555"/>
                <w:sz w:val="20"/>
                <w:szCs w:val="20"/>
              </w:rPr>
              <w:t xml:space="preserve">ight </w:t>
            </w:r>
            <w:r w:rsidR="00F735CE">
              <w:rPr>
                <w:rFonts w:ascii="Cambria" w:eastAsia="Microsoft JhengHei" w:hAnsi="Cambria"/>
                <w:color w:val="555555"/>
                <w:sz w:val="20"/>
                <w:szCs w:val="20"/>
              </w:rPr>
              <w:t>m</w:t>
            </w:r>
            <w:r>
              <w:rPr>
                <w:rFonts w:ascii="Cambria" w:eastAsia="Microsoft JhengHei" w:hAnsi="Cambria"/>
                <w:color w:val="555555"/>
                <w:sz w:val="20"/>
                <w:szCs w:val="20"/>
              </w:rPr>
              <w:t>arkets have the entertainment sections that make night market even more like a recreational park, with various kinds of games on offer</w:t>
            </w:r>
            <w:r w:rsidR="00F735CE">
              <w:rPr>
                <w:rFonts w:ascii="Cambria" w:eastAsia="Microsoft JhengHei" w:hAnsi="Cambria"/>
                <w:color w:val="555555"/>
                <w:sz w:val="20"/>
                <w:szCs w:val="20"/>
              </w:rPr>
              <w:t>,</w:t>
            </w:r>
            <w:r>
              <w:rPr>
                <w:rFonts w:ascii="Cambria" w:eastAsia="Microsoft JhengHei" w:hAnsi="Cambria"/>
                <w:color w:val="555555"/>
                <w:sz w:val="20"/>
                <w:szCs w:val="20"/>
              </w:rPr>
              <w:t xml:space="preserve"> such as the ring toss, BB gun shooting, goldfish scooping, baseball pitching, toy auctions, mini </w:t>
            </w:r>
            <w:r w:rsidR="00F735CE">
              <w:rPr>
                <w:rFonts w:ascii="Cambria" w:eastAsia="Microsoft JhengHei" w:hAnsi="Cambria"/>
                <w:color w:val="555555"/>
                <w:sz w:val="20"/>
                <w:szCs w:val="20"/>
              </w:rPr>
              <w:t>p</w:t>
            </w:r>
            <w:r>
              <w:rPr>
                <w:rFonts w:ascii="Cambria" w:eastAsia="Microsoft JhengHei" w:hAnsi="Cambria"/>
                <w:color w:val="555555"/>
                <w:sz w:val="20"/>
                <w:szCs w:val="20"/>
              </w:rPr>
              <w:t>inball, dart</w:t>
            </w:r>
            <w:r w:rsidR="00F735CE">
              <w:rPr>
                <w:rFonts w:ascii="Cambria" w:eastAsia="Microsoft JhengHei" w:hAnsi="Cambria"/>
                <w:color w:val="555555"/>
                <w:sz w:val="20"/>
                <w:szCs w:val="20"/>
              </w:rPr>
              <w:t xml:space="preserve">s, </w:t>
            </w:r>
            <w:r>
              <w:rPr>
                <w:rFonts w:ascii="Cambria" w:eastAsia="Microsoft JhengHei" w:hAnsi="Cambria"/>
                <w:color w:val="555555"/>
                <w:sz w:val="20"/>
                <w:szCs w:val="20"/>
              </w:rPr>
              <w:t xml:space="preserve">and Mahjongg Bingo. One brisk </w:t>
            </w:r>
            <w:r w:rsidR="00F735CE">
              <w:rPr>
                <w:rFonts w:ascii="Cambria" w:eastAsia="Microsoft JhengHei" w:hAnsi="Cambria"/>
                <w:color w:val="555555"/>
                <w:sz w:val="20"/>
                <w:szCs w:val="20"/>
              </w:rPr>
              <w:t>walk around</w:t>
            </w:r>
            <w:r>
              <w:rPr>
                <w:rFonts w:ascii="Cambria" w:eastAsia="Microsoft JhengHei" w:hAnsi="Cambria"/>
                <w:color w:val="555555"/>
                <w:sz w:val="20"/>
                <w:szCs w:val="20"/>
              </w:rPr>
              <w:t xml:space="preserve"> </w:t>
            </w:r>
            <w:r w:rsidR="00F735CE">
              <w:rPr>
                <w:rFonts w:ascii="Cambria" w:eastAsia="Microsoft JhengHei" w:hAnsi="Cambria"/>
                <w:color w:val="555555"/>
                <w:sz w:val="20"/>
                <w:szCs w:val="20"/>
              </w:rPr>
              <w:t>the</w:t>
            </w:r>
            <w:r>
              <w:rPr>
                <w:rFonts w:ascii="Cambria" w:eastAsia="Microsoft JhengHei" w:hAnsi="Cambria"/>
                <w:color w:val="555555"/>
                <w:sz w:val="20"/>
                <w:szCs w:val="20"/>
              </w:rPr>
              <w:t xml:space="preserve"> </w:t>
            </w:r>
            <w:r w:rsidR="00F735CE">
              <w:rPr>
                <w:rFonts w:ascii="Cambria" w:eastAsia="Microsoft JhengHei" w:hAnsi="Cambria"/>
                <w:color w:val="555555"/>
                <w:sz w:val="20"/>
                <w:szCs w:val="20"/>
              </w:rPr>
              <w:t xml:space="preserve">Garden </w:t>
            </w:r>
            <w:r>
              <w:rPr>
                <w:rFonts w:ascii="Cambria" w:eastAsia="Microsoft JhengHei" w:hAnsi="Cambria"/>
                <w:color w:val="555555"/>
                <w:sz w:val="20"/>
                <w:szCs w:val="20"/>
              </w:rPr>
              <w:t>Night Market takes at least one to two hours at the least.</w:t>
            </w:r>
          </w:p>
          <w:p w14:paraId="08FF1E8A" w14:textId="77777777" w:rsidR="003C39FB" w:rsidRDefault="003C39FB" w:rsidP="003C39FB">
            <w:pPr>
              <w:spacing w:before="100" w:beforeAutospacing="1" w:after="120"/>
              <w:ind w:firstLine="480"/>
              <w:jc w:val="both"/>
              <w:rPr>
                <w:rFonts w:ascii="Microsoft JhengHei" w:eastAsia="Microsoft JhengHei" w:hAnsi="Microsoft JhengHei"/>
                <w:color w:val="555555"/>
                <w:sz w:val="18"/>
                <w:szCs w:val="18"/>
              </w:rPr>
            </w:pPr>
            <w:r>
              <w:rPr>
                <w:rFonts w:ascii="Cambria" w:eastAsia="Microsoft JhengHei" w:hAnsi="Cambria"/>
                <w:color w:val="555555"/>
                <w:sz w:val="20"/>
                <w:szCs w:val="20"/>
              </w:rPr>
              <w:t xml:space="preserve">There are several famous night markets in Tainan, including Garden Night Market, </w:t>
            </w:r>
            <w:proofErr w:type="spellStart"/>
            <w:r>
              <w:rPr>
                <w:rFonts w:ascii="Cambria" w:eastAsia="Microsoft JhengHei" w:hAnsi="Cambria"/>
                <w:color w:val="555555"/>
                <w:sz w:val="20"/>
                <w:szCs w:val="20"/>
              </w:rPr>
              <w:t>Dadong</w:t>
            </w:r>
            <w:proofErr w:type="spellEnd"/>
            <w:r>
              <w:rPr>
                <w:rFonts w:ascii="Cambria" w:eastAsia="Microsoft JhengHei" w:hAnsi="Cambria"/>
                <w:color w:val="555555"/>
                <w:sz w:val="20"/>
                <w:szCs w:val="20"/>
              </w:rPr>
              <w:t xml:space="preserve"> Night Market, </w:t>
            </w:r>
            <w:proofErr w:type="spellStart"/>
            <w:r>
              <w:rPr>
                <w:rFonts w:ascii="Cambria" w:eastAsia="Microsoft JhengHei" w:hAnsi="Cambria"/>
                <w:color w:val="555555"/>
                <w:sz w:val="20"/>
                <w:szCs w:val="20"/>
              </w:rPr>
              <w:t>Siaobei</w:t>
            </w:r>
            <w:proofErr w:type="spellEnd"/>
            <w:r>
              <w:rPr>
                <w:rFonts w:ascii="Cambria" w:eastAsia="Microsoft JhengHei" w:hAnsi="Cambria"/>
                <w:color w:val="555555"/>
                <w:sz w:val="20"/>
                <w:szCs w:val="20"/>
              </w:rPr>
              <w:t xml:space="preserve"> Night Market, </w:t>
            </w:r>
            <w:proofErr w:type="spellStart"/>
            <w:r>
              <w:rPr>
                <w:rFonts w:ascii="Cambria" w:eastAsia="Microsoft JhengHei" w:hAnsi="Cambria"/>
                <w:color w:val="555555"/>
                <w:sz w:val="20"/>
                <w:szCs w:val="20"/>
              </w:rPr>
              <w:t>Wusheng</w:t>
            </w:r>
            <w:proofErr w:type="spellEnd"/>
            <w:r>
              <w:rPr>
                <w:rFonts w:ascii="Cambria" w:eastAsia="Microsoft JhengHei" w:hAnsi="Cambria"/>
                <w:color w:val="555555"/>
                <w:sz w:val="20"/>
                <w:szCs w:val="20"/>
              </w:rPr>
              <w:t xml:space="preserve"> Night Market, etc. From Monday to Sunday, there are many night markets available for everyone to visit.</w:t>
            </w:r>
          </w:p>
          <w:p w14:paraId="2DDB0562" w14:textId="77777777" w:rsidR="00F735CE" w:rsidRDefault="00A14747" w:rsidP="00F735CE">
            <w:pPr>
              <w:spacing w:before="100" w:beforeAutospacing="1" w:after="120"/>
              <w:jc w:val="both"/>
              <w:rPr>
                <w:rFonts w:ascii="Microsoft JhengHei" w:eastAsia="Microsoft JhengHei" w:hAnsi="Microsoft JhengHei"/>
                <w:color w:val="555555"/>
                <w:sz w:val="18"/>
                <w:szCs w:val="18"/>
              </w:rPr>
            </w:pPr>
            <w:hyperlink r:id="rId6" w:history="1">
              <w:r w:rsidR="00F735CE">
                <w:rPr>
                  <w:rStyle w:val="Hyperlink"/>
                  <w:rFonts w:ascii="Cambria" w:eastAsia="Microsoft JhengHei" w:hAnsi="Cambria"/>
                  <w:b/>
                  <w:bCs/>
                </w:rPr>
                <w:t> </w:t>
              </w:r>
            </w:hyperlink>
            <w:hyperlink r:id="rId7" w:history="1">
              <w:r w:rsidR="00F735CE">
                <w:rPr>
                  <w:rStyle w:val="Hyperlink"/>
                  <w:rFonts w:ascii="華康歐陽詢體W5(P)" w:eastAsia="華康歐陽詢體W5(P)" w:hAnsi="華康歐陽詢體W5(P)" w:hint="eastAsia"/>
                  <w:b/>
                  <w:bCs/>
                </w:rPr>
                <w:t>花園夜市</w:t>
              </w:r>
              <w:r w:rsidR="00F735CE">
                <w:rPr>
                  <w:rStyle w:val="Hyperlink"/>
                  <w:rFonts w:ascii="MS Mincho" w:eastAsia="MS Mincho" w:hAnsi="MS Mincho" w:hint="eastAsia"/>
                </w:rPr>
                <w:t>‎</w:t>
              </w:r>
            </w:hyperlink>
            <w:hyperlink r:id="rId8" w:history="1">
              <w:r w:rsidR="00F735CE">
                <w:rPr>
                  <w:rStyle w:val="Hyperlink"/>
                  <w:rFonts w:ascii="Cambria" w:eastAsia="Microsoft JhengHei" w:hAnsi="Cambria"/>
                </w:rPr>
                <w:t> </w:t>
              </w:r>
            </w:hyperlink>
            <w:hyperlink r:id="rId9" w:history="1">
              <w:r w:rsidR="00F735CE">
                <w:rPr>
                  <w:rStyle w:val="Hyperlink"/>
                  <w:rFonts w:ascii="Cambria" w:eastAsia="Microsoft JhengHei" w:hAnsi="Cambria"/>
                  <w:b/>
                  <w:bCs/>
                </w:rPr>
                <w:t xml:space="preserve">: </w:t>
              </w:r>
              <w:proofErr w:type="spellStart"/>
              <w:r w:rsidR="00F735CE">
                <w:rPr>
                  <w:rStyle w:val="Hyperlink"/>
                  <w:rFonts w:ascii="Cambria" w:eastAsia="Microsoft JhengHei" w:hAnsi="Cambria"/>
                  <w:b/>
                  <w:bCs/>
                </w:rPr>
                <w:t>Huayuan</w:t>
              </w:r>
              <w:proofErr w:type="spellEnd"/>
              <w:r w:rsidR="00F735CE">
                <w:rPr>
                  <w:rStyle w:val="Hyperlink"/>
                  <w:rFonts w:ascii="Cambria" w:eastAsia="Microsoft JhengHei" w:hAnsi="Cambria"/>
                  <w:b/>
                  <w:bCs/>
                </w:rPr>
                <w:t xml:space="preserve"> Night Market</w:t>
              </w:r>
            </w:hyperlink>
          </w:p>
          <w:p w14:paraId="466A55A5" w14:textId="77777777" w:rsidR="00F735CE" w:rsidRDefault="00F735CE" w:rsidP="00F735CE">
            <w:pPr>
              <w:spacing w:before="100" w:beforeAutospacing="1" w:after="100" w:afterAutospacing="1"/>
              <w:jc w:val="both"/>
              <w:textAlignment w:val="top"/>
              <w:rPr>
                <w:rFonts w:ascii="Microsoft JhengHei" w:eastAsia="Microsoft JhengHei" w:hAnsi="Microsoft JhengHei"/>
                <w:color w:val="555555"/>
                <w:sz w:val="18"/>
                <w:szCs w:val="18"/>
              </w:rPr>
            </w:pPr>
            <w:r>
              <w:rPr>
                <w:rFonts w:ascii="Cambria" w:eastAsia="Microsoft JhengHei" w:hAnsi="Cambria"/>
                <w:color w:val="555555"/>
                <w:sz w:val="20"/>
                <w:szCs w:val="20"/>
              </w:rPr>
              <w:t>Location: </w:t>
            </w:r>
            <w:r>
              <w:rPr>
                <w:rFonts w:ascii="Cambria" w:eastAsia="Microsoft JhengHei" w:hAnsi="Cambria"/>
                <w:b/>
                <w:bCs/>
                <w:color w:val="555555"/>
                <w:sz w:val="20"/>
                <w:szCs w:val="20"/>
              </w:rPr>
              <w:t>Sec. 3, Hai-an Rd., North District, Tainan</w:t>
            </w:r>
            <w:r>
              <w:rPr>
                <w:rFonts w:ascii="Cambria" w:eastAsia="Microsoft JhengHei" w:hAnsi="Cambria"/>
                <w:color w:val="555555"/>
                <w:sz w:val="20"/>
                <w:szCs w:val="20"/>
              </w:rPr>
              <w:t> City</w:t>
            </w:r>
          </w:p>
          <w:p w14:paraId="78647AFF" w14:textId="11E8421B" w:rsidR="00F735CE" w:rsidRDefault="00F735CE" w:rsidP="00F735CE">
            <w:pPr>
              <w:spacing w:before="100" w:beforeAutospacing="1" w:after="100" w:afterAutospacing="1"/>
              <w:jc w:val="both"/>
              <w:textAlignment w:val="top"/>
              <w:rPr>
                <w:rFonts w:ascii="Microsoft JhengHei" w:eastAsia="Microsoft JhengHei" w:hAnsi="Microsoft JhengHei"/>
                <w:color w:val="555555"/>
                <w:sz w:val="18"/>
                <w:szCs w:val="18"/>
              </w:rPr>
            </w:pPr>
            <w:r>
              <w:rPr>
                <w:rFonts w:ascii="Cambria" w:eastAsia="Microsoft JhengHei" w:hAnsi="Cambria"/>
                <w:color w:val="555555"/>
                <w:sz w:val="20"/>
                <w:szCs w:val="20"/>
              </w:rPr>
              <w:t>Open: </w:t>
            </w:r>
            <w:r>
              <w:rPr>
                <w:rFonts w:ascii="Cambria" w:eastAsia="Microsoft JhengHei" w:hAnsi="Cambria" w:hint="eastAsia"/>
                <w:color w:val="555555"/>
                <w:sz w:val="20"/>
                <w:szCs w:val="20"/>
              </w:rPr>
              <w:t>Garden</w:t>
            </w:r>
            <w:r>
              <w:rPr>
                <w:rFonts w:ascii="Cambria" w:eastAsia="Microsoft JhengHei" w:hAnsi="Cambria"/>
                <w:color w:val="555555"/>
                <w:sz w:val="20"/>
                <w:szCs w:val="20"/>
              </w:rPr>
              <w:t xml:space="preserve"> night market </w:t>
            </w:r>
            <w:r>
              <w:rPr>
                <w:rFonts w:ascii="Cambria" w:eastAsia="Microsoft JhengHei" w:hAnsi="Cambria"/>
                <w:b/>
                <w:bCs/>
                <w:color w:val="555555"/>
                <w:sz w:val="20"/>
                <w:szCs w:val="20"/>
              </w:rPr>
              <w:t>opens only three days a week - on Thursday, Saturday and Sunday</w:t>
            </w:r>
          </w:p>
          <w:p w14:paraId="68E58588" w14:textId="5890E5AE" w:rsidR="00F735CE" w:rsidRPr="00A14747" w:rsidRDefault="00F735CE" w:rsidP="00F735CE">
            <w:pPr>
              <w:spacing w:before="100" w:beforeAutospacing="1" w:after="100" w:afterAutospacing="1"/>
              <w:jc w:val="both"/>
              <w:textAlignment w:val="top"/>
              <w:rPr>
                <w:rFonts w:ascii="Cambria" w:eastAsia="Microsoft JhengHei" w:hAnsi="Cambria"/>
                <w:color w:val="555555"/>
                <w:sz w:val="20"/>
                <w:szCs w:val="20"/>
              </w:rPr>
            </w:pPr>
            <w:r>
              <w:rPr>
                <w:rFonts w:ascii="Cambria" w:eastAsia="Microsoft JhengHei" w:hAnsi="Cambria"/>
                <w:color w:val="555555"/>
                <w:sz w:val="20"/>
                <w:szCs w:val="20"/>
              </w:rPr>
              <w:t>A TVBS Poll regarding the most popular night market</w:t>
            </w:r>
            <w:r w:rsidR="00A14747">
              <w:rPr>
                <w:rFonts w:ascii="Cambria" w:eastAsia="Microsoft JhengHei" w:hAnsi="Cambria"/>
                <w:color w:val="555555"/>
                <w:sz w:val="20"/>
                <w:szCs w:val="20"/>
              </w:rPr>
              <w:t>s</w:t>
            </w:r>
            <w:r>
              <w:rPr>
                <w:rFonts w:ascii="Cambria" w:eastAsia="Microsoft JhengHei" w:hAnsi="Cambria"/>
                <w:color w:val="555555"/>
                <w:sz w:val="20"/>
                <w:szCs w:val="20"/>
              </w:rPr>
              <w:t xml:space="preserve"> found that </w:t>
            </w:r>
            <w:proofErr w:type="spellStart"/>
            <w:r>
              <w:rPr>
                <w:rFonts w:ascii="Cambria" w:eastAsia="Microsoft JhengHei" w:hAnsi="Cambria"/>
                <w:color w:val="555555"/>
                <w:sz w:val="20"/>
                <w:szCs w:val="20"/>
              </w:rPr>
              <w:t>Huayuan</w:t>
            </w:r>
            <w:proofErr w:type="spellEnd"/>
            <w:r>
              <w:rPr>
                <w:rFonts w:ascii="Cambria" w:eastAsia="Microsoft JhengHei" w:hAnsi="Cambria"/>
                <w:color w:val="555555"/>
                <w:sz w:val="20"/>
                <w:szCs w:val="20"/>
              </w:rPr>
              <w:t xml:space="preserve"> Night Market is the most popular market. Though the night market has the word garden in its name, this night market does not sell any flowers. The whole market is more like a recreation zone or a shopping mall, offering all kind of merchandise and entertainment. With over 10,000 square meters of shopping area and anywhere from 300 to 500 vendors on a given night, the outdoor Garden night market in Tainan City is the biggest night market of its kind in Taiwan.</w:t>
            </w:r>
          </w:p>
          <w:p w14:paraId="2162398F" w14:textId="77777777" w:rsidR="00F735CE" w:rsidRDefault="00F735CE" w:rsidP="00F735CE">
            <w:pPr>
              <w:spacing w:before="96" w:after="100" w:afterAutospacing="1"/>
              <w:jc w:val="both"/>
              <w:rPr>
                <w:rFonts w:ascii="Microsoft JhengHei" w:eastAsia="Microsoft JhengHei" w:hAnsi="Microsoft JhengHei"/>
                <w:color w:val="555555"/>
                <w:sz w:val="18"/>
                <w:szCs w:val="18"/>
              </w:rPr>
            </w:pPr>
            <w:r>
              <w:rPr>
                <w:rFonts w:ascii="Cambria" w:eastAsia="Microsoft JhengHei" w:hAnsi="Cambria"/>
                <w:b/>
                <w:bCs/>
                <w:color w:val="555555"/>
                <w:sz w:val="28"/>
                <w:szCs w:val="28"/>
              </w:rPr>
              <w:br/>
            </w:r>
            <w:hyperlink r:id="rId10" w:history="1">
              <w:r>
                <w:rPr>
                  <w:rStyle w:val="Hyperlink"/>
                  <w:rFonts w:ascii="華康歐陽詢體W5(P)" w:eastAsia="華康歐陽詢體W5(P)" w:hAnsi="華康歐陽詢體W5(P)" w:cs="華康歐陽詢體W5(P)" w:hint="eastAsia"/>
                  <w:b/>
                  <w:bCs/>
                </w:rPr>
                <w:t>台南武聖夜市</w:t>
              </w:r>
            </w:hyperlink>
            <w:hyperlink r:id="rId11" w:history="1">
              <w:r>
                <w:rPr>
                  <w:rStyle w:val="Hyperlink"/>
                  <w:rFonts w:ascii="Cambria" w:eastAsia="Microsoft JhengHei" w:hAnsi="Cambria"/>
                  <w:b/>
                  <w:bCs/>
                </w:rPr>
                <w:t> </w:t>
              </w:r>
            </w:hyperlink>
            <w:hyperlink r:id="rId12" w:history="1">
              <w:r>
                <w:rPr>
                  <w:rStyle w:val="Hyperlink"/>
                  <w:rFonts w:ascii="Cambria" w:eastAsia="Microsoft JhengHei" w:hAnsi="Cambria"/>
                  <w:b/>
                  <w:bCs/>
                </w:rPr>
                <w:t xml:space="preserve">: </w:t>
              </w:r>
              <w:proofErr w:type="spellStart"/>
              <w:r>
                <w:rPr>
                  <w:rStyle w:val="Hyperlink"/>
                  <w:rFonts w:ascii="Cambria" w:eastAsia="Microsoft JhengHei" w:hAnsi="Cambria"/>
                  <w:b/>
                  <w:bCs/>
                </w:rPr>
                <w:t>Wusheng</w:t>
              </w:r>
              <w:proofErr w:type="spellEnd"/>
              <w:r>
                <w:rPr>
                  <w:rStyle w:val="Hyperlink"/>
                  <w:rFonts w:ascii="Cambria" w:eastAsia="Microsoft JhengHei" w:hAnsi="Cambria"/>
                  <w:b/>
                  <w:bCs/>
                </w:rPr>
                <w:t xml:space="preserve"> Night Market</w:t>
              </w:r>
            </w:hyperlink>
          </w:p>
          <w:p w14:paraId="5046ED6D" w14:textId="77777777"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r>
              <w:rPr>
                <w:rFonts w:ascii="Cambria" w:eastAsia="Microsoft JhengHei" w:hAnsi="Cambria"/>
                <w:color w:val="555555"/>
                <w:sz w:val="20"/>
                <w:szCs w:val="20"/>
              </w:rPr>
              <w:t xml:space="preserve">Location: No. 42, Lane 69, </w:t>
            </w:r>
            <w:proofErr w:type="spellStart"/>
            <w:r>
              <w:rPr>
                <w:rFonts w:ascii="Cambria" w:eastAsia="Microsoft JhengHei" w:hAnsi="Cambria"/>
                <w:color w:val="555555"/>
                <w:sz w:val="20"/>
                <w:szCs w:val="20"/>
              </w:rPr>
              <w:t>Wusheng</w:t>
            </w:r>
            <w:proofErr w:type="spellEnd"/>
            <w:r>
              <w:rPr>
                <w:rFonts w:ascii="Cambria" w:eastAsia="Microsoft JhengHei" w:hAnsi="Cambria"/>
                <w:color w:val="555555"/>
                <w:sz w:val="20"/>
                <w:szCs w:val="20"/>
              </w:rPr>
              <w:t xml:space="preserve"> Rd., West Central District,</w:t>
            </w:r>
            <w:r>
              <w:rPr>
                <w:rStyle w:val="apple-converted-space"/>
                <w:rFonts w:ascii="Cambria" w:eastAsia="Microsoft JhengHei" w:hAnsi="Cambria"/>
                <w:color w:val="555555"/>
                <w:sz w:val="20"/>
                <w:szCs w:val="20"/>
              </w:rPr>
              <w:t> </w:t>
            </w:r>
            <w:r>
              <w:rPr>
                <w:rFonts w:ascii="Cambria" w:eastAsia="Microsoft JhengHei" w:hAnsi="Cambria"/>
                <w:color w:val="555555"/>
                <w:sz w:val="20"/>
                <w:szCs w:val="20"/>
              </w:rPr>
              <w:t>Tainan City</w:t>
            </w:r>
          </w:p>
          <w:p w14:paraId="4C0F5D91" w14:textId="3BFAC736"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r>
              <w:rPr>
                <w:rFonts w:ascii="Cambria" w:eastAsia="Microsoft JhengHei" w:hAnsi="Cambria"/>
                <w:color w:val="555555"/>
                <w:sz w:val="20"/>
                <w:szCs w:val="20"/>
              </w:rPr>
              <w:lastRenderedPageBreak/>
              <w:t>Open: Wednesday and Saturday</w:t>
            </w:r>
          </w:p>
          <w:p w14:paraId="04855DE5" w14:textId="77777777"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r>
              <w:rPr>
                <w:rFonts w:ascii="Cambria" w:eastAsia="Microsoft JhengHei" w:hAnsi="Cambria"/>
                <w:color w:val="555555"/>
                <w:sz w:val="20"/>
                <w:szCs w:val="20"/>
              </w:rPr>
              <w:t xml:space="preserve"> Tainan specialty foods, general goods, and entertainment come together to make </w:t>
            </w:r>
            <w:proofErr w:type="spellStart"/>
            <w:r>
              <w:rPr>
                <w:rFonts w:ascii="Cambria" w:eastAsia="Microsoft JhengHei" w:hAnsi="Cambria"/>
                <w:color w:val="555555"/>
                <w:sz w:val="20"/>
                <w:szCs w:val="20"/>
              </w:rPr>
              <w:t>Wusheng</w:t>
            </w:r>
            <w:proofErr w:type="spellEnd"/>
            <w:r>
              <w:rPr>
                <w:rFonts w:ascii="Cambria" w:eastAsia="Microsoft JhengHei" w:hAnsi="Cambria"/>
                <w:color w:val="555555"/>
                <w:sz w:val="20"/>
                <w:szCs w:val="20"/>
              </w:rPr>
              <w:t xml:space="preserve"> Night Market one of the Tainan's premier destinations for late night fun.</w:t>
            </w:r>
          </w:p>
          <w:p w14:paraId="0B6FC1FB" w14:textId="77777777"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r>
              <w:rPr>
                <w:rFonts w:ascii="Cambria" w:eastAsia="Microsoft JhengHei" w:hAnsi="Cambria"/>
                <w:b/>
                <w:bCs/>
                <w:color w:val="555555"/>
                <w:sz w:val="28"/>
                <w:szCs w:val="28"/>
              </w:rPr>
              <w:br/>
            </w:r>
            <w:hyperlink r:id="rId13" w:history="1">
              <w:r>
                <w:rPr>
                  <w:rStyle w:val="Hyperlink"/>
                  <w:rFonts w:ascii="華康歐陽詢體W5(P)" w:eastAsia="華康歐陽詢體W5(P)" w:hAnsi="華康歐陽詢體W5(P)" w:cs="華康歐陽詢體W5(P)" w:hint="eastAsia"/>
                  <w:b/>
                  <w:bCs/>
                </w:rPr>
                <w:t>大東夜市</w:t>
              </w:r>
            </w:hyperlink>
            <w:hyperlink r:id="rId14" w:history="1">
              <w:r>
                <w:rPr>
                  <w:rStyle w:val="Hyperlink"/>
                  <w:rFonts w:ascii="Cambria" w:eastAsia="Microsoft JhengHei" w:hAnsi="Cambria"/>
                  <w:b/>
                  <w:bCs/>
                </w:rPr>
                <w:t xml:space="preserve"> : </w:t>
              </w:r>
              <w:proofErr w:type="spellStart"/>
              <w:r>
                <w:rPr>
                  <w:rStyle w:val="Hyperlink"/>
                  <w:rFonts w:ascii="Cambria" w:eastAsia="Microsoft JhengHei" w:hAnsi="Cambria"/>
                  <w:b/>
                  <w:bCs/>
                </w:rPr>
                <w:t>Dadong</w:t>
              </w:r>
              <w:proofErr w:type="spellEnd"/>
              <w:r>
                <w:rPr>
                  <w:rStyle w:val="Hyperlink"/>
                  <w:rFonts w:ascii="Cambria" w:eastAsia="Microsoft JhengHei" w:hAnsi="Cambria"/>
                  <w:b/>
                  <w:bCs/>
                </w:rPr>
                <w:t xml:space="preserve"> Night Market</w:t>
              </w:r>
            </w:hyperlink>
          </w:p>
          <w:p w14:paraId="59717EF7" w14:textId="456903B5" w:rsidR="00F735CE" w:rsidRDefault="00F735CE" w:rsidP="00F735CE">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sz w:val="20"/>
                <w:szCs w:val="20"/>
              </w:rPr>
              <w:t>Location: </w:t>
            </w:r>
            <w:proofErr w:type="spellStart"/>
            <w:r>
              <w:rPr>
                <w:rFonts w:ascii="Cambria" w:eastAsia="Microsoft JhengHei" w:hAnsi="Cambria"/>
                <w:color w:val="555555"/>
                <w:sz w:val="20"/>
                <w:szCs w:val="20"/>
                <w:lang w:val="en"/>
              </w:rPr>
              <w:t>Linsen</w:t>
            </w:r>
            <w:proofErr w:type="spellEnd"/>
            <w:r>
              <w:rPr>
                <w:rFonts w:ascii="Cambria" w:eastAsia="Microsoft JhengHei" w:hAnsi="Cambria"/>
                <w:color w:val="555555"/>
                <w:sz w:val="20"/>
                <w:szCs w:val="20"/>
                <w:lang w:val="en"/>
              </w:rPr>
              <w:t xml:space="preserve"> Road, sec. 2</w:t>
            </w:r>
          </w:p>
          <w:p w14:paraId="7220C030" w14:textId="18817CEF"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r>
              <w:rPr>
                <w:rFonts w:ascii="Cambria" w:eastAsia="Microsoft JhengHei" w:hAnsi="Cambria"/>
                <w:color w:val="555555"/>
                <w:sz w:val="20"/>
                <w:szCs w:val="20"/>
              </w:rPr>
              <w:t>Open: Monday, Tuesday and Friday</w:t>
            </w:r>
          </w:p>
          <w:p w14:paraId="6D79F84E" w14:textId="2BBFE513"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proofErr w:type="spellStart"/>
            <w:r>
              <w:rPr>
                <w:rFonts w:ascii="Cambria" w:eastAsia="Microsoft JhengHei" w:hAnsi="Cambria"/>
                <w:color w:val="555555"/>
                <w:sz w:val="20"/>
                <w:szCs w:val="20"/>
              </w:rPr>
              <w:t>Dadong</w:t>
            </w:r>
            <w:proofErr w:type="spellEnd"/>
            <w:r>
              <w:rPr>
                <w:rFonts w:ascii="Cambria" w:eastAsia="Microsoft JhengHei" w:hAnsi="Cambria"/>
                <w:color w:val="555555"/>
                <w:sz w:val="20"/>
                <w:szCs w:val="20"/>
              </w:rPr>
              <w:t xml:space="preserve"> night market is the second most famous Night Markets in Tainan city.</w:t>
            </w:r>
          </w:p>
          <w:p w14:paraId="7B37C6BD" w14:textId="1A2DE9E4"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r>
              <w:rPr>
                <w:rFonts w:ascii="Cambria" w:eastAsia="Microsoft JhengHei" w:hAnsi="Cambria"/>
                <w:color w:val="555555"/>
                <w:sz w:val="20"/>
                <w:szCs w:val="20"/>
              </w:rPr>
              <w:t>In this Night Market, you can enjoy with the wonderful Taiwanese snacks: roasted corns, squids or even chicken buttocks, including fresh papaya milk.</w:t>
            </w:r>
          </w:p>
          <w:p w14:paraId="25D02AFC" w14:textId="77777777" w:rsidR="00F735CE" w:rsidRDefault="00F735CE" w:rsidP="00F735CE">
            <w:pPr>
              <w:spacing w:before="100" w:beforeAutospacing="1" w:after="100" w:afterAutospacing="1"/>
              <w:jc w:val="both"/>
              <w:rPr>
                <w:rFonts w:ascii="Microsoft JhengHei" w:eastAsia="Microsoft JhengHei" w:hAnsi="Microsoft JhengHei"/>
                <w:color w:val="555555"/>
                <w:sz w:val="18"/>
                <w:szCs w:val="18"/>
              </w:rPr>
            </w:pPr>
            <w:r>
              <w:rPr>
                <w:rFonts w:ascii="Cambria" w:eastAsia="Microsoft JhengHei" w:hAnsi="Cambria"/>
                <w:color w:val="555555"/>
                <w:sz w:val="20"/>
                <w:szCs w:val="20"/>
              </w:rPr>
              <w:t> </w:t>
            </w:r>
            <w:r>
              <w:rPr>
                <w:rFonts w:ascii="Cambria" w:eastAsia="Microsoft JhengHei" w:hAnsi="Cambria"/>
                <w:color w:val="555555"/>
                <w:sz w:val="18"/>
                <w:szCs w:val="18"/>
              </w:rPr>
              <w:br/>
            </w:r>
            <w:hyperlink r:id="rId15" w:history="1">
              <w:r>
                <w:rPr>
                  <w:rStyle w:val="Hyperlink"/>
                  <w:rFonts w:ascii="華康歐陽詢體W5(P)" w:eastAsia="華康歐陽詢體W5(P)" w:hAnsi="華康歐陽詢體W5(P)" w:cs="華康歐陽詢體W5(P)" w:hint="eastAsia"/>
                  <w:b/>
                  <w:bCs/>
                </w:rPr>
                <w:t>小北夜市:</w:t>
              </w:r>
              <w:r>
                <w:rPr>
                  <w:rStyle w:val="apple-converted-space"/>
                  <w:rFonts w:ascii="Cambria" w:eastAsia="Microsoft JhengHei" w:hAnsi="Cambria"/>
                  <w:b/>
                  <w:bCs/>
                  <w:color w:val="0000FF"/>
                  <w:u w:val="single"/>
                </w:rPr>
                <w:t> </w:t>
              </w:r>
              <w:r>
                <w:rPr>
                  <w:rStyle w:val="Hyperlink"/>
                  <w:rFonts w:ascii="Cambria" w:eastAsia="Microsoft JhengHei" w:hAnsi="Cambria"/>
                  <w:b/>
                  <w:bCs/>
                </w:rPr>
                <w:t>Xiao Bei Night Market</w:t>
              </w:r>
            </w:hyperlink>
            <w:hyperlink r:id="rId16" w:history="1">
              <w:r>
                <w:rPr>
                  <w:rStyle w:val="Hyperlink"/>
                  <w:rFonts w:ascii="Cambria" w:eastAsia="Microsoft JhengHei" w:hAnsi="Cambria"/>
                </w:rPr>
                <w:t> </w:t>
              </w:r>
            </w:hyperlink>
          </w:p>
          <w:p w14:paraId="39E4DBDB" w14:textId="77777777" w:rsidR="00F735CE" w:rsidRDefault="00F735CE" w:rsidP="00F735CE">
            <w:pPr>
              <w:spacing w:before="100" w:beforeAutospacing="1" w:after="100" w:afterAutospacing="1"/>
              <w:rPr>
                <w:rFonts w:ascii="Cambria" w:eastAsia="Microsoft JhengHei" w:hAnsi="Cambria"/>
                <w:color w:val="555555"/>
                <w:sz w:val="20"/>
                <w:szCs w:val="20"/>
              </w:rPr>
            </w:pPr>
            <w:r>
              <w:rPr>
                <w:rFonts w:ascii="Cambria" w:eastAsia="Microsoft JhengHei" w:hAnsi="Cambria"/>
                <w:color w:val="555555"/>
                <w:sz w:val="20"/>
                <w:szCs w:val="20"/>
              </w:rPr>
              <w:t xml:space="preserve">Location: From the cross-section of </w:t>
            </w:r>
            <w:proofErr w:type="spellStart"/>
            <w:r>
              <w:rPr>
                <w:rFonts w:ascii="Cambria" w:eastAsia="Microsoft JhengHei" w:hAnsi="Cambria"/>
                <w:color w:val="555555"/>
                <w:sz w:val="20"/>
                <w:szCs w:val="20"/>
              </w:rPr>
              <w:t>Ximen</w:t>
            </w:r>
            <w:proofErr w:type="spellEnd"/>
            <w:r>
              <w:rPr>
                <w:rFonts w:ascii="Cambria" w:eastAsia="Microsoft JhengHei" w:hAnsi="Cambria"/>
                <w:color w:val="555555"/>
                <w:sz w:val="20"/>
                <w:szCs w:val="20"/>
              </w:rPr>
              <w:t xml:space="preserve"> Rd to Lin-</w:t>
            </w:r>
            <w:proofErr w:type="gramStart"/>
            <w:r>
              <w:rPr>
                <w:rFonts w:ascii="Cambria" w:eastAsia="Microsoft JhengHei" w:hAnsi="Cambria"/>
                <w:color w:val="555555"/>
                <w:sz w:val="20"/>
                <w:szCs w:val="20"/>
              </w:rPr>
              <w:t>an</w:t>
            </w:r>
            <w:proofErr w:type="gramEnd"/>
            <w:r>
              <w:rPr>
                <w:rFonts w:ascii="Cambria" w:eastAsia="Microsoft JhengHei" w:hAnsi="Cambria"/>
                <w:color w:val="555555"/>
                <w:sz w:val="20"/>
                <w:szCs w:val="20"/>
              </w:rPr>
              <w:t xml:space="preserve"> Road  </w:t>
            </w:r>
          </w:p>
          <w:p w14:paraId="3E0DD5CC" w14:textId="2109BB89" w:rsidR="00F735CE" w:rsidRDefault="00F735CE" w:rsidP="00F735CE">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sz w:val="20"/>
                <w:szCs w:val="20"/>
                <w:lang w:val="en"/>
              </w:rPr>
              <w:t>Open Tuesday and Friday</w:t>
            </w:r>
          </w:p>
          <w:p w14:paraId="33CFBB31" w14:textId="265CBE41" w:rsidR="00F735CE" w:rsidRDefault="00F735CE" w:rsidP="00F735CE">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sz w:val="20"/>
                <w:szCs w:val="20"/>
                <w:lang w:val="en"/>
              </w:rPr>
              <w:t>If you have a chance visit Xiao Bei night market, the recommend desert is Ice glace, which has a lot of flavor</w:t>
            </w:r>
            <w:r w:rsidR="00972FF2">
              <w:rPr>
                <w:rFonts w:ascii="Cambria" w:eastAsia="Microsoft JhengHei" w:hAnsi="Cambria"/>
                <w:color w:val="555555"/>
                <w:sz w:val="20"/>
                <w:szCs w:val="20"/>
                <w:lang w:val="en"/>
              </w:rPr>
              <w:t>s</w:t>
            </w:r>
            <w:r>
              <w:rPr>
                <w:rFonts w:ascii="Cambria" w:eastAsia="Microsoft JhengHei" w:hAnsi="Cambria"/>
                <w:color w:val="555555"/>
                <w:sz w:val="20"/>
                <w:szCs w:val="20"/>
                <w:lang w:val="en"/>
              </w:rPr>
              <w:t>; e.g. strawberry, chocolate, lemonade, black tea, etc.</w:t>
            </w:r>
            <w:r w:rsidR="00972FF2">
              <w:rPr>
                <w:rFonts w:ascii="Cambria" w:eastAsia="Microsoft JhengHei" w:hAnsi="Cambria"/>
                <w:color w:val="555555"/>
                <w:sz w:val="20"/>
                <w:szCs w:val="20"/>
                <w:lang w:val="en"/>
              </w:rPr>
              <w:t xml:space="preserve"> </w:t>
            </w:r>
            <w:r>
              <w:rPr>
                <w:rFonts w:ascii="Cambria" w:eastAsia="Microsoft JhengHei" w:hAnsi="Cambria"/>
                <w:color w:val="555555"/>
                <w:sz w:val="20"/>
                <w:szCs w:val="20"/>
                <w:lang w:val="en"/>
              </w:rPr>
              <w:t xml:space="preserve">Even though this night market is smaller than </w:t>
            </w:r>
            <w:proofErr w:type="spellStart"/>
            <w:r>
              <w:rPr>
                <w:rFonts w:ascii="Cambria" w:eastAsia="Microsoft JhengHei" w:hAnsi="Cambria"/>
                <w:color w:val="555555"/>
                <w:sz w:val="20"/>
                <w:szCs w:val="20"/>
                <w:lang w:val="en"/>
              </w:rPr>
              <w:t>Huayuan</w:t>
            </w:r>
            <w:proofErr w:type="spellEnd"/>
            <w:r>
              <w:rPr>
                <w:rFonts w:ascii="Cambria" w:eastAsia="Microsoft JhengHei" w:hAnsi="Cambria"/>
                <w:color w:val="555555"/>
                <w:sz w:val="20"/>
                <w:szCs w:val="20"/>
                <w:lang w:val="en"/>
              </w:rPr>
              <w:t xml:space="preserve"> Night Market, you can still find </w:t>
            </w:r>
            <w:r w:rsidR="00972FF2">
              <w:rPr>
                <w:rFonts w:ascii="Cambria" w:eastAsia="Microsoft JhengHei" w:hAnsi="Cambria"/>
                <w:color w:val="555555"/>
                <w:sz w:val="20"/>
                <w:szCs w:val="20"/>
                <w:lang w:val="en"/>
              </w:rPr>
              <w:t>everything</w:t>
            </w:r>
            <w:r>
              <w:rPr>
                <w:rFonts w:ascii="Cambria" w:eastAsia="Microsoft JhengHei" w:hAnsi="Cambria"/>
                <w:color w:val="555555"/>
                <w:sz w:val="20"/>
                <w:szCs w:val="20"/>
                <w:lang w:val="en"/>
              </w:rPr>
              <w:t xml:space="preserve"> you want</w:t>
            </w:r>
            <w:r w:rsidR="00972FF2">
              <w:rPr>
                <w:rFonts w:ascii="Cambria" w:eastAsia="Microsoft JhengHei" w:hAnsi="Cambria"/>
                <w:color w:val="555555"/>
                <w:sz w:val="20"/>
                <w:szCs w:val="20"/>
                <w:lang w:val="en"/>
              </w:rPr>
              <w:t>:</w:t>
            </w:r>
            <w:r>
              <w:rPr>
                <w:rFonts w:ascii="Cambria" w:eastAsia="Microsoft JhengHei" w:hAnsi="Cambria"/>
                <w:color w:val="555555"/>
                <w:sz w:val="20"/>
                <w:szCs w:val="20"/>
                <w:lang w:val="en"/>
              </w:rPr>
              <w:t xml:space="preserve"> the traditional Taiwanese food, fashionable clothes </w:t>
            </w:r>
            <w:r w:rsidR="00972FF2">
              <w:rPr>
                <w:rFonts w:ascii="Cambria" w:eastAsia="Microsoft JhengHei" w:hAnsi="Cambria"/>
                <w:color w:val="555555"/>
                <w:sz w:val="20"/>
                <w:szCs w:val="20"/>
                <w:lang w:val="en"/>
              </w:rPr>
              <w:t>and</w:t>
            </w:r>
            <w:r>
              <w:rPr>
                <w:rFonts w:ascii="Cambria" w:eastAsia="Microsoft JhengHei" w:hAnsi="Cambria"/>
                <w:color w:val="555555"/>
                <w:sz w:val="20"/>
                <w:szCs w:val="20"/>
                <w:lang w:val="en"/>
              </w:rPr>
              <w:t xml:space="preserve"> entertainment zones.</w:t>
            </w:r>
          </w:p>
          <w:p w14:paraId="00A5C80F" w14:textId="7524EC4C" w:rsidR="00972FF2" w:rsidRDefault="00972FF2" w:rsidP="00972FF2">
            <w:pPr>
              <w:pStyle w:val="Heading1"/>
              <w:shd w:val="clear" w:color="auto" w:fill="FFFFFF"/>
              <w:rPr>
                <w:rFonts w:ascii="Microsoft JhengHei" w:eastAsia="Microsoft JhengHei" w:hAnsi="Microsoft JhengHei"/>
                <w:color w:val="1B1B1B"/>
                <w:sz w:val="33"/>
                <w:szCs w:val="33"/>
              </w:rPr>
            </w:pPr>
            <w:r>
              <w:rPr>
                <w:rFonts w:ascii="Microsoft JhengHei" w:eastAsia="Microsoft JhengHei" w:hAnsi="Microsoft JhengHei"/>
                <w:color w:val="1B1B1B"/>
                <w:sz w:val="33"/>
                <w:szCs w:val="33"/>
              </w:rPr>
              <w:t>Introduction</w:t>
            </w:r>
          </w:p>
          <w:p w14:paraId="248A072A" w14:textId="6A117028" w:rsidR="00972FF2" w:rsidRDefault="00972FF2" w:rsidP="00972FF2">
            <w:pPr>
              <w:pStyle w:val="Heading1"/>
              <w:shd w:val="clear" w:color="auto" w:fill="FFFFFF"/>
              <w:rPr>
                <w:rFonts w:ascii="Microsoft JhengHei" w:eastAsia="Microsoft JhengHei" w:hAnsi="Microsoft JhengHei"/>
                <w:color w:val="1B1B1B"/>
                <w:sz w:val="33"/>
                <w:szCs w:val="33"/>
              </w:rPr>
            </w:pPr>
            <w:r>
              <w:rPr>
                <w:rFonts w:ascii="Microsoft JhengHei" w:eastAsia="Microsoft JhengHei" w:hAnsi="Microsoft JhengHei"/>
                <w:color w:val="1B1B1B"/>
                <w:sz w:val="33"/>
                <w:szCs w:val="33"/>
              </w:rPr>
              <w:t xml:space="preserve">Note: Fix spacing between </w:t>
            </w:r>
            <w:r w:rsidR="00A14747">
              <w:rPr>
                <w:rFonts w:ascii="Microsoft JhengHei" w:eastAsia="Microsoft JhengHei" w:hAnsi="Microsoft JhengHei"/>
                <w:color w:val="1B1B1B"/>
                <w:sz w:val="33"/>
                <w:szCs w:val="33"/>
              </w:rPr>
              <w:t>paragraphs</w:t>
            </w:r>
          </w:p>
          <w:p w14:paraId="16919940" w14:textId="65120DBC" w:rsidR="00972FF2" w:rsidRDefault="00972FF2" w:rsidP="00972FF2">
            <w:pPr>
              <w:pStyle w:val="Heading1"/>
              <w:shd w:val="clear" w:color="auto" w:fill="FFFFFF"/>
              <w:rPr>
                <w:rFonts w:ascii="Microsoft JhengHei" w:eastAsia="Microsoft JhengHei" w:hAnsi="Microsoft JhengHei"/>
                <w:color w:val="1B1B1B"/>
                <w:sz w:val="33"/>
                <w:szCs w:val="33"/>
              </w:rPr>
            </w:pPr>
            <w:r>
              <w:rPr>
                <w:rFonts w:ascii="Microsoft JhengHei" w:eastAsia="Microsoft JhengHei" w:hAnsi="Microsoft JhengHei" w:hint="eastAsia"/>
                <w:color w:val="1B1B1B"/>
                <w:sz w:val="33"/>
                <w:szCs w:val="33"/>
              </w:rPr>
              <w:lastRenderedPageBreak/>
              <w:t>Message from Director</w:t>
            </w:r>
          </w:p>
          <w:p w14:paraId="6AB0F6F4" w14:textId="777812BF" w:rsidR="00972FF2" w:rsidRDefault="00972FF2" w:rsidP="00972FF2">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rPr>
              <w:t xml:space="preserve">Dear international </w:t>
            </w:r>
            <w:bookmarkStart w:id="0" w:name="_GoBack"/>
            <w:bookmarkEnd w:id="0"/>
            <w:r w:rsidR="00A14747">
              <w:rPr>
                <w:rFonts w:ascii="Cambria" w:eastAsia="Microsoft JhengHei" w:hAnsi="Cambria"/>
                <w:color w:val="555555"/>
              </w:rPr>
              <w:t>students:</w:t>
            </w:r>
          </w:p>
          <w:p w14:paraId="21FECC27" w14:textId="0EF7610B" w:rsidR="00972FF2" w:rsidRDefault="00972FF2" w:rsidP="00972FF2">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rPr>
              <w:t>      Welcome to Southern Taiwan University of Science and Technology and to studying Mandarin at the Chinese Language Center. The center was established in 2005 featuring its professional service, even though it is small and young. We offer not only Chinese language and culture courses for international students but also Chinese language teacher training courses for students from Taiwan. Rich and diverse, our curriculum will lead you to a great learning experience of Chinese language. Our teaching staff have a passion for learning, teaching, and service. I believe that all the international students studying here can feel our enthusiasm and hospitality.</w:t>
            </w:r>
          </w:p>
          <w:p w14:paraId="46EAC205" w14:textId="77777777" w:rsidR="00972FF2" w:rsidRDefault="00972FF2" w:rsidP="00972FF2">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rPr>
              <w:t> </w:t>
            </w:r>
          </w:p>
          <w:p w14:paraId="37220917" w14:textId="77777777" w:rsidR="00972FF2" w:rsidRDefault="00972FF2" w:rsidP="00972FF2">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rPr>
              <w:t>       It has been one of our goals to develop international education. With a lot of effort, STUST has been devoted to creating a great learning environment for students, where the Chinese Language Center has played a very important role. Here, you can get the assistance you need; here, you can communicate with students from Taiwan; and here, you can enjoy the fun of learning Chinese. If you have any problem in your study or life here, we sincerely welcome you to our center to share with us and find the solution.</w:t>
            </w:r>
          </w:p>
          <w:p w14:paraId="2FC397F0" w14:textId="77777777" w:rsidR="00972FF2" w:rsidRDefault="00972FF2" w:rsidP="00972FF2">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rPr>
              <w:t> </w:t>
            </w:r>
          </w:p>
          <w:p w14:paraId="7DA8B131" w14:textId="1A05FD7B" w:rsidR="00972FF2" w:rsidRDefault="00972FF2" w:rsidP="00972FF2">
            <w:pPr>
              <w:spacing w:before="100" w:beforeAutospacing="1" w:after="100" w:afterAutospacing="1"/>
              <w:rPr>
                <w:rFonts w:ascii="Microsoft JhengHei" w:eastAsia="Microsoft JhengHei" w:hAnsi="Microsoft JhengHei"/>
                <w:color w:val="555555"/>
                <w:sz w:val="18"/>
                <w:szCs w:val="18"/>
              </w:rPr>
            </w:pPr>
            <w:r>
              <w:rPr>
                <w:rFonts w:ascii="Cambria" w:eastAsia="Microsoft JhengHei" w:hAnsi="Cambria"/>
                <w:color w:val="555555"/>
              </w:rPr>
              <w:t xml:space="preserve">       I hereby would like to encourage you to learn diligently and make progress every day in STUST. You are also </w:t>
            </w:r>
            <w:proofErr w:type="gramStart"/>
            <w:r>
              <w:rPr>
                <w:rFonts w:ascii="Cambria" w:eastAsia="Microsoft JhengHei" w:hAnsi="Cambria"/>
                <w:color w:val="555555"/>
              </w:rPr>
              <w:t>welcome</w:t>
            </w:r>
            <w:proofErr w:type="gramEnd"/>
            <w:r>
              <w:rPr>
                <w:rFonts w:ascii="Cambria" w:eastAsia="Microsoft JhengHei" w:hAnsi="Cambria"/>
                <w:color w:val="555555"/>
              </w:rPr>
              <w:t xml:space="preserve"> to give us comments and suggestions any time. Your comments and suggestions will certainly be the driving force of our progress. Moreover, I hope that there will be more people who love Chinese coming from Taiwan and all over the world to join us, working together with us to cultivate this small but beautiful garden of learning. Let us grow together and become stronger. Finally, I sincerely wish you a great life in STUST, pleasant and </w:t>
            </w:r>
            <w:r w:rsidR="00EE2CA4">
              <w:rPr>
                <w:rFonts w:ascii="Cambria" w:eastAsia="Microsoft JhengHei" w:hAnsi="Cambria"/>
                <w:color w:val="555555"/>
              </w:rPr>
              <w:t>fruitful</w:t>
            </w:r>
            <w:r>
              <w:rPr>
                <w:rFonts w:ascii="Cambria" w:eastAsia="Microsoft JhengHei" w:hAnsi="Cambria"/>
                <w:color w:val="555555"/>
              </w:rPr>
              <w:t>!</w:t>
            </w:r>
            <w:r>
              <w:rPr>
                <w:rFonts w:ascii="Cambria" w:eastAsia="Microsoft JhengHei" w:hAnsi="Cambria"/>
                <w:color w:val="555555"/>
              </w:rPr>
              <w:br/>
            </w:r>
            <w:r>
              <w:rPr>
                <w:rFonts w:ascii="Cambria" w:eastAsia="Microsoft JhengHei" w:hAnsi="Cambria"/>
                <w:color w:val="555555"/>
              </w:rPr>
              <w:br/>
            </w:r>
            <w:r>
              <w:rPr>
                <w:rFonts w:ascii="Cambria" w:eastAsia="Microsoft JhengHei" w:hAnsi="Cambria"/>
                <w:color w:val="555555"/>
              </w:rPr>
              <w:br/>
              <w:t>Sincerely,</w:t>
            </w:r>
            <w:r>
              <w:rPr>
                <w:rFonts w:ascii="Cambria" w:eastAsia="Microsoft JhengHei" w:hAnsi="Cambria"/>
                <w:color w:val="555555"/>
              </w:rPr>
              <w:br/>
            </w:r>
            <w:r>
              <w:rPr>
                <w:rFonts w:ascii="Cambria" w:eastAsia="Microsoft JhengHei" w:hAnsi="Cambria"/>
                <w:color w:val="555555"/>
              </w:rPr>
              <w:lastRenderedPageBreak/>
              <w:t>Yong-Peng Wang</w:t>
            </w:r>
            <w:r>
              <w:rPr>
                <w:rFonts w:ascii="Cambria" w:eastAsia="Microsoft JhengHei" w:hAnsi="Cambria"/>
                <w:color w:val="555555"/>
              </w:rPr>
              <w:br/>
              <w:t>Director of Chinese Language Center</w:t>
            </w:r>
          </w:p>
          <w:p w14:paraId="434D1699" w14:textId="77777777" w:rsidR="00F735CE" w:rsidRDefault="00F735CE" w:rsidP="00F735CE"/>
          <w:p w14:paraId="7236BD31" w14:textId="77777777" w:rsidR="00F735CE" w:rsidRDefault="00F735CE" w:rsidP="00F735CE">
            <w:pPr>
              <w:spacing w:before="100" w:beforeAutospacing="1" w:after="100" w:afterAutospacing="1"/>
              <w:jc w:val="both"/>
              <w:textAlignment w:val="top"/>
              <w:rPr>
                <w:rFonts w:ascii="Microsoft JhengHei" w:eastAsia="Microsoft JhengHei" w:hAnsi="Microsoft JhengHei"/>
                <w:color w:val="555555"/>
                <w:sz w:val="18"/>
                <w:szCs w:val="18"/>
              </w:rPr>
            </w:pPr>
          </w:p>
          <w:p w14:paraId="7D10493D" w14:textId="5ACCAD7B" w:rsidR="003C39FB" w:rsidRPr="00103344" w:rsidRDefault="003C39FB" w:rsidP="004B6C29">
            <w:pPr>
              <w:rPr>
                <w:rFonts w:ascii="Microsoft JhengHei" w:eastAsia="Microsoft JhengHei" w:hAnsi="Microsoft JhengHei" w:cs="PMingLiU"/>
                <w:color w:val="000000"/>
                <w:sz w:val="22"/>
              </w:rPr>
            </w:pPr>
          </w:p>
        </w:tc>
      </w:tr>
      <w:tr w:rsidR="004B6C29" w:rsidRPr="00103344" w14:paraId="2DD71BFE"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6B0F3C63"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428C9D12"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41</w:t>
            </w:r>
          </w:p>
        </w:tc>
        <w:tc>
          <w:tcPr>
            <w:tcW w:w="3996" w:type="dxa"/>
            <w:tcBorders>
              <w:top w:val="nil"/>
              <w:left w:val="nil"/>
              <w:bottom w:val="single" w:sz="4" w:space="0" w:color="auto"/>
              <w:right w:val="single" w:sz="4" w:space="0" w:color="auto"/>
            </w:tcBorders>
            <w:shd w:val="clear" w:color="auto" w:fill="auto"/>
            <w:vAlign w:val="center"/>
          </w:tcPr>
          <w:p w14:paraId="2772A62A"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教務處</w:t>
            </w:r>
          </w:p>
        </w:tc>
        <w:tc>
          <w:tcPr>
            <w:tcW w:w="3108" w:type="dxa"/>
            <w:tcBorders>
              <w:top w:val="nil"/>
              <w:left w:val="nil"/>
              <w:bottom w:val="single" w:sz="4" w:space="0" w:color="auto"/>
              <w:right w:val="single" w:sz="4" w:space="0" w:color="auto"/>
            </w:tcBorders>
            <w:shd w:val="clear" w:color="auto" w:fill="auto"/>
            <w:noWrap/>
            <w:vAlign w:val="center"/>
          </w:tcPr>
          <w:p w14:paraId="745D5EF0"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https://academic.stust.edu.tw/en</w:t>
            </w:r>
          </w:p>
        </w:tc>
        <w:tc>
          <w:tcPr>
            <w:tcW w:w="8136" w:type="dxa"/>
            <w:tcBorders>
              <w:top w:val="nil"/>
              <w:left w:val="nil"/>
              <w:bottom w:val="single" w:sz="4" w:space="0" w:color="auto"/>
              <w:right w:val="single" w:sz="4" w:space="0" w:color="auto"/>
            </w:tcBorders>
            <w:shd w:val="clear" w:color="auto" w:fill="auto"/>
            <w:noWrap/>
          </w:tcPr>
          <w:p w14:paraId="01EE9FEE"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The Office of Academic Affairs is served by the following subordinate units: Registration Division, Curriculum Division, and General Academic Affairs Division. Their respective duties are listed below:</w:t>
            </w:r>
          </w:p>
          <w:p w14:paraId="3A7A2C40" w14:textId="77777777" w:rsidR="00EE2CA4" w:rsidRDefault="00EE2CA4" w:rsidP="00EE2CA4">
            <w:pPr>
              <w:numPr>
                <w:ilvl w:val="0"/>
                <w:numId w:val="1"/>
              </w:numPr>
              <w:spacing w:before="100" w:beforeAutospacing="1" w:after="100" w:afterAutospacing="1"/>
              <w:rPr>
                <w:rFonts w:ascii="Helvetica" w:hAnsi="Helvetica"/>
                <w:color w:val="555555"/>
                <w:sz w:val="18"/>
                <w:szCs w:val="18"/>
              </w:rPr>
            </w:pPr>
            <w:r>
              <w:rPr>
                <w:rStyle w:val="Strong"/>
                <w:rFonts w:ascii="Helvetica" w:hAnsi="Helvetica"/>
                <w:color w:val="555555"/>
                <w:sz w:val="18"/>
                <w:szCs w:val="18"/>
              </w:rPr>
              <w:t>Registration Division</w:t>
            </w:r>
          </w:p>
          <w:p w14:paraId="7C007555" w14:textId="77777777" w:rsidR="00EE2CA4" w:rsidRDefault="00EE2CA4" w:rsidP="00EE2CA4">
            <w:pPr>
              <w:numPr>
                <w:ilvl w:val="1"/>
                <w:numId w:val="1"/>
              </w:numPr>
              <w:spacing w:before="100" w:beforeAutospacing="1" w:after="100" w:afterAutospacing="1"/>
              <w:rPr>
                <w:rFonts w:ascii="Helvetica" w:hAnsi="Helvetica"/>
                <w:color w:val="555555"/>
                <w:sz w:val="18"/>
                <w:szCs w:val="18"/>
              </w:rPr>
            </w:pPr>
            <w:r>
              <w:rPr>
                <w:rFonts w:ascii="Helvetica" w:hAnsi="Helvetica"/>
                <w:color w:val="555555"/>
                <w:sz w:val="18"/>
                <w:szCs w:val="18"/>
              </w:rPr>
              <w:t>Registration</w:t>
            </w:r>
            <w:r>
              <w:rPr>
                <w:rStyle w:val="apple-converted-space"/>
                <w:rFonts w:ascii="Helvetica" w:hAnsi="Helvetica"/>
                <w:color w:val="555555"/>
                <w:sz w:val="18"/>
                <w:szCs w:val="18"/>
              </w:rPr>
              <w:t> </w:t>
            </w:r>
          </w:p>
          <w:p w14:paraId="38A225CE" w14:textId="5E260A63" w:rsidR="00EE2CA4" w:rsidRDefault="00EE2CA4" w:rsidP="00EE2CA4">
            <w:pPr>
              <w:numPr>
                <w:ilvl w:val="1"/>
                <w:numId w:val="1"/>
              </w:numPr>
              <w:spacing w:before="100" w:beforeAutospacing="1" w:after="100" w:afterAutospacing="1"/>
              <w:rPr>
                <w:rFonts w:ascii="Helvetica" w:hAnsi="Helvetica"/>
                <w:color w:val="555555"/>
                <w:sz w:val="18"/>
                <w:szCs w:val="18"/>
              </w:rPr>
            </w:pPr>
            <w:r>
              <w:rPr>
                <w:rFonts w:ascii="Helvetica" w:hAnsi="Helvetica"/>
                <w:color w:val="555555"/>
                <w:sz w:val="18"/>
                <w:szCs w:val="18"/>
              </w:rPr>
              <w:t>Grading and students’ related application documents</w:t>
            </w:r>
          </w:p>
          <w:p w14:paraId="3F912747" w14:textId="77777777" w:rsidR="00EE2CA4" w:rsidRDefault="00EE2CA4" w:rsidP="00EE2CA4">
            <w:pPr>
              <w:numPr>
                <w:ilvl w:val="0"/>
                <w:numId w:val="2"/>
              </w:numPr>
              <w:spacing w:before="100" w:beforeAutospacing="1" w:after="100" w:afterAutospacing="1"/>
              <w:rPr>
                <w:rFonts w:ascii="Helvetica" w:hAnsi="Helvetica"/>
                <w:color w:val="555555"/>
                <w:sz w:val="18"/>
                <w:szCs w:val="18"/>
              </w:rPr>
            </w:pPr>
            <w:r>
              <w:rPr>
                <w:rStyle w:val="Strong"/>
                <w:rFonts w:ascii="Helvetica" w:hAnsi="Helvetica"/>
                <w:color w:val="555555"/>
                <w:sz w:val="18"/>
                <w:szCs w:val="18"/>
              </w:rPr>
              <w:t>Curriculum Division</w:t>
            </w:r>
          </w:p>
          <w:p w14:paraId="3E9CA7A9" w14:textId="77777777" w:rsidR="00EE2CA4" w:rsidRDefault="00EE2CA4" w:rsidP="00EE2CA4">
            <w:pPr>
              <w:numPr>
                <w:ilvl w:val="1"/>
                <w:numId w:val="2"/>
              </w:numPr>
              <w:spacing w:before="100" w:beforeAutospacing="1" w:after="100" w:afterAutospacing="1"/>
              <w:rPr>
                <w:rFonts w:ascii="Helvetica" w:hAnsi="Helvetica"/>
                <w:color w:val="555555"/>
                <w:sz w:val="18"/>
                <w:szCs w:val="18"/>
              </w:rPr>
            </w:pPr>
            <w:r>
              <w:rPr>
                <w:rFonts w:ascii="Helvetica" w:hAnsi="Helvetica"/>
                <w:color w:val="555555"/>
                <w:sz w:val="18"/>
                <w:szCs w:val="18"/>
              </w:rPr>
              <w:t>Curriculum selection</w:t>
            </w:r>
            <w:r>
              <w:rPr>
                <w:rStyle w:val="apple-converted-space"/>
                <w:rFonts w:ascii="Helvetica" w:hAnsi="Helvetica"/>
                <w:color w:val="555555"/>
                <w:sz w:val="18"/>
                <w:szCs w:val="18"/>
              </w:rPr>
              <w:t> </w:t>
            </w:r>
          </w:p>
          <w:p w14:paraId="1AD8C235" w14:textId="77777777" w:rsidR="00EE2CA4" w:rsidRDefault="00EE2CA4" w:rsidP="00EE2CA4">
            <w:pPr>
              <w:numPr>
                <w:ilvl w:val="1"/>
                <w:numId w:val="2"/>
              </w:numPr>
              <w:spacing w:before="100" w:beforeAutospacing="1" w:after="100" w:afterAutospacing="1"/>
              <w:rPr>
                <w:rFonts w:ascii="Helvetica" w:hAnsi="Helvetica"/>
                <w:color w:val="555555"/>
                <w:sz w:val="18"/>
                <w:szCs w:val="18"/>
              </w:rPr>
            </w:pPr>
            <w:r>
              <w:rPr>
                <w:rFonts w:ascii="Helvetica" w:hAnsi="Helvetica"/>
                <w:color w:val="555555"/>
                <w:sz w:val="18"/>
                <w:szCs w:val="18"/>
              </w:rPr>
              <w:t>Add or drop courses</w:t>
            </w:r>
            <w:r>
              <w:rPr>
                <w:rStyle w:val="apple-converted-space"/>
                <w:rFonts w:ascii="Helvetica" w:hAnsi="Helvetica"/>
                <w:color w:val="555555"/>
                <w:sz w:val="18"/>
                <w:szCs w:val="18"/>
              </w:rPr>
              <w:t> </w:t>
            </w:r>
          </w:p>
          <w:p w14:paraId="089F2D7F" w14:textId="77777777" w:rsidR="00EE2CA4" w:rsidRDefault="00EE2CA4" w:rsidP="00EE2CA4">
            <w:pPr>
              <w:numPr>
                <w:ilvl w:val="1"/>
                <w:numId w:val="2"/>
              </w:numPr>
              <w:spacing w:before="100" w:beforeAutospacing="1" w:after="100" w:afterAutospacing="1"/>
              <w:rPr>
                <w:rFonts w:ascii="Helvetica" w:hAnsi="Helvetica"/>
                <w:color w:val="555555"/>
                <w:sz w:val="18"/>
                <w:szCs w:val="18"/>
              </w:rPr>
            </w:pPr>
            <w:r>
              <w:rPr>
                <w:rFonts w:ascii="Helvetica" w:hAnsi="Helvetica"/>
                <w:color w:val="555555"/>
                <w:sz w:val="18"/>
                <w:szCs w:val="18"/>
              </w:rPr>
              <w:t>School exam and class arrangement</w:t>
            </w:r>
            <w:r>
              <w:rPr>
                <w:rStyle w:val="apple-converted-space"/>
                <w:rFonts w:ascii="Helvetica" w:hAnsi="Helvetica"/>
                <w:color w:val="555555"/>
                <w:sz w:val="18"/>
                <w:szCs w:val="18"/>
              </w:rPr>
              <w:t> </w:t>
            </w:r>
          </w:p>
          <w:p w14:paraId="5DA10420" w14:textId="77777777" w:rsidR="00EE2CA4" w:rsidRDefault="00EE2CA4" w:rsidP="00EE2CA4">
            <w:pPr>
              <w:numPr>
                <w:ilvl w:val="0"/>
                <w:numId w:val="3"/>
              </w:numPr>
              <w:spacing w:before="100" w:beforeAutospacing="1" w:after="100" w:afterAutospacing="1"/>
              <w:rPr>
                <w:rFonts w:ascii="Helvetica" w:hAnsi="Helvetica"/>
                <w:color w:val="555555"/>
                <w:sz w:val="18"/>
                <w:szCs w:val="18"/>
              </w:rPr>
            </w:pPr>
            <w:r>
              <w:rPr>
                <w:rStyle w:val="Strong"/>
                <w:rFonts w:ascii="Helvetica" w:hAnsi="Helvetica"/>
                <w:color w:val="555555"/>
                <w:sz w:val="18"/>
                <w:szCs w:val="18"/>
              </w:rPr>
              <w:t>General Academic Affairs Division</w:t>
            </w:r>
          </w:p>
          <w:p w14:paraId="0528392A" w14:textId="77777777" w:rsidR="00EE2CA4" w:rsidRDefault="00EE2CA4" w:rsidP="00EE2CA4">
            <w:pPr>
              <w:numPr>
                <w:ilvl w:val="1"/>
                <w:numId w:val="3"/>
              </w:numPr>
              <w:spacing w:before="100" w:beforeAutospacing="1" w:after="100" w:afterAutospacing="1"/>
              <w:rPr>
                <w:rFonts w:ascii="Helvetica" w:hAnsi="Helvetica"/>
                <w:color w:val="555555"/>
                <w:sz w:val="18"/>
                <w:szCs w:val="18"/>
              </w:rPr>
            </w:pPr>
            <w:r>
              <w:rPr>
                <w:rFonts w:ascii="Helvetica" w:hAnsi="Helvetica"/>
                <w:color w:val="555555"/>
                <w:sz w:val="18"/>
                <w:szCs w:val="18"/>
              </w:rPr>
              <w:t>Student recruitment</w:t>
            </w:r>
            <w:r>
              <w:rPr>
                <w:rStyle w:val="apple-converted-space"/>
                <w:rFonts w:ascii="Helvetica" w:hAnsi="Helvetica"/>
                <w:color w:val="555555"/>
                <w:sz w:val="18"/>
                <w:szCs w:val="18"/>
              </w:rPr>
              <w:t> </w:t>
            </w:r>
          </w:p>
          <w:p w14:paraId="7325A532" w14:textId="77777777" w:rsidR="00EE2CA4" w:rsidRDefault="00EE2CA4" w:rsidP="00EE2CA4">
            <w:pPr>
              <w:numPr>
                <w:ilvl w:val="1"/>
                <w:numId w:val="3"/>
              </w:numPr>
              <w:spacing w:before="100" w:beforeAutospacing="1" w:after="100" w:afterAutospacing="1"/>
              <w:rPr>
                <w:rFonts w:ascii="Helvetica" w:hAnsi="Helvetica"/>
                <w:color w:val="555555"/>
                <w:sz w:val="18"/>
                <w:szCs w:val="18"/>
              </w:rPr>
            </w:pPr>
            <w:r>
              <w:rPr>
                <w:rFonts w:ascii="Helvetica" w:hAnsi="Helvetica"/>
                <w:color w:val="555555"/>
                <w:sz w:val="18"/>
                <w:szCs w:val="18"/>
              </w:rPr>
              <w:t>Campus publishing</w:t>
            </w:r>
          </w:p>
          <w:p w14:paraId="37A3ABF5" w14:textId="77777777" w:rsidR="00EE2CA4" w:rsidRDefault="00EE2CA4" w:rsidP="00EE2CA4">
            <w:pPr>
              <w:pStyle w:val="NormalWeb"/>
              <w:rPr>
                <w:rFonts w:ascii="Helvetica" w:hAnsi="Helvetica"/>
                <w:color w:val="555555"/>
                <w:sz w:val="18"/>
                <w:szCs w:val="18"/>
              </w:rPr>
            </w:pPr>
            <w:r>
              <w:rPr>
                <w:rFonts w:ascii="Helvetica" w:hAnsi="Helvetica"/>
                <w:b/>
                <w:bCs/>
                <w:color w:val="993300"/>
                <w:sz w:val="32"/>
                <w:szCs w:val="32"/>
              </w:rPr>
              <w:t>Time Limits on Study</w:t>
            </w:r>
            <w:bookmarkStart w:id="1" w:name="1"/>
            <w:bookmarkEnd w:id="1"/>
          </w:p>
          <w:p w14:paraId="1D08A9DA" w14:textId="59A66664" w:rsidR="00EE2CA4" w:rsidRDefault="00EE2CA4" w:rsidP="00EE2CA4">
            <w:pPr>
              <w:numPr>
                <w:ilvl w:val="0"/>
                <w:numId w:val="4"/>
              </w:numPr>
              <w:spacing w:before="100" w:beforeAutospacing="1" w:after="100" w:afterAutospacing="1"/>
              <w:rPr>
                <w:rFonts w:ascii="Helvetica" w:hAnsi="Helvetica"/>
                <w:color w:val="555555"/>
                <w:sz w:val="18"/>
                <w:szCs w:val="18"/>
              </w:rPr>
            </w:pPr>
            <w:r>
              <w:rPr>
                <w:rFonts w:ascii="Helvetica" w:hAnsi="Helvetica"/>
                <w:color w:val="555555"/>
                <w:sz w:val="18"/>
                <w:szCs w:val="18"/>
              </w:rPr>
              <w:t>Ph.D.    The Ph.D. degree should be completed within seven years and not less than two years.</w:t>
            </w:r>
            <w:r>
              <w:rPr>
                <w:rStyle w:val="apple-converted-space"/>
                <w:rFonts w:ascii="Helvetica" w:hAnsi="Helvetica"/>
                <w:color w:val="555555"/>
                <w:sz w:val="18"/>
                <w:szCs w:val="18"/>
              </w:rPr>
              <w:t> </w:t>
            </w:r>
          </w:p>
          <w:p w14:paraId="7068CD7C" w14:textId="4D6CE75F" w:rsidR="00EE2CA4" w:rsidRDefault="00EE2CA4" w:rsidP="00EE2CA4">
            <w:pPr>
              <w:numPr>
                <w:ilvl w:val="0"/>
                <w:numId w:val="4"/>
              </w:numPr>
              <w:spacing w:before="100" w:beforeAutospacing="1" w:after="100" w:afterAutospacing="1"/>
              <w:rPr>
                <w:rFonts w:ascii="Helvetica" w:hAnsi="Helvetica"/>
                <w:color w:val="555555"/>
                <w:sz w:val="18"/>
                <w:szCs w:val="18"/>
              </w:rPr>
            </w:pPr>
            <w:r>
              <w:rPr>
                <w:rFonts w:ascii="Helvetica" w:hAnsi="Helvetica"/>
                <w:color w:val="555555"/>
                <w:sz w:val="18"/>
                <w:szCs w:val="18"/>
              </w:rPr>
              <w:t>Master   </w:t>
            </w:r>
            <w:proofErr w:type="gramStart"/>
            <w:r>
              <w:rPr>
                <w:rFonts w:ascii="Helvetica" w:hAnsi="Helvetica"/>
                <w:color w:val="555555"/>
                <w:sz w:val="18"/>
                <w:szCs w:val="18"/>
              </w:rPr>
              <w:t>The</w:t>
            </w:r>
            <w:proofErr w:type="gramEnd"/>
            <w:r>
              <w:rPr>
                <w:rFonts w:ascii="Helvetica" w:hAnsi="Helvetica"/>
                <w:color w:val="555555"/>
                <w:sz w:val="18"/>
                <w:szCs w:val="18"/>
              </w:rPr>
              <w:t xml:space="preserve"> Master’s degree should be completed within 4 years and not less than 1 year.</w:t>
            </w:r>
            <w:r>
              <w:rPr>
                <w:rStyle w:val="apple-converted-space"/>
                <w:rFonts w:ascii="Helvetica" w:hAnsi="Helvetica"/>
                <w:color w:val="555555"/>
                <w:sz w:val="18"/>
                <w:szCs w:val="18"/>
              </w:rPr>
              <w:t> </w:t>
            </w:r>
          </w:p>
          <w:p w14:paraId="7F9FFE36" w14:textId="3FA2E842" w:rsidR="00EE2CA4" w:rsidRDefault="00EE2CA4" w:rsidP="00EE2CA4">
            <w:pPr>
              <w:numPr>
                <w:ilvl w:val="0"/>
                <w:numId w:val="4"/>
              </w:numPr>
              <w:spacing w:before="100" w:beforeAutospacing="1" w:after="100" w:afterAutospacing="1"/>
              <w:rPr>
                <w:rFonts w:ascii="Helvetica" w:hAnsi="Helvetica"/>
                <w:color w:val="555555"/>
                <w:sz w:val="18"/>
                <w:szCs w:val="18"/>
              </w:rPr>
            </w:pPr>
            <w:proofErr w:type="gramStart"/>
            <w:r>
              <w:rPr>
                <w:rFonts w:ascii="Helvetica" w:hAnsi="Helvetica"/>
                <w:color w:val="555555"/>
                <w:sz w:val="18"/>
                <w:szCs w:val="18"/>
              </w:rPr>
              <w:t>Bachelor  The</w:t>
            </w:r>
            <w:proofErr w:type="gramEnd"/>
            <w:r>
              <w:rPr>
                <w:rFonts w:ascii="Helvetica" w:hAnsi="Helvetica"/>
                <w:color w:val="555555"/>
                <w:sz w:val="18"/>
                <w:szCs w:val="18"/>
              </w:rPr>
              <w:t xml:space="preserve"> nominal study periods for four-year undergraduate program students and two-year undergraduate program students are four years and two years, respectively. Those who could not earn the minimum credits for graduation during the nominal study period (students with deferred graduation) may further extend their study for no more than 2 years. The minimum credits and qualification for graduation of all departments are different. Please pay attention to the course plan of your class.</w:t>
            </w:r>
            <w:r>
              <w:rPr>
                <w:rStyle w:val="apple-converted-space"/>
                <w:rFonts w:ascii="Helvetica" w:hAnsi="Helvetica"/>
                <w:color w:val="555555"/>
                <w:sz w:val="18"/>
                <w:szCs w:val="18"/>
              </w:rPr>
              <w:t> </w:t>
            </w:r>
          </w:p>
          <w:p w14:paraId="37E85AAC"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The maximum cumulative period for suspension of study is 2 years for all STUST students. The period for suspension of study are not included in the aforementioned limits.</w:t>
            </w:r>
          </w:p>
          <w:p w14:paraId="67EB5877"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lastRenderedPageBreak/>
              <w:t>Course Selection</w:t>
            </w:r>
            <w:bookmarkStart w:id="2" w:name="2"/>
            <w:bookmarkEnd w:id="2"/>
            <w:r>
              <w:rPr>
                <w:rFonts w:ascii="Helvetica" w:hAnsi="Helvetica"/>
                <w:color w:val="555555"/>
                <w:sz w:val="18"/>
                <w:szCs w:val="18"/>
              </w:rPr>
              <w:br/>
              <w:t>Students must select their courses online every semester. The limits of course credits taken per semester for undergraduate students are as the following:</w:t>
            </w:r>
          </w:p>
          <w:p w14:paraId="4AADC138" w14:textId="555F4042" w:rsidR="00EE2CA4" w:rsidRDefault="00EE2CA4" w:rsidP="00EE2CA4">
            <w:pPr>
              <w:pStyle w:val="NormalWeb"/>
              <w:rPr>
                <w:rFonts w:ascii="Helvetica" w:hAnsi="Helvetica"/>
                <w:color w:val="555555"/>
                <w:sz w:val="18"/>
                <w:szCs w:val="18"/>
              </w:rPr>
            </w:pPr>
            <w:r>
              <w:rPr>
                <w:rFonts w:ascii="Helvetica" w:hAnsi="Helvetica"/>
                <w:color w:val="555555"/>
                <w:sz w:val="18"/>
                <w:szCs w:val="18"/>
              </w:rPr>
              <w:t xml:space="preserve">Freshmen, sophomores and juniors may not take less than 16 or more than 25 course credits; seniors </w:t>
            </w:r>
            <w:proofErr w:type="spellStart"/>
            <w:r>
              <w:rPr>
                <w:rFonts w:ascii="Helvetica" w:hAnsi="Helvetica"/>
                <w:color w:val="555555"/>
                <w:sz w:val="18"/>
                <w:szCs w:val="18"/>
              </w:rPr>
              <w:t>can not</w:t>
            </w:r>
            <w:proofErr w:type="spellEnd"/>
            <w:r>
              <w:rPr>
                <w:rFonts w:ascii="Helvetica" w:hAnsi="Helvetica"/>
                <w:color w:val="555555"/>
                <w:sz w:val="18"/>
                <w:szCs w:val="18"/>
              </w:rPr>
              <w:t xml:space="preserve"> take less than 9 or more than 25 course credits.</w:t>
            </w:r>
          </w:p>
          <w:p w14:paraId="06DA6214"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Undergraduate students with average academic grades which are either higher than 80 or ranked within the top 10% of his/her class may take one or two more courses in the following semester with prior departmental approval provided that their moral conduct grades are over 75.</w:t>
            </w:r>
            <w:r>
              <w:rPr>
                <w:rStyle w:val="apple-converted-space"/>
                <w:rFonts w:ascii="Helvetica" w:hAnsi="Helvetica"/>
                <w:color w:val="555555"/>
                <w:sz w:val="18"/>
                <w:szCs w:val="18"/>
              </w:rPr>
              <w:t> </w:t>
            </w:r>
          </w:p>
          <w:p w14:paraId="02F15FDA"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An academic grade over 60 (70 for graduate students) means pass. Students need to retake the required courses and earn passes for courses they have failed.</w:t>
            </w:r>
          </w:p>
          <w:p w14:paraId="00F6E5B9" w14:textId="77777777" w:rsidR="00EE2CA4" w:rsidRDefault="00EE2CA4" w:rsidP="00EE2CA4">
            <w:r>
              <w:rPr>
                <w:rFonts w:ascii="Helvetica" w:hAnsi="Helvetica"/>
                <w:color w:val="555555"/>
                <w:sz w:val="18"/>
                <w:szCs w:val="18"/>
                <w:shd w:val="clear" w:color="auto" w:fill="FFFFFF"/>
              </w:rPr>
              <w:t>Taking courses of the same titles and earning passes multiple times will only be recognized once.</w:t>
            </w:r>
          </w:p>
          <w:p w14:paraId="1AD78E2D" w14:textId="42310083"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t>Department Transfer</w:t>
            </w:r>
            <w:bookmarkStart w:id="3" w:name="3"/>
            <w:bookmarkEnd w:id="3"/>
            <w:r>
              <w:rPr>
                <w:rFonts w:ascii="Helvetica" w:hAnsi="Helvetica"/>
                <w:color w:val="555555"/>
                <w:sz w:val="18"/>
                <w:szCs w:val="18"/>
              </w:rPr>
              <w:br/>
              <w:t>Undergraduate students may apply for department/program transfer in the 7th and 8th weeks after classes begin if all of the following requirements are met.</w:t>
            </w:r>
            <w:r>
              <w:rPr>
                <w:rStyle w:val="apple-converted-space"/>
                <w:rFonts w:ascii="Helvetica" w:hAnsi="Helvetica"/>
                <w:color w:val="555555"/>
                <w:sz w:val="18"/>
                <w:szCs w:val="18"/>
              </w:rPr>
              <w:t> </w:t>
            </w:r>
          </w:p>
          <w:p w14:paraId="5A762603" w14:textId="77777777" w:rsidR="00EE2CA4" w:rsidRDefault="00EE2CA4" w:rsidP="00EE2CA4">
            <w:pPr>
              <w:numPr>
                <w:ilvl w:val="0"/>
                <w:numId w:val="5"/>
              </w:numPr>
              <w:spacing w:before="100" w:beforeAutospacing="1" w:after="100" w:afterAutospacing="1"/>
              <w:rPr>
                <w:rFonts w:ascii="Helvetica" w:hAnsi="Helvetica"/>
                <w:color w:val="555555"/>
                <w:sz w:val="18"/>
                <w:szCs w:val="18"/>
              </w:rPr>
            </w:pPr>
            <w:r>
              <w:rPr>
                <w:rFonts w:ascii="Helvetica" w:hAnsi="Helvetica"/>
                <w:color w:val="555555"/>
                <w:sz w:val="18"/>
                <w:szCs w:val="18"/>
              </w:rPr>
              <w:t>The average academic grade is over 60 in the current semester</w:t>
            </w:r>
          </w:p>
          <w:p w14:paraId="019D2DB4" w14:textId="77777777" w:rsidR="00EE2CA4" w:rsidRDefault="00EE2CA4" w:rsidP="00EE2CA4">
            <w:pPr>
              <w:numPr>
                <w:ilvl w:val="0"/>
                <w:numId w:val="5"/>
              </w:numPr>
              <w:spacing w:before="100" w:beforeAutospacing="1" w:after="100" w:afterAutospacing="1"/>
              <w:rPr>
                <w:rFonts w:ascii="Helvetica" w:hAnsi="Helvetica"/>
                <w:color w:val="555555"/>
                <w:sz w:val="18"/>
                <w:szCs w:val="18"/>
              </w:rPr>
            </w:pPr>
            <w:r>
              <w:rPr>
                <w:rFonts w:ascii="Helvetica" w:hAnsi="Helvetica"/>
                <w:color w:val="555555"/>
                <w:sz w:val="18"/>
                <w:szCs w:val="18"/>
              </w:rPr>
              <w:t>The moral conduct grade is over 70 in the current semester</w:t>
            </w:r>
          </w:p>
          <w:p w14:paraId="05EEFDB4" w14:textId="77777777" w:rsidR="00EE2CA4" w:rsidRDefault="00EE2CA4" w:rsidP="00EE2CA4">
            <w:pPr>
              <w:numPr>
                <w:ilvl w:val="0"/>
                <w:numId w:val="5"/>
              </w:numPr>
              <w:spacing w:before="100" w:beforeAutospacing="1" w:after="100" w:afterAutospacing="1"/>
              <w:rPr>
                <w:rFonts w:ascii="Helvetica" w:hAnsi="Helvetica"/>
                <w:color w:val="555555"/>
                <w:sz w:val="18"/>
                <w:szCs w:val="18"/>
              </w:rPr>
            </w:pPr>
            <w:r>
              <w:rPr>
                <w:rFonts w:ascii="Helvetica" w:hAnsi="Helvetica"/>
                <w:color w:val="555555"/>
                <w:sz w:val="18"/>
                <w:szCs w:val="18"/>
              </w:rPr>
              <w:t xml:space="preserve">There </w:t>
            </w:r>
            <w:proofErr w:type="gramStart"/>
            <w:r>
              <w:rPr>
                <w:rFonts w:ascii="Helvetica" w:hAnsi="Helvetica"/>
                <w:color w:val="555555"/>
                <w:sz w:val="18"/>
                <w:szCs w:val="18"/>
              </w:rPr>
              <w:t>is</w:t>
            </w:r>
            <w:proofErr w:type="gramEnd"/>
            <w:r>
              <w:rPr>
                <w:rFonts w:ascii="Helvetica" w:hAnsi="Helvetica"/>
                <w:color w:val="555555"/>
                <w:sz w:val="18"/>
                <w:szCs w:val="18"/>
              </w:rPr>
              <w:t xml:space="preserve"> no less than 25 students in your original class</w:t>
            </w:r>
          </w:p>
          <w:p w14:paraId="3C87956B" w14:textId="77777777" w:rsidR="00EE2CA4" w:rsidRDefault="00EE2CA4" w:rsidP="00EE2CA4">
            <w:pPr>
              <w:numPr>
                <w:ilvl w:val="0"/>
                <w:numId w:val="5"/>
              </w:numPr>
              <w:spacing w:before="100" w:beforeAutospacing="1" w:after="100" w:afterAutospacing="1"/>
              <w:rPr>
                <w:rFonts w:ascii="Helvetica" w:hAnsi="Helvetica"/>
                <w:color w:val="555555"/>
                <w:sz w:val="18"/>
                <w:szCs w:val="18"/>
              </w:rPr>
            </w:pPr>
            <w:r>
              <w:rPr>
                <w:rFonts w:ascii="Helvetica" w:hAnsi="Helvetica"/>
                <w:color w:val="555555"/>
                <w:sz w:val="18"/>
                <w:szCs w:val="18"/>
              </w:rPr>
              <w:t>There are no more than 60 students in the class which you wish to transfer to Undergraduate students who are either in their first semester of freshman year or in their second semester of senior year, and those who are under study suspension are not eligible for department transfer applications.</w:t>
            </w:r>
          </w:p>
          <w:p w14:paraId="387C0398"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lastRenderedPageBreak/>
              <w:t>Double Majors</w:t>
            </w:r>
            <w:bookmarkStart w:id="4" w:name="4"/>
            <w:bookmarkEnd w:id="4"/>
            <w:r>
              <w:rPr>
                <w:rFonts w:ascii="Helvetica" w:hAnsi="Helvetica"/>
                <w:color w:val="555555"/>
                <w:sz w:val="18"/>
                <w:szCs w:val="18"/>
              </w:rPr>
              <w:br/>
              <w:t xml:space="preserve">Undergraduate students may apply for double major during course selection period if their moral conduct grades are over 75 and their average academic grades are either over </w:t>
            </w:r>
            <w:proofErr w:type="gramStart"/>
            <w:r>
              <w:rPr>
                <w:rFonts w:ascii="Helvetica" w:hAnsi="Helvetica"/>
                <w:color w:val="555555"/>
                <w:sz w:val="18"/>
                <w:szCs w:val="18"/>
              </w:rPr>
              <w:t>80, or</w:t>
            </w:r>
            <w:proofErr w:type="gramEnd"/>
            <w:r>
              <w:rPr>
                <w:rFonts w:ascii="Helvetica" w:hAnsi="Helvetica"/>
                <w:color w:val="555555"/>
                <w:sz w:val="18"/>
                <w:szCs w:val="18"/>
              </w:rPr>
              <w:t xml:space="preserve"> ranked top 10% of the class in the previous semester.</w:t>
            </w:r>
          </w:p>
          <w:p w14:paraId="08A2B105"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The title of their double major department/degree program will appear in the diploma and transcript if completed.</w:t>
            </w:r>
            <w:r>
              <w:rPr>
                <w:rFonts w:ascii="Helvetica" w:hAnsi="Helvetica"/>
                <w:color w:val="555555"/>
                <w:sz w:val="18"/>
                <w:szCs w:val="18"/>
              </w:rPr>
              <w:br/>
            </w:r>
            <w:r>
              <w:rPr>
                <w:rFonts w:ascii="Helvetica" w:hAnsi="Helvetica"/>
                <w:color w:val="555555"/>
                <w:sz w:val="18"/>
                <w:szCs w:val="18"/>
              </w:rPr>
              <w:br/>
              <w:t>Undergraduate students who are in their second semester of the senior year, or are either</w:t>
            </w:r>
          </w:p>
          <w:p w14:paraId="646DB547" w14:textId="77777777" w:rsidR="00EE2CA4" w:rsidRDefault="00EE2CA4" w:rsidP="00EE2CA4">
            <w:pPr>
              <w:numPr>
                <w:ilvl w:val="0"/>
                <w:numId w:val="6"/>
              </w:numPr>
              <w:spacing w:before="100" w:beforeAutospacing="1" w:after="100" w:afterAutospacing="1"/>
              <w:rPr>
                <w:rFonts w:ascii="Helvetica" w:hAnsi="Helvetica"/>
                <w:color w:val="555555"/>
                <w:sz w:val="18"/>
                <w:szCs w:val="18"/>
              </w:rPr>
            </w:pPr>
            <w:r>
              <w:rPr>
                <w:rFonts w:ascii="Helvetica" w:hAnsi="Helvetica"/>
                <w:color w:val="555555"/>
                <w:sz w:val="18"/>
                <w:szCs w:val="18"/>
              </w:rPr>
              <w:t>1) in their first semester of freshman year in a two-year program</w:t>
            </w:r>
          </w:p>
          <w:p w14:paraId="5FD041ED"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         or</w:t>
            </w:r>
          </w:p>
          <w:p w14:paraId="537E18D5" w14:textId="77777777" w:rsidR="00EE2CA4" w:rsidRDefault="00EE2CA4" w:rsidP="00EE2CA4">
            <w:pPr>
              <w:numPr>
                <w:ilvl w:val="0"/>
                <w:numId w:val="7"/>
              </w:numPr>
              <w:spacing w:before="100" w:beforeAutospacing="1" w:after="100" w:afterAutospacing="1"/>
              <w:rPr>
                <w:rFonts w:ascii="Helvetica" w:hAnsi="Helvetica"/>
                <w:color w:val="555555"/>
                <w:sz w:val="18"/>
                <w:szCs w:val="18"/>
              </w:rPr>
            </w:pPr>
            <w:r>
              <w:rPr>
                <w:rFonts w:ascii="Helvetica" w:hAnsi="Helvetica"/>
                <w:color w:val="555555"/>
                <w:sz w:val="18"/>
                <w:szCs w:val="18"/>
              </w:rPr>
              <w:t>2)in their first year in a four-year program are not eligible for double major applications.</w:t>
            </w:r>
            <w:r>
              <w:rPr>
                <w:rStyle w:val="apple-converted-space"/>
                <w:rFonts w:ascii="Helvetica" w:hAnsi="Helvetica"/>
                <w:color w:val="555555"/>
                <w:sz w:val="18"/>
                <w:szCs w:val="18"/>
              </w:rPr>
              <w:t> </w:t>
            </w:r>
          </w:p>
          <w:p w14:paraId="278B8743"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t>Minor</w:t>
            </w:r>
          </w:p>
          <w:p w14:paraId="2ED0CDB0" w14:textId="6F850708" w:rsidR="00EE2CA4" w:rsidRDefault="00EE2CA4" w:rsidP="00EE2CA4">
            <w:pPr>
              <w:pStyle w:val="NormalWeb"/>
              <w:rPr>
                <w:rFonts w:ascii="Helvetica" w:hAnsi="Helvetica"/>
                <w:color w:val="555555"/>
                <w:sz w:val="18"/>
                <w:szCs w:val="18"/>
              </w:rPr>
            </w:pPr>
            <w:r>
              <w:rPr>
                <w:rFonts w:ascii="Helvetica" w:hAnsi="Helvetica"/>
                <w:color w:val="555555"/>
                <w:sz w:val="18"/>
                <w:szCs w:val="18"/>
              </w:rPr>
              <w:t>Undergraduate students may apply for a minor during course selection period.</w:t>
            </w:r>
          </w:p>
          <w:p w14:paraId="1B6FA332"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The title of their minor department/degree program will appear in the diploma and transcript if completed.</w:t>
            </w:r>
            <w:r>
              <w:rPr>
                <w:rFonts w:ascii="Helvetica" w:hAnsi="Helvetica"/>
                <w:color w:val="555555"/>
                <w:sz w:val="18"/>
                <w:szCs w:val="18"/>
              </w:rPr>
              <w:br/>
            </w:r>
            <w:r>
              <w:rPr>
                <w:rFonts w:ascii="Helvetica" w:hAnsi="Helvetica"/>
                <w:color w:val="555555"/>
                <w:sz w:val="18"/>
                <w:szCs w:val="18"/>
              </w:rPr>
              <w:br/>
              <w:t>Undergraduate students who are in their second semester of the senior year, or are either</w:t>
            </w:r>
          </w:p>
          <w:p w14:paraId="24D468DE" w14:textId="77777777" w:rsidR="00EE2CA4" w:rsidRDefault="00EE2CA4" w:rsidP="00EE2CA4">
            <w:pPr>
              <w:numPr>
                <w:ilvl w:val="0"/>
                <w:numId w:val="8"/>
              </w:numPr>
              <w:spacing w:before="100" w:beforeAutospacing="1" w:after="100" w:afterAutospacing="1"/>
              <w:rPr>
                <w:rFonts w:ascii="Helvetica" w:hAnsi="Helvetica"/>
                <w:color w:val="555555"/>
                <w:sz w:val="18"/>
                <w:szCs w:val="18"/>
              </w:rPr>
            </w:pPr>
            <w:r>
              <w:rPr>
                <w:rFonts w:ascii="Helvetica" w:hAnsi="Helvetica"/>
                <w:color w:val="555555"/>
                <w:sz w:val="18"/>
                <w:szCs w:val="18"/>
              </w:rPr>
              <w:t>1) in their first semester of freshman year of two-year program</w:t>
            </w:r>
          </w:p>
          <w:p w14:paraId="03C7CCDE"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         or</w:t>
            </w:r>
          </w:p>
          <w:p w14:paraId="230B0750" w14:textId="77777777" w:rsidR="00EE2CA4" w:rsidRDefault="00EE2CA4" w:rsidP="00EE2CA4">
            <w:pPr>
              <w:numPr>
                <w:ilvl w:val="0"/>
                <w:numId w:val="9"/>
              </w:numPr>
              <w:spacing w:before="100" w:beforeAutospacing="1" w:after="100" w:afterAutospacing="1"/>
              <w:rPr>
                <w:rFonts w:ascii="Helvetica" w:hAnsi="Helvetica"/>
                <w:color w:val="555555"/>
                <w:sz w:val="18"/>
                <w:szCs w:val="18"/>
              </w:rPr>
            </w:pPr>
            <w:r>
              <w:rPr>
                <w:rFonts w:ascii="Helvetica" w:hAnsi="Helvetica"/>
                <w:color w:val="555555"/>
                <w:sz w:val="18"/>
                <w:szCs w:val="18"/>
              </w:rPr>
              <w:t xml:space="preserve">2)in their first year of four-year </w:t>
            </w:r>
            <w:proofErr w:type="spellStart"/>
            <w:proofErr w:type="gramStart"/>
            <w:r>
              <w:rPr>
                <w:rFonts w:ascii="Helvetica" w:hAnsi="Helvetica"/>
                <w:color w:val="555555"/>
                <w:sz w:val="18"/>
                <w:szCs w:val="18"/>
              </w:rPr>
              <w:t>program,are</w:t>
            </w:r>
            <w:proofErr w:type="spellEnd"/>
            <w:proofErr w:type="gramEnd"/>
            <w:r>
              <w:rPr>
                <w:rFonts w:ascii="Helvetica" w:hAnsi="Helvetica"/>
                <w:color w:val="555555"/>
                <w:sz w:val="18"/>
                <w:szCs w:val="18"/>
              </w:rPr>
              <w:t xml:space="preserve"> not eligible for minor applications.</w:t>
            </w:r>
          </w:p>
          <w:p w14:paraId="79245769"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t>Suspension of Study</w:t>
            </w:r>
            <w:bookmarkStart w:id="5" w:name="6"/>
            <w:bookmarkEnd w:id="5"/>
            <w:r>
              <w:rPr>
                <w:rFonts w:ascii="Helvetica" w:hAnsi="Helvetica"/>
                <w:color w:val="555555"/>
                <w:sz w:val="18"/>
                <w:szCs w:val="18"/>
              </w:rPr>
              <w:br/>
              <w:t xml:space="preserve">Students may apply for suspension of study for up to two years. Those who are under 20 in age need to seek the approval of </w:t>
            </w:r>
            <w:r>
              <w:rPr>
                <w:rFonts w:ascii="Helvetica" w:hAnsi="Helvetica"/>
                <w:color w:val="555555"/>
                <w:sz w:val="18"/>
                <w:szCs w:val="18"/>
              </w:rPr>
              <w:lastRenderedPageBreak/>
              <w:t>their parents/guardians for suspension applications. The allowable cumulative suspension period is a maximum of 2 years. ROC students under suspension are not eligible for military draft deferral.</w:t>
            </w:r>
          </w:p>
          <w:p w14:paraId="023A3EB3"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To obtain suspension status for the semester, students need to complete the suspension application process with approval before the beginning of the final examination in STUST calendar.</w:t>
            </w:r>
            <w:r>
              <w:rPr>
                <w:rStyle w:val="apple-converted-space"/>
                <w:rFonts w:ascii="Helvetica" w:hAnsi="Helvetica"/>
                <w:color w:val="555555"/>
                <w:sz w:val="18"/>
                <w:szCs w:val="18"/>
              </w:rPr>
              <w:t> </w:t>
            </w:r>
          </w:p>
          <w:p w14:paraId="0F840DB5"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 xml:space="preserve">The time period in which the suspension or withdrawal takes effect, and the corresponding proportion of tuition reimbursement the student </w:t>
            </w:r>
            <w:proofErr w:type="gramStart"/>
            <w:r>
              <w:rPr>
                <w:rFonts w:ascii="Helvetica" w:hAnsi="Helvetica"/>
                <w:color w:val="555555"/>
                <w:sz w:val="18"/>
                <w:szCs w:val="18"/>
              </w:rPr>
              <w:t>are</w:t>
            </w:r>
            <w:proofErr w:type="gramEnd"/>
            <w:r>
              <w:rPr>
                <w:rFonts w:ascii="Helvetica" w:hAnsi="Helvetica"/>
                <w:color w:val="555555"/>
                <w:sz w:val="18"/>
                <w:szCs w:val="18"/>
              </w:rPr>
              <w:t xml:space="preserve"> entitled to, are listed as follows:</w:t>
            </w:r>
          </w:p>
          <w:p w14:paraId="580E8078" w14:textId="77777777" w:rsidR="00EE2CA4" w:rsidRDefault="00EE2CA4" w:rsidP="00EE2CA4">
            <w:pPr>
              <w:numPr>
                <w:ilvl w:val="0"/>
                <w:numId w:val="10"/>
              </w:numPr>
              <w:spacing w:before="100" w:beforeAutospacing="1" w:after="100" w:afterAutospacing="1"/>
              <w:rPr>
                <w:rFonts w:ascii="Helvetica" w:hAnsi="Helvetica"/>
                <w:color w:val="555555"/>
                <w:sz w:val="18"/>
                <w:szCs w:val="18"/>
              </w:rPr>
            </w:pPr>
            <w:r>
              <w:rPr>
                <w:rFonts w:ascii="Helvetica" w:hAnsi="Helvetica"/>
                <w:color w:val="555555"/>
                <w:sz w:val="18"/>
                <w:szCs w:val="18"/>
              </w:rPr>
              <w:t>Before the registration day: full reimbursement</w:t>
            </w:r>
          </w:p>
          <w:p w14:paraId="3F63506A" w14:textId="77777777" w:rsidR="00EE2CA4" w:rsidRDefault="00EE2CA4" w:rsidP="00EE2CA4">
            <w:pPr>
              <w:numPr>
                <w:ilvl w:val="0"/>
                <w:numId w:val="10"/>
              </w:numPr>
              <w:spacing w:before="100" w:beforeAutospacing="1" w:after="100" w:afterAutospacing="1"/>
              <w:rPr>
                <w:rFonts w:ascii="Helvetica" w:hAnsi="Helvetica"/>
                <w:color w:val="555555"/>
                <w:sz w:val="18"/>
                <w:szCs w:val="18"/>
              </w:rPr>
            </w:pPr>
            <w:r>
              <w:rPr>
                <w:rFonts w:ascii="Helvetica" w:hAnsi="Helvetica"/>
                <w:color w:val="555555"/>
                <w:sz w:val="18"/>
                <w:szCs w:val="18"/>
              </w:rPr>
              <w:t>The day after the registration day till the first day of class: 2/3 of tuition payment and the entire miscellaneous fees are reimbursed.</w:t>
            </w:r>
          </w:p>
          <w:p w14:paraId="6010BDA9" w14:textId="681DB9DB" w:rsidR="00EE2CA4" w:rsidRDefault="00EE2CA4" w:rsidP="00EE2CA4">
            <w:pPr>
              <w:numPr>
                <w:ilvl w:val="0"/>
                <w:numId w:val="10"/>
              </w:numPr>
              <w:spacing w:before="100" w:beforeAutospacing="1" w:after="100" w:afterAutospacing="1"/>
              <w:rPr>
                <w:rFonts w:ascii="Helvetica" w:hAnsi="Helvetica"/>
                <w:color w:val="555555"/>
                <w:sz w:val="18"/>
                <w:szCs w:val="18"/>
              </w:rPr>
            </w:pPr>
            <w:r>
              <w:rPr>
                <w:rFonts w:ascii="Helvetica" w:hAnsi="Helvetica"/>
                <w:color w:val="555555"/>
                <w:sz w:val="18"/>
                <w:szCs w:val="18"/>
              </w:rPr>
              <w:t>The day after the first day of class until 1/3 of the semester: 2/3 of tuition and 2/3 of the miscellaneous fees are reimbursed.</w:t>
            </w:r>
          </w:p>
          <w:p w14:paraId="7D48DD59" w14:textId="77777777" w:rsidR="00EE2CA4" w:rsidRDefault="00EE2CA4" w:rsidP="00EE2CA4">
            <w:pPr>
              <w:numPr>
                <w:ilvl w:val="0"/>
                <w:numId w:val="10"/>
              </w:numPr>
              <w:spacing w:before="100" w:beforeAutospacing="1" w:after="100" w:afterAutospacing="1"/>
              <w:rPr>
                <w:rFonts w:ascii="Helvetica" w:hAnsi="Helvetica"/>
                <w:color w:val="555555"/>
                <w:sz w:val="18"/>
                <w:szCs w:val="18"/>
              </w:rPr>
            </w:pPr>
            <w:r>
              <w:rPr>
                <w:rFonts w:ascii="Helvetica" w:hAnsi="Helvetica"/>
                <w:color w:val="555555"/>
                <w:sz w:val="18"/>
                <w:szCs w:val="18"/>
              </w:rPr>
              <w:t>The day after 1/3 of the semester to the 2/3 of the semester: 1/3 of tuition and 1/3 of miscellaneous fees are reimbursed.</w:t>
            </w:r>
          </w:p>
          <w:p w14:paraId="6F60A12E"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t>Withdrawal and dismissal</w:t>
            </w:r>
            <w:bookmarkStart w:id="6" w:name="7"/>
            <w:bookmarkEnd w:id="6"/>
            <w:r>
              <w:rPr>
                <w:rFonts w:ascii="Helvetica" w:hAnsi="Helvetica"/>
                <w:color w:val="555555"/>
                <w:sz w:val="18"/>
                <w:szCs w:val="18"/>
              </w:rPr>
              <w:br/>
              <w:t>The student may be dismissed from STUST if one of the following occurs</w:t>
            </w:r>
          </w:p>
          <w:p w14:paraId="691459AB" w14:textId="77777777" w:rsidR="00EE2CA4" w:rsidRDefault="00EE2CA4" w:rsidP="00EE2CA4">
            <w:pPr>
              <w:numPr>
                <w:ilvl w:val="0"/>
                <w:numId w:val="11"/>
              </w:numPr>
              <w:spacing w:before="100" w:beforeAutospacing="1" w:after="100" w:afterAutospacing="1"/>
              <w:rPr>
                <w:rFonts w:ascii="Helvetica" w:hAnsi="Helvetica"/>
                <w:color w:val="555555"/>
                <w:sz w:val="18"/>
                <w:szCs w:val="18"/>
              </w:rPr>
            </w:pPr>
            <w:r>
              <w:rPr>
                <w:rFonts w:ascii="Helvetica" w:hAnsi="Helvetica"/>
                <w:color w:val="555555"/>
                <w:sz w:val="18"/>
                <w:szCs w:val="18"/>
              </w:rPr>
              <w:t>No tuition payment on or before the tuition payment deadline (the end of the second week after the classes begin)</w:t>
            </w:r>
          </w:p>
          <w:p w14:paraId="4CC0EDFB" w14:textId="77777777" w:rsidR="00EE2CA4" w:rsidRDefault="00EE2CA4" w:rsidP="00EE2CA4">
            <w:pPr>
              <w:numPr>
                <w:ilvl w:val="0"/>
                <w:numId w:val="11"/>
              </w:numPr>
              <w:spacing w:before="100" w:beforeAutospacing="1" w:after="100" w:afterAutospacing="1"/>
              <w:rPr>
                <w:rFonts w:ascii="Helvetica" w:hAnsi="Helvetica"/>
                <w:color w:val="555555"/>
                <w:sz w:val="18"/>
                <w:szCs w:val="18"/>
              </w:rPr>
            </w:pPr>
            <w:r>
              <w:rPr>
                <w:rFonts w:ascii="Helvetica" w:hAnsi="Helvetica"/>
                <w:color w:val="555555"/>
                <w:sz w:val="18"/>
                <w:szCs w:val="18"/>
              </w:rPr>
              <w:t>Failure to pass 2/3 of the total course credits taken for two successive semesters.</w:t>
            </w:r>
          </w:p>
          <w:p w14:paraId="20768F80" w14:textId="77777777" w:rsidR="00EE2CA4" w:rsidRDefault="00EE2CA4" w:rsidP="00EE2CA4">
            <w:pPr>
              <w:numPr>
                <w:ilvl w:val="0"/>
                <w:numId w:val="11"/>
              </w:numPr>
              <w:spacing w:before="100" w:beforeAutospacing="1" w:after="100" w:afterAutospacing="1"/>
              <w:rPr>
                <w:rFonts w:ascii="Helvetica" w:hAnsi="Helvetica"/>
                <w:color w:val="555555"/>
                <w:sz w:val="18"/>
                <w:szCs w:val="18"/>
              </w:rPr>
            </w:pPr>
            <w:r>
              <w:rPr>
                <w:rFonts w:ascii="Helvetica" w:hAnsi="Helvetica"/>
                <w:color w:val="555555"/>
                <w:sz w:val="18"/>
                <w:szCs w:val="18"/>
              </w:rPr>
              <w:t>Failure to meet departmental course requirements within the time limit on study.</w:t>
            </w:r>
          </w:p>
          <w:p w14:paraId="7F6BE8C1" w14:textId="77777777" w:rsidR="00EE2CA4" w:rsidRDefault="00EE2CA4" w:rsidP="00EE2CA4">
            <w:pPr>
              <w:numPr>
                <w:ilvl w:val="0"/>
                <w:numId w:val="11"/>
              </w:numPr>
              <w:spacing w:before="100" w:beforeAutospacing="1" w:after="100" w:afterAutospacing="1"/>
              <w:rPr>
                <w:rFonts w:ascii="Helvetica" w:hAnsi="Helvetica"/>
                <w:color w:val="555555"/>
                <w:sz w:val="18"/>
                <w:szCs w:val="18"/>
              </w:rPr>
            </w:pPr>
            <w:r>
              <w:rPr>
                <w:rFonts w:ascii="Helvetica" w:hAnsi="Helvetica"/>
                <w:color w:val="555555"/>
                <w:sz w:val="18"/>
                <w:szCs w:val="18"/>
              </w:rPr>
              <w:t>STUST Student Reward and Punishment Review Committee reaches a decision of dismissal</w:t>
            </w:r>
          </w:p>
          <w:p w14:paraId="69CD2A59" w14:textId="77777777" w:rsidR="00EE2CA4" w:rsidRDefault="00EE2CA4" w:rsidP="00EE2CA4">
            <w:pPr>
              <w:numPr>
                <w:ilvl w:val="0"/>
                <w:numId w:val="11"/>
              </w:numPr>
              <w:spacing w:before="100" w:beforeAutospacing="1" w:after="100" w:afterAutospacing="1"/>
              <w:rPr>
                <w:rFonts w:ascii="Helvetica" w:hAnsi="Helvetica"/>
                <w:color w:val="555555"/>
                <w:sz w:val="18"/>
                <w:szCs w:val="18"/>
              </w:rPr>
            </w:pPr>
            <w:r>
              <w:rPr>
                <w:rFonts w:ascii="Helvetica" w:hAnsi="Helvetica"/>
                <w:color w:val="555555"/>
                <w:sz w:val="18"/>
                <w:szCs w:val="18"/>
              </w:rPr>
              <w:t>A withdrawal application by the student is approved</w:t>
            </w:r>
            <w:r>
              <w:rPr>
                <w:rStyle w:val="apple-converted-space"/>
                <w:rFonts w:ascii="Helvetica" w:hAnsi="Helvetica"/>
                <w:color w:val="555555"/>
                <w:sz w:val="18"/>
                <w:szCs w:val="18"/>
              </w:rPr>
              <w:t> </w:t>
            </w:r>
          </w:p>
          <w:p w14:paraId="7EDE8A72"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 </w:t>
            </w:r>
            <w:r>
              <w:rPr>
                <w:rFonts w:ascii="Helvetica" w:hAnsi="Helvetica"/>
                <w:color w:val="555555"/>
                <w:sz w:val="18"/>
                <w:szCs w:val="18"/>
              </w:rPr>
              <w:br/>
              <w:t>Undergraduate students with deferred graduation who are taking less than 9 credits can be exempted from 2 and 3 above.</w:t>
            </w:r>
          </w:p>
          <w:p w14:paraId="3A7229C1"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Students who are under 20 and apply for withdrawal by themselves need to present the approval of parent/guardian.</w:t>
            </w:r>
          </w:p>
          <w:p w14:paraId="48B8B225"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Certificates of study could be issued to students who have studied in STUST for more than one semester.</w:t>
            </w:r>
          </w:p>
          <w:p w14:paraId="709717E5"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lastRenderedPageBreak/>
              <w:t>Early Graduation</w:t>
            </w:r>
            <w:bookmarkStart w:id="7" w:name="8"/>
            <w:bookmarkEnd w:id="7"/>
            <w:r>
              <w:rPr>
                <w:rFonts w:ascii="Helvetica" w:hAnsi="Helvetica"/>
                <w:color w:val="555555"/>
                <w:sz w:val="18"/>
                <w:szCs w:val="18"/>
              </w:rPr>
              <w:br/>
              <w:t>Students in good standing (defined below) may apply for early graduation. Students may graduate one semester or one academic year early upon the approval of early graduation application by the Department/Program Chair and Dean of Academic Affairs.</w:t>
            </w:r>
          </w:p>
          <w:p w14:paraId="6F7C9FF4"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Early graduation applicants must meet all the following requirements:</w:t>
            </w:r>
          </w:p>
          <w:p w14:paraId="1B1145E9" w14:textId="77777777" w:rsidR="00EE2CA4" w:rsidRDefault="00EE2CA4" w:rsidP="00EE2CA4">
            <w:pPr>
              <w:numPr>
                <w:ilvl w:val="0"/>
                <w:numId w:val="12"/>
              </w:numPr>
              <w:spacing w:before="100" w:beforeAutospacing="1" w:after="100" w:afterAutospacing="1"/>
              <w:rPr>
                <w:rFonts w:ascii="Helvetica" w:hAnsi="Helvetica"/>
                <w:color w:val="555555"/>
                <w:sz w:val="18"/>
                <w:szCs w:val="18"/>
              </w:rPr>
            </w:pPr>
            <w:r>
              <w:rPr>
                <w:rFonts w:ascii="Helvetica" w:hAnsi="Helvetica"/>
                <w:color w:val="555555"/>
                <w:sz w:val="18"/>
                <w:szCs w:val="18"/>
              </w:rPr>
              <w:t>completion of all required courses</w:t>
            </w:r>
          </w:p>
          <w:p w14:paraId="00B3AF46" w14:textId="77777777" w:rsidR="00EE2CA4" w:rsidRDefault="00EE2CA4" w:rsidP="00EE2CA4">
            <w:pPr>
              <w:numPr>
                <w:ilvl w:val="0"/>
                <w:numId w:val="12"/>
              </w:numPr>
              <w:spacing w:before="100" w:beforeAutospacing="1" w:after="100" w:afterAutospacing="1"/>
              <w:rPr>
                <w:rFonts w:ascii="Helvetica" w:hAnsi="Helvetica"/>
                <w:color w:val="555555"/>
                <w:sz w:val="18"/>
                <w:szCs w:val="18"/>
              </w:rPr>
            </w:pPr>
            <w:r>
              <w:rPr>
                <w:rFonts w:ascii="Helvetica" w:hAnsi="Helvetica"/>
                <w:color w:val="555555"/>
                <w:sz w:val="18"/>
                <w:szCs w:val="18"/>
              </w:rPr>
              <w:t>maintaining an academic grade average which is greater than 80 and ranking in the top 10% of the class in every semester</w:t>
            </w:r>
          </w:p>
          <w:p w14:paraId="0857C9AE" w14:textId="77777777" w:rsidR="00EE2CA4" w:rsidRDefault="00EE2CA4" w:rsidP="00EE2CA4">
            <w:pPr>
              <w:numPr>
                <w:ilvl w:val="0"/>
                <w:numId w:val="12"/>
              </w:numPr>
              <w:spacing w:before="100" w:beforeAutospacing="1" w:after="100" w:afterAutospacing="1"/>
              <w:rPr>
                <w:rFonts w:ascii="Helvetica" w:hAnsi="Helvetica"/>
                <w:color w:val="555555"/>
                <w:sz w:val="18"/>
                <w:szCs w:val="18"/>
              </w:rPr>
            </w:pPr>
            <w:r>
              <w:rPr>
                <w:rFonts w:ascii="Helvetica" w:hAnsi="Helvetica"/>
                <w:color w:val="555555"/>
                <w:sz w:val="18"/>
                <w:szCs w:val="18"/>
              </w:rPr>
              <w:t xml:space="preserve">maintaining </w:t>
            </w:r>
            <w:proofErr w:type="gramStart"/>
            <w:r>
              <w:rPr>
                <w:rFonts w:ascii="Helvetica" w:hAnsi="Helvetica"/>
                <w:color w:val="555555"/>
                <w:sz w:val="18"/>
                <w:szCs w:val="18"/>
              </w:rPr>
              <w:t>an</w:t>
            </w:r>
            <w:proofErr w:type="gramEnd"/>
            <w:r>
              <w:rPr>
                <w:rFonts w:ascii="Helvetica" w:hAnsi="Helvetica"/>
                <w:color w:val="555555"/>
                <w:sz w:val="18"/>
                <w:szCs w:val="18"/>
              </w:rPr>
              <w:t xml:space="preserve"> moral conduct grade which is greater than 80 in every semester.</w:t>
            </w:r>
          </w:p>
          <w:p w14:paraId="2AE0C2FF"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 </w:t>
            </w:r>
          </w:p>
          <w:p w14:paraId="0BA58B1E"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t>Deferred Graduation</w:t>
            </w:r>
            <w:bookmarkStart w:id="8" w:name="9"/>
            <w:bookmarkEnd w:id="8"/>
            <w:r>
              <w:rPr>
                <w:rFonts w:ascii="Helvetica" w:hAnsi="Helvetica"/>
                <w:color w:val="555555"/>
                <w:sz w:val="18"/>
                <w:szCs w:val="18"/>
              </w:rPr>
              <w:br/>
              <w:t>Undergraduate students who did not graduate within the nominal period of study are called students with deferred graduation. Students with deferred graduation must complete the courses selection and tuition payment as usual. Those who fail to do so would lead to dismissal. Students with deferred graduation should take at least one course in each semester. Those who take 10 course credits or more should pay tuition and miscellaneous fees in full. Those taking 9 course credits or less pay the corresponding credit fees. Credit fees are calculated based on the number of hours of the courses</w:t>
            </w:r>
          </w:p>
          <w:p w14:paraId="68D6AAE4" w14:textId="77777777" w:rsidR="00EE2CA4" w:rsidRDefault="00EE2CA4" w:rsidP="00EE2CA4">
            <w:pPr>
              <w:pStyle w:val="NormalWeb"/>
              <w:rPr>
                <w:rFonts w:ascii="Helvetica" w:hAnsi="Helvetica"/>
                <w:color w:val="555555"/>
                <w:sz w:val="18"/>
                <w:szCs w:val="18"/>
              </w:rPr>
            </w:pPr>
            <w:r>
              <w:rPr>
                <w:rFonts w:ascii="Helvetica" w:hAnsi="Helvetica"/>
                <w:color w:val="555555"/>
                <w:sz w:val="18"/>
                <w:szCs w:val="18"/>
              </w:rPr>
              <w:t>Students with deferred graduation could apply for one semester of study suspension, but those who are also ROC male students are not eligible for military draft deferral.</w:t>
            </w:r>
          </w:p>
          <w:p w14:paraId="0E66DCBD" w14:textId="77777777" w:rsidR="00EE2CA4" w:rsidRDefault="00EE2CA4" w:rsidP="00EE2CA4">
            <w:pPr>
              <w:pStyle w:val="NormalWeb"/>
              <w:rPr>
                <w:rFonts w:ascii="Helvetica" w:hAnsi="Helvetica"/>
                <w:color w:val="555555"/>
                <w:sz w:val="18"/>
                <w:szCs w:val="18"/>
              </w:rPr>
            </w:pPr>
            <w:r>
              <w:rPr>
                <w:rStyle w:val="Strong"/>
                <w:rFonts w:ascii="Helvetica" w:hAnsi="Helvetica"/>
                <w:color w:val="993300"/>
                <w:sz w:val="32"/>
                <w:szCs w:val="32"/>
              </w:rPr>
              <w:t>Course Withdrawal</w:t>
            </w:r>
            <w:bookmarkStart w:id="9" w:name="10"/>
            <w:bookmarkEnd w:id="9"/>
            <w:r>
              <w:rPr>
                <w:rFonts w:ascii="Helvetica" w:hAnsi="Helvetica"/>
                <w:color w:val="555555"/>
                <w:sz w:val="18"/>
                <w:szCs w:val="18"/>
              </w:rPr>
              <w:br/>
              <w:t>Students may apply for course withdrawal for required or elective courses in the 11th and 12th week after the classes begins. Undergraduate students need to retain at least two course credits after the course withdrawal. Withdrawn courses will remain in the transcript and noted with an “R”. No refund (including the tuition, credit fees and miscellaneous fees) will be provided for the withdrawn courses</w:t>
            </w:r>
          </w:p>
          <w:p w14:paraId="3D101A8B" w14:textId="6D8CAC22" w:rsidR="004B6C29" w:rsidRPr="0018584B" w:rsidRDefault="00EE2CA4" w:rsidP="004B6C29">
            <w:r>
              <w:rPr>
                <w:rFonts w:ascii="Helvetica" w:hAnsi="Helvetica"/>
                <w:color w:val="555555"/>
                <w:sz w:val="18"/>
                <w:szCs w:val="18"/>
                <w:shd w:val="clear" w:color="auto" w:fill="FFFFFF"/>
              </w:rPr>
              <w:lastRenderedPageBreak/>
              <w:t>Students’ absence records from the 1st to the 12th week for the withdrawn courses will remain intact.</w:t>
            </w:r>
          </w:p>
        </w:tc>
      </w:tr>
      <w:tr w:rsidR="004B6C29" w:rsidRPr="00103344" w14:paraId="3EA25B78"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30599C6B"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78D270BC"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42</w:t>
            </w:r>
          </w:p>
        </w:tc>
        <w:tc>
          <w:tcPr>
            <w:tcW w:w="3996" w:type="dxa"/>
            <w:tcBorders>
              <w:top w:val="nil"/>
              <w:left w:val="nil"/>
              <w:bottom w:val="single" w:sz="4" w:space="0" w:color="auto"/>
              <w:right w:val="single" w:sz="4" w:space="0" w:color="auto"/>
            </w:tcBorders>
            <w:shd w:val="clear" w:color="auto" w:fill="auto"/>
            <w:vAlign w:val="center"/>
          </w:tcPr>
          <w:p w14:paraId="3C3BE185"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學生事務處</w:t>
            </w:r>
          </w:p>
        </w:tc>
        <w:tc>
          <w:tcPr>
            <w:tcW w:w="3108" w:type="dxa"/>
            <w:tcBorders>
              <w:top w:val="nil"/>
              <w:left w:val="nil"/>
              <w:bottom w:val="single" w:sz="4" w:space="0" w:color="auto"/>
              <w:right w:val="single" w:sz="4" w:space="0" w:color="auto"/>
            </w:tcBorders>
            <w:shd w:val="clear" w:color="auto" w:fill="auto"/>
            <w:noWrap/>
            <w:vAlign w:val="center"/>
          </w:tcPr>
          <w:p w14:paraId="604783A8"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https://osa.stust.edu.tw/en</w:t>
            </w:r>
          </w:p>
        </w:tc>
        <w:tc>
          <w:tcPr>
            <w:tcW w:w="8136" w:type="dxa"/>
            <w:tcBorders>
              <w:top w:val="nil"/>
              <w:left w:val="nil"/>
              <w:bottom w:val="single" w:sz="4" w:space="0" w:color="auto"/>
              <w:right w:val="single" w:sz="4" w:space="0" w:color="auto"/>
            </w:tcBorders>
            <w:shd w:val="clear" w:color="auto" w:fill="auto"/>
            <w:noWrap/>
          </w:tcPr>
          <w:p w14:paraId="572D390E" w14:textId="77777777" w:rsidR="0018584B" w:rsidRDefault="0018584B" w:rsidP="0018584B">
            <w:pPr>
              <w:rPr>
                <w:rFonts w:ascii="Microsoft JhengHei" w:eastAsia="Microsoft JhengHei" w:hAnsi="Microsoft JhengHei"/>
                <w:color w:val="333333"/>
              </w:rPr>
            </w:pPr>
            <w:r>
              <w:rPr>
                <w:rFonts w:ascii="Microsoft JhengHei" w:eastAsia="Microsoft JhengHei" w:hAnsi="Microsoft JhengHei" w:hint="eastAsia"/>
                <w:color w:val="333333"/>
                <w:sz w:val="27"/>
                <w:szCs w:val="27"/>
              </w:rPr>
              <w:t>The Office of Student Affairs</w:t>
            </w:r>
          </w:p>
          <w:p w14:paraId="7CF2AC7E" w14:textId="1DF2DA73" w:rsidR="0018584B" w:rsidRDefault="0018584B" w:rsidP="0018584B">
            <w:pPr>
              <w:pStyle w:val="NormalWeb"/>
              <w:rPr>
                <w:rFonts w:ascii="Microsoft JhengHei" w:eastAsia="Microsoft JhengHei" w:hAnsi="Microsoft JhengHei"/>
                <w:color w:val="333333"/>
                <w:sz w:val="21"/>
                <w:szCs w:val="21"/>
              </w:rPr>
            </w:pPr>
            <w:r>
              <w:rPr>
                <w:rFonts w:ascii="Microsoft JhengHei" w:eastAsia="Microsoft JhengHei" w:hAnsi="Microsoft JhengHei"/>
                <w:color w:val="333333"/>
                <w:sz w:val="21"/>
                <w:szCs w:val="21"/>
              </w:rPr>
              <w:t xml:space="preserve">The </w:t>
            </w:r>
            <w:r>
              <w:rPr>
                <w:rFonts w:ascii="Microsoft JhengHei" w:eastAsia="Microsoft JhengHei" w:hAnsi="Microsoft JhengHei" w:hint="eastAsia"/>
                <w:color w:val="333333"/>
                <w:sz w:val="21"/>
                <w:szCs w:val="21"/>
              </w:rPr>
              <w:t>Dean and Vice-Dean of Student Affairs not only follow the instructions of the President but also the policies of the Ministry of Education. At the same time, they make strategic decisions and have them set into action.</w:t>
            </w:r>
          </w:p>
          <w:p w14:paraId="04D058E2" w14:textId="53CC40AB" w:rsidR="0018584B" w:rsidRDefault="0018584B" w:rsidP="0018584B">
            <w:pPr>
              <w:pStyle w:val="NormalWeb"/>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 xml:space="preserve">There are 5 divisions in the Office of Student Affairs. Besides the Office of Military Training, </w:t>
            </w:r>
            <w:r>
              <w:rPr>
                <w:rFonts w:ascii="Microsoft JhengHei" w:eastAsia="Microsoft JhengHei" w:hAnsi="Microsoft JhengHei"/>
                <w:color w:val="333333"/>
                <w:sz w:val="21"/>
                <w:szCs w:val="21"/>
              </w:rPr>
              <w:t>there is</w:t>
            </w:r>
            <w:r>
              <w:rPr>
                <w:rFonts w:ascii="Microsoft JhengHei" w:eastAsia="Microsoft JhengHei" w:hAnsi="Microsoft JhengHei" w:hint="eastAsia"/>
                <w:color w:val="333333"/>
                <w:sz w:val="21"/>
                <w:szCs w:val="21"/>
              </w:rPr>
              <w:t xml:space="preserve"> </w:t>
            </w:r>
            <w:r>
              <w:rPr>
                <w:rFonts w:ascii="Microsoft JhengHei" w:eastAsia="Microsoft JhengHei" w:hAnsi="Microsoft JhengHei"/>
                <w:color w:val="333333"/>
                <w:sz w:val="21"/>
                <w:szCs w:val="21"/>
              </w:rPr>
              <w:t>the</w:t>
            </w:r>
            <w:r>
              <w:rPr>
                <w:rFonts w:ascii="Microsoft JhengHei" w:eastAsia="Microsoft JhengHei" w:hAnsi="Microsoft JhengHei" w:hint="eastAsia"/>
                <w:color w:val="333333"/>
                <w:sz w:val="21"/>
                <w:szCs w:val="21"/>
              </w:rPr>
              <w:t xml:space="preserve"> Division of Extracurricular Activities</w:t>
            </w:r>
            <w:r>
              <w:rPr>
                <w:rFonts w:ascii="Microsoft JhengHei" w:eastAsia="Microsoft JhengHei" w:hAnsi="Microsoft JhengHei"/>
                <w:color w:val="333333"/>
                <w:sz w:val="21"/>
                <w:szCs w:val="21"/>
              </w:rPr>
              <w:t>;</w:t>
            </w:r>
            <w:r>
              <w:rPr>
                <w:rFonts w:ascii="Microsoft JhengHei" w:eastAsia="Microsoft JhengHei" w:hAnsi="Microsoft JhengHei" w:hint="eastAsia"/>
                <w:color w:val="333333"/>
                <w:sz w:val="21"/>
                <w:szCs w:val="21"/>
              </w:rPr>
              <w:t xml:space="preserve"> Division of Living Supervision</w:t>
            </w:r>
            <w:r>
              <w:rPr>
                <w:rFonts w:ascii="Microsoft JhengHei" w:eastAsia="Microsoft JhengHei" w:hAnsi="Microsoft JhengHei"/>
                <w:color w:val="333333"/>
                <w:sz w:val="21"/>
                <w:szCs w:val="21"/>
              </w:rPr>
              <w:t>;</w:t>
            </w:r>
            <w:r>
              <w:rPr>
                <w:rFonts w:ascii="Microsoft JhengHei" w:eastAsia="Microsoft JhengHei" w:hAnsi="Microsoft JhengHei" w:hint="eastAsia"/>
                <w:color w:val="333333"/>
                <w:sz w:val="21"/>
                <w:szCs w:val="21"/>
              </w:rPr>
              <w:t xml:space="preserve"> Division of Labor Education</w:t>
            </w:r>
            <w:r>
              <w:rPr>
                <w:rFonts w:ascii="Microsoft JhengHei" w:eastAsia="Microsoft JhengHei" w:hAnsi="Microsoft JhengHei"/>
                <w:color w:val="333333"/>
                <w:sz w:val="21"/>
                <w:szCs w:val="21"/>
              </w:rPr>
              <w:t>;</w:t>
            </w:r>
            <w:r>
              <w:rPr>
                <w:rFonts w:ascii="Microsoft JhengHei" w:eastAsia="Microsoft JhengHei" w:hAnsi="Microsoft JhengHei" w:hint="eastAsia"/>
                <w:color w:val="333333"/>
                <w:sz w:val="21"/>
                <w:szCs w:val="21"/>
              </w:rPr>
              <w:t xml:space="preserve"> Division of Counseling &amp; Guidance</w:t>
            </w:r>
            <w:r>
              <w:rPr>
                <w:rFonts w:ascii="Microsoft JhengHei" w:eastAsia="Microsoft JhengHei" w:hAnsi="Microsoft JhengHei"/>
                <w:color w:val="333333"/>
                <w:sz w:val="21"/>
                <w:szCs w:val="21"/>
              </w:rPr>
              <w:t>;</w:t>
            </w:r>
            <w:r>
              <w:rPr>
                <w:rFonts w:ascii="Microsoft JhengHei" w:eastAsia="Microsoft JhengHei" w:hAnsi="Microsoft JhengHei" w:hint="eastAsia"/>
                <w:color w:val="333333"/>
                <w:sz w:val="21"/>
                <w:szCs w:val="21"/>
              </w:rPr>
              <w:t xml:space="preserve"> and the Health Center. All the divisions administer the issues of Office of Student Affairs.</w:t>
            </w:r>
          </w:p>
          <w:p w14:paraId="47EE9A5C" w14:textId="5DD9D276" w:rsidR="0018584B" w:rsidRDefault="0018584B" w:rsidP="0018584B">
            <w:pPr>
              <w:pStyle w:val="NormalWeb"/>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There are also three committees for advancing and straightening out the important issues of Student Affairs. They are Committee of Student Affairs, Committee of Student Reward &amp; Punishment</w:t>
            </w:r>
            <w:r>
              <w:rPr>
                <w:rFonts w:ascii="Microsoft JhengHei" w:eastAsia="Microsoft JhengHei" w:hAnsi="Microsoft JhengHei"/>
                <w:color w:val="333333"/>
                <w:sz w:val="21"/>
                <w:szCs w:val="21"/>
              </w:rPr>
              <w:t>,</w:t>
            </w:r>
            <w:r>
              <w:rPr>
                <w:rFonts w:ascii="Microsoft JhengHei" w:eastAsia="Microsoft JhengHei" w:hAnsi="Microsoft JhengHei" w:hint="eastAsia"/>
                <w:color w:val="333333"/>
                <w:sz w:val="21"/>
                <w:szCs w:val="21"/>
              </w:rPr>
              <w:t xml:space="preserve"> and Committee of Student Claim &amp; Deliberation.</w:t>
            </w:r>
          </w:p>
          <w:p w14:paraId="27A4A778" w14:textId="08C58551" w:rsidR="0018584B" w:rsidRDefault="0018584B" w:rsidP="0018584B">
            <w:pPr>
              <w:pStyle w:val="NormalWeb"/>
              <w:rPr>
                <w:rFonts w:ascii="Microsoft JhengHei" w:eastAsia="Microsoft JhengHei" w:hAnsi="Microsoft JhengHei"/>
                <w:color w:val="333333"/>
                <w:sz w:val="21"/>
                <w:szCs w:val="21"/>
              </w:rPr>
            </w:pPr>
            <w:r>
              <w:rPr>
                <w:rFonts w:ascii="Microsoft JhengHei" w:eastAsia="Microsoft JhengHei" w:hAnsi="Microsoft JhengHei"/>
                <w:color w:val="333333"/>
                <w:sz w:val="21"/>
                <w:szCs w:val="21"/>
              </w:rPr>
              <w:t>T</w:t>
            </w:r>
            <w:r>
              <w:rPr>
                <w:rFonts w:ascii="Microsoft JhengHei" w:eastAsia="Microsoft JhengHei" w:hAnsi="Microsoft JhengHei" w:hint="eastAsia"/>
                <w:color w:val="333333"/>
                <w:sz w:val="21"/>
                <w:szCs w:val="21"/>
              </w:rPr>
              <w:t>he Committee of Gender Equity Education has been set up to advance the arrangements and settle controversial issues.</w:t>
            </w:r>
          </w:p>
          <w:p w14:paraId="71493590" w14:textId="77777777" w:rsidR="0018584B" w:rsidRDefault="0018584B" w:rsidP="0018584B">
            <w:pPr>
              <w:rPr>
                <w:rFonts w:ascii="Microsoft JhengHei" w:eastAsia="Microsoft JhengHei" w:hAnsi="Microsoft JhengHei"/>
                <w:color w:val="333333"/>
                <w:sz w:val="27"/>
                <w:szCs w:val="27"/>
              </w:rPr>
            </w:pPr>
            <w:r>
              <w:rPr>
                <w:rFonts w:ascii="Microsoft JhengHei" w:eastAsia="Microsoft JhengHei" w:hAnsi="Microsoft JhengHei" w:hint="eastAsia"/>
                <w:color w:val="333333"/>
                <w:sz w:val="27"/>
                <w:szCs w:val="27"/>
              </w:rPr>
              <w:t>The Office of Student Affairs</w:t>
            </w:r>
          </w:p>
          <w:p w14:paraId="36EFC77A" w14:textId="77B4008C" w:rsidR="0018584B" w:rsidRPr="0018584B" w:rsidRDefault="0018584B" w:rsidP="0018584B">
            <w:pPr>
              <w:rPr>
                <w:rFonts w:ascii="Microsoft JhengHei" w:eastAsia="Microsoft JhengHei" w:hAnsi="Microsoft JhengHei"/>
                <w:color w:val="333333"/>
              </w:rPr>
            </w:pPr>
            <w:r>
              <w:rPr>
                <w:rFonts w:ascii="Microsoft JhengHei" w:eastAsia="Microsoft JhengHei" w:hAnsi="Microsoft JhengHei"/>
                <w:color w:val="333333"/>
                <w:sz w:val="21"/>
                <w:szCs w:val="21"/>
              </w:rPr>
              <w:lastRenderedPageBreak/>
              <w:t>We strive to i</w:t>
            </w:r>
            <w:r>
              <w:rPr>
                <w:rFonts w:ascii="Microsoft JhengHei" w:eastAsia="Microsoft JhengHei" w:hAnsi="Microsoft JhengHei" w:hint="eastAsia"/>
                <w:color w:val="333333"/>
                <w:sz w:val="21"/>
                <w:szCs w:val="21"/>
              </w:rPr>
              <w:t xml:space="preserve">ntegrate our school resources and make student affairs and counseling sound. We emphasize the innovative and professional service and students. </w:t>
            </w:r>
            <w:commentRangeStart w:id="10"/>
            <w:r>
              <w:rPr>
                <w:rFonts w:ascii="Microsoft JhengHei" w:eastAsia="Microsoft JhengHei" w:hAnsi="Microsoft JhengHei" w:hint="eastAsia"/>
                <w:color w:val="333333"/>
                <w:sz w:val="21"/>
                <w:szCs w:val="21"/>
              </w:rPr>
              <w:t>For example, we inspire students to reflect and discipline themselves by means of the students who govern themselves</w:t>
            </w:r>
            <w:commentRangeEnd w:id="10"/>
            <w:r>
              <w:rPr>
                <w:rStyle w:val="CommentReference"/>
              </w:rPr>
              <w:commentReference w:id="10"/>
            </w:r>
            <w:r>
              <w:rPr>
                <w:rFonts w:ascii="Microsoft JhengHei" w:eastAsia="Microsoft JhengHei" w:hAnsi="Microsoft JhengHei" w:hint="eastAsia"/>
                <w:color w:val="333333"/>
                <w:sz w:val="21"/>
                <w:szCs w:val="21"/>
              </w:rPr>
              <w:t>. Besides, in the rational and interactive principles, we implement the evaluation, improve student affairs and counseling, strength working efficiencies, and expect that on a healthy and warm campus, students in STUST can develop well and become social citizens of trust, justice, sincerity, honesty, and morality.</w:t>
            </w:r>
          </w:p>
          <w:p w14:paraId="22D94CF4" w14:textId="77777777" w:rsidR="0018584B" w:rsidRDefault="0018584B" w:rsidP="0018584B">
            <w:pPr>
              <w:pStyle w:val="Heading1"/>
              <w:shd w:val="clear" w:color="auto" w:fill="FFFFFF"/>
              <w:rPr>
                <w:rFonts w:ascii="Microsoft JhengHei" w:eastAsia="Microsoft JhengHei" w:hAnsi="Microsoft JhengHei"/>
                <w:color w:val="1B1B1B"/>
                <w:sz w:val="33"/>
                <w:szCs w:val="33"/>
              </w:rPr>
            </w:pPr>
            <w:r>
              <w:rPr>
                <w:rFonts w:ascii="Microsoft JhengHei" w:eastAsia="Microsoft JhengHei" w:hAnsi="Microsoft JhengHei" w:hint="eastAsia"/>
                <w:color w:val="1B1B1B"/>
                <w:sz w:val="33"/>
                <w:szCs w:val="33"/>
              </w:rPr>
              <w:t>Objectives</w:t>
            </w:r>
          </w:p>
          <w:p w14:paraId="0569E5F7" w14:textId="4598171E"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color w:val="333333"/>
                <w:sz w:val="21"/>
                <w:szCs w:val="21"/>
              </w:rPr>
              <w:t>Adhere to</w:t>
            </w:r>
            <w:r>
              <w:rPr>
                <w:rFonts w:ascii="Microsoft JhengHei" w:eastAsia="Microsoft JhengHei" w:hAnsi="Microsoft JhengHei" w:hint="eastAsia"/>
                <w:color w:val="333333"/>
                <w:sz w:val="21"/>
                <w:szCs w:val="21"/>
              </w:rPr>
              <w:t xml:space="preserve"> school mottos and establish the campus cultures which emphasize technology and humanity.</w:t>
            </w:r>
          </w:p>
          <w:p w14:paraId="4AA7E67C" w14:textId="5437B7BB"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 xml:space="preserve">Integrate school resources and create </w:t>
            </w:r>
            <w:r>
              <w:rPr>
                <w:rFonts w:ascii="Microsoft JhengHei" w:eastAsia="Microsoft JhengHei" w:hAnsi="Microsoft JhengHei"/>
                <w:color w:val="333333"/>
                <w:sz w:val="21"/>
                <w:szCs w:val="21"/>
              </w:rPr>
              <w:t>a</w:t>
            </w:r>
            <w:r>
              <w:rPr>
                <w:rFonts w:ascii="Microsoft JhengHei" w:eastAsia="Microsoft JhengHei" w:hAnsi="Microsoft JhengHei" w:hint="eastAsia"/>
                <w:color w:val="333333"/>
                <w:sz w:val="21"/>
                <w:szCs w:val="21"/>
              </w:rPr>
              <w:t xml:space="preserve"> warm and the friendly campus.</w:t>
            </w:r>
          </w:p>
          <w:p w14:paraId="2641EDE7" w14:textId="616B52B2"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Implement the evaluation</w:t>
            </w:r>
            <w:r>
              <w:rPr>
                <w:rFonts w:ascii="Microsoft JhengHei" w:eastAsia="Microsoft JhengHei" w:hAnsi="Microsoft JhengHei"/>
                <w:color w:val="333333"/>
                <w:sz w:val="21"/>
                <w:szCs w:val="21"/>
              </w:rPr>
              <w:t xml:space="preserve"> and </w:t>
            </w:r>
            <w:r>
              <w:rPr>
                <w:rFonts w:ascii="Microsoft JhengHei" w:eastAsia="Microsoft JhengHei" w:hAnsi="Microsoft JhengHei" w:hint="eastAsia"/>
                <w:color w:val="333333"/>
                <w:sz w:val="21"/>
                <w:szCs w:val="21"/>
              </w:rPr>
              <w:t>make student affairs sound and improve working efficiencies.</w:t>
            </w:r>
          </w:p>
          <w:p w14:paraId="4A507C00" w14:textId="14E2B2D4"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Activate learning by means of the service</w:t>
            </w:r>
            <w:r>
              <w:rPr>
                <w:rFonts w:ascii="Microsoft JhengHei" w:eastAsia="Microsoft JhengHei" w:hAnsi="Microsoft JhengHei"/>
                <w:color w:val="333333"/>
                <w:sz w:val="21"/>
                <w:szCs w:val="21"/>
              </w:rPr>
              <w:t xml:space="preserve">; </w:t>
            </w:r>
            <w:r>
              <w:rPr>
                <w:rFonts w:ascii="Microsoft JhengHei" w:eastAsia="Microsoft JhengHei" w:hAnsi="Microsoft JhengHei" w:hint="eastAsia"/>
                <w:color w:val="333333"/>
                <w:sz w:val="21"/>
                <w:szCs w:val="21"/>
              </w:rPr>
              <w:t>carry out the sound concern and community service.</w:t>
            </w:r>
          </w:p>
          <w:p w14:paraId="0CB1F7FA" w14:textId="28E32664"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Diversify and develop the governing of the students.</w:t>
            </w:r>
          </w:p>
          <w:p w14:paraId="2282DB7C" w14:textId="399412B9"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color w:val="333333"/>
                <w:sz w:val="21"/>
                <w:szCs w:val="21"/>
              </w:rPr>
              <w:t>Provide</w:t>
            </w:r>
            <w:r>
              <w:rPr>
                <w:rFonts w:ascii="Microsoft JhengHei" w:eastAsia="Microsoft JhengHei" w:hAnsi="Microsoft JhengHei" w:hint="eastAsia"/>
                <w:color w:val="333333"/>
                <w:sz w:val="21"/>
                <w:szCs w:val="21"/>
              </w:rPr>
              <w:t xml:space="preserve"> life counseling</w:t>
            </w:r>
            <w:r>
              <w:rPr>
                <w:rFonts w:ascii="Microsoft JhengHei" w:eastAsia="Microsoft JhengHei" w:hAnsi="Microsoft JhengHei"/>
                <w:color w:val="333333"/>
                <w:sz w:val="21"/>
                <w:szCs w:val="21"/>
              </w:rPr>
              <w:t xml:space="preserve"> </w:t>
            </w:r>
            <w:r>
              <w:rPr>
                <w:rFonts w:ascii="Microsoft JhengHei" w:eastAsia="Microsoft JhengHei" w:hAnsi="Microsoft JhengHei" w:hint="eastAsia"/>
                <w:color w:val="333333"/>
                <w:sz w:val="21"/>
                <w:szCs w:val="21"/>
              </w:rPr>
              <w:t>and promote student's suitable development and their self-realization.</w:t>
            </w:r>
          </w:p>
          <w:p w14:paraId="112AD73A" w14:textId="77777777"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Strengthen homeroom teachers, student affairs, and professional counseling.</w:t>
            </w:r>
          </w:p>
          <w:p w14:paraId="338F81DF" w14:textId="77777777"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lastRenderedPageBreak/>
              <w:t>Carry out the moral education and develop citizens of trust, justice, sincerity, and honesty.</w:t>
            </w:r>
          </w:p>
          <w:p w14:paraId="23760B86" w14:textId="77777777"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Activate electronic student affairs and strengthen clubs and dorm services.</w:t>
            </w:r>
          </w:p>
          <w:p w14:paraId="02A4E069" w14:textId="77777777"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Plan studying and increase the professional knowledge in student affairs personnel and counselors.</w:t>
            </w:r>
          </w:p>
          <w:p w14:paraId="0A41CFA0" w14:textId="77777777"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Teach, discipline, and promote the harmonious relationship and efficient counseling between teachers and students.</w:t>
            </w:r>
          </w:p>
          <w:p w14:paraId="19C6D870" w14:textId="28DE5CFB" w:rsidR="0018584B" w:rsidRDefault="0018584B" w:rsidP="0018584B">
            <w:pPr>
              <w:numPr>
                <w:ilvl w:val="0"/>
                <w:numId w:val="13"/>
              </w:numPr>
              <w:spacing w:before="100" w:beforeAutospacing="1" w:line="330" w:lineRule="atLeast"/>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Hold creative activities and develop students to be innovative and to solve problems.</w:t>
            </w:r>
          </w:p>
          <w:p w14:paraId="7C6A0AB4" w14:textId="77777777" w:rsidR="0018584B" w:rsidRDefault="0018584B" w:rsidP="0018584B"/>
          <w:p w14:paraId="3292A3CA"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009808B9"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759BD153"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75BA48F9"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43</w:t>
            </w:r>
          </w:p>
        </w:tc>
        <w:tc>
          <w:tcPr>
            <w:tcW w:w="3996" w:type="dxa"/>
            <w:tcBorders>
              <w:top w:val="nil"/>
              <w:left w:val="nil"/>
              <w:bottom w:val="single" w:sz="4" w:space="0" w:color="auto"/>
              <w:right w:val="single" w:sz="4" w:space="0" w:color="auto"/>
            </w:tcBorders>
            <w:shd w:val="clear" w:color="auto" w:fill="auto"/>
            <w:vAlign w:val="center"/>
          </w:tcPr>
          <w:p w14:paraId="068E60FC"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總務處</w:t>
            </w:r>
          </w:p>
        </w:tc>
        <w:tc>
          <w:tcPr>
            <w:tcW w:w="3108" w:type="dxa"/>
            <w:tcBorders>
              <w:top w:val="nil"/>
              <w:left w:val="nil"/>
              <w:bottom w:val="single" w:sz="4" w:space="0" w:color="auto"/>
              <w:right w:val="single" w:sz="4" w:space="0" w:color="auto"/>
            </w:tcBorders>
            <w:shd w:val="clear" w:color="auto" w:fill="auto"/>
            <w:noWrap/>
            <w:vAlign w:val="center"/>
          </w:tcPr>
          <w:p w14:paraId="1F2B6603"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https://gen.stust.edu.tw/en</w:t>
            </w:r>
          </w:p>
        </w:tc>
        <w:tc>
          <w:tcPr>
            <w:tcW w:w="8136" w:type="dxa"/>
            <w:tcBorders>
              <w:top w:val="nil"/>
              <w:left w:val="nil"/>
              <w:bottom w:val="single" w:sz="4" w:space="0" w:color="auto"/>
              <w:right w:val="single" w:sz="4" w:space="0" w:color="auto"/>
            </w:tcBorders>
            <w:shd w:val="clear" w:color="auto" w:fill="auto"/>
            <w:noWrap/>
          </w:tcPr>
          <w:p w14:paraId="00CCB908" w14:textId="77777777" w:rsidR="0018584B" w:rsidRDefault="0018584B" w:rsidP="0018584B">
            <w:pPr>
              <w:pStyle w:val="Heading1"/>
              <w:shd w:val="clear" w:color="auto" w:fill="FFFFFF"/>
              <w:rPr>
                <w:rFonts w:ascii="Microsoft JhengHei" w:eastAsia="Microsoft JhengHei" w:hAnsi="Microsoft JhengHei"/>
                <w:color w:val="1B1B1B"/>
                <w:sz w:val="33"/>
                <w:szCs w:val="33"/>
              </w:rPr>
            </w:pPr>
            <w:r>
              <w:rPr>
                <w:rFonts w:ascii="Microsoft JhengHei" w:eastAsia="Microsoft JhengHei" w:hAnsi="Microsoft JhengHei" w:hint="eastAsia"/>
                <w:color w:val="1B1B1B"/>
                <w:sz w:val="33"/>
                <w:szCs w:val="33"/>
              </w:rPr>
              <w:t>Features</w:t>
            </w:r>
          </w:p>
          <w:p w14:paraId="48E305CD" w14:textId="5B55BBC4"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sz w:val="21"/>
                <w:szCs w:val="21"/>
              </w:rPr>
              <w:t xml:space="preserve">Develop </w:t>
            </w:r>
            <w:r w:rsidR="000264CB">
              <w:rPr>
                <w:rFonts w:ascii="Microsoft JhengHei" w:eastAsia="Microsoft JhengHei" w:hAnsi="Microsoft JhengHei"/>
                <w:color w:val="333333"/>
                <w:sz w:val="21"/>
                <w:szCs w:val="21"/>
              </w:rPr>
              <w:t xml:space="preserve">an environment at STUST with people </w:t>
            </w:r>
            <w:r>
              <w:rPr>
                <w:rFonts w:ascii="Microsoft JhengHei" w:eastAsia="Microsoft JhengHei" w:hAnsi="Microsoft JhengHei" w:hint="eastAsia"/>
                <w:color w:val="333333"/>
                <w:sz w:val="21"/>
                <w:szCs w:val="21"/>
              </w:rPr>
              <w:t xml:space="preserve">whose </w:t>
            </w:r>
            <w:r w:rsidR="000264CB">
              <w:rPr>
                <w:rFonts w:ascii="Microsoft JhengHei" w:eastAsia="Microsoft JhengHei" w:hAnsi="Microsoft JhengHei"/>
                <w:color w:val="333333"/>
                <w:sz w:val="21"/>
                <w:szCs w:val="21"/>
              </w:rPr>
              <w:t>bodies</w:t>
            </w:r>
            <w:r>
              <w:rPr>
                <w:rFonts w:ascii="Microsoft JhengHei" w:eastAsia="Microsoft JhengHei" w:hAnsi="Microsoft JhengHei" w:hint="eastAsia"/>
                <w:color w:val="333333"/>
                <w:sz w:val="21"/>
                <w:szCs w:val="21"/>
              </w:rPr>
              <w:t xml:space="preserve"> and mind</w:t>
            </w:r>
            <w:r w:rsidR="000264CB">
              <w:rPr>
                <w:rFonts w:ascii="Microsoft JhengHei" w:eastAsia="Microsoft JhengHei" w:hAnsi="Microsoft JhengHei"/>
                <w:color w:val="333333"/>
                <w:sz w:val="21"/>
                <w:szCs w:val="21"/>
              </w:rPr>
              <w:t>s</w:t>
            </w:r>
            <w:r>
              <w:rPr>
                <w:rFonts w:ascii="Microsoft JhengHei" w:eastAsia="Microsoft JhengHei" w:hAnsi="Microsoft JhengHei" w:hint="eastAsia"/>
                <w:color w:val="333333"/>
                <w:sz w:val="21"/>
                <w:szCs w:val="21"/>
              </w:rPr>
              <w:t xml:space="preserve"> are healthy and sound.</w:t>
            </w:r>
          </w:p>
          <w:p w14:paraId="48627585" w14:textId="777777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p>
          <w:tbl>
            <w:tblPr>
              <w:tblW w:w="7808" w:type="dxa"/>
              <w:tblCellMar>
                <w:top w:w="15" w:type="dxa"/>
                <w:left w:w="15" w:type="dxa"/>
                <w:bottom w:w="15" w:type="dxa"/>
                <w:right w:w="15" w:type="dxa"/>
              </w:tblCellMar>
              <w:tblLook w:val="04A0" w:firstRow="1" w:lastRow="0" w:firstColumn="1" w:lastColumn="0" w:noHBand="0" w:noVBand="1"/>
              <w:tblDescription w:val="Develop STUST people"/>
            </w:tblPr>
            <w:tblGrid>
              <w:gridCol w:w="1952"/>
              <w:gridCol w:w="5856"/>
            </w:tblGrid>
            <w:tr w:rsidR="0018584B" w14:paraId="422516B5" w14:textId="77777777" w:rsidTr="0018584B">
              <w:trPr>
                <w:tblHeader/>
              </w:trPr>
              <w:tc>
                <w:tcPr>
                  <w:tcW w:w="1250" w:type="pct"/>
                  <w:vAlign w:val="center"/>
                  <w:hideMark/>
                </w:tcPr>
                <w:p w14:paraId="044351C7" w14:textId="77777777" w:rsidR="0018584B" w:rsidRDefault="0018584B" w:rsidP="0018584B">
                  <w:pPr>
                    <w:spacing w:before="75" w:after="75"/>
                    <w:jc w:val="center"/>
                    <w:rPr>
                      <w:b/>
                      <w:bCs/>
                      <w:color w:val="FFFFFF"/>
                      <w:sz w:val="23"/>
                      <w:szCs w:val="23"/>
                    </w:rPr>
                  </w:pPr>
                  <w:r>
                    <w:rPr>
                      <w:b/>
                      <w:bCs/>
                      <w:color w:val="FFFFFF"/>
                      <w:sz w:val="23"/>
                      <w:szCs w:val="23"/>
                    </w:rPr>
                    <w:t>Life</w:t>
                  </w:r>
                </w:p>
              </w:tc>
              <w:tc>
                <w:tcPr>
                  <w:tcW w:w="3750" w:type="pct"/>
                  <w:vAlign w:val="center"/>
                  <w:hideMark/>
                </w:tcPr>
                <w:p w14:paraId="25A4E655" w14:textId="77777777" w:rsidR="0018584B" w:rsidRDefault="0018584B" w:rsidP="0018584B">
                  <w:pPr>
                    <w:spacing w:before="75" w:after="75"/>
                    <w:jc w:val="center"/>
                    <w:rPr>
                      <w:b/>
                      <w:bCs/>
                      <w:color w:val="FFFFFF"/>
                      <w:sz w:val="23"/>
                      <w:szCs w:val="23"/>
                    </w:rPr>
                  </w:pPr>
                  <w:r>
                    <w:rPr>
                      <w:b/>
                      <w:bCs/>
                      <w:color w:val="FFFFFF"/>
                      <w:sz w:val="23"/>
                      <w:szCs w:val="23"/>
                    </w:rPr>
                    <w:t>Features</w:t>
                  </w:r>
                </w:p>
              </w:tc>
            </w:tr>
            <w:tr w:rsidR="0018584B" w14:paraId="2B1333D8" w14:textId="77777777" w:rsidTr="0018584B">
              <w:tc>
                <w:tcPr>
                  <w:tcW w:w="0" w:type="auto"/>
                  <w:tcBorders>
                    <w:right w:val="single" w:sz="6" w:space="0" w:color="92D050"/>
                  </w:tcBorders>
                  <w:vAlign w:val="center"/>
                  <w:hideMark/>
                </w:tcPr>
                <w:p w14:paraId="23E4F0B4" w14:textId="77777777" w:rsidR="0018584B" w:rsidRDefault="0018584B" w:rsidP="0018584B">
                  <w:pPr>
                    <w:spacing w:before="75" w:after="75"/>
                    <w:jc w:val="center"/>
                    <w:rPr>
                      <w:sz w:val="20"/>
                      <w:szCs w:val="20"/>
                    </w:rPr>
                  </w:pPr>
                  <w:r>
                    <w:rPr>
                      <w:sz w:val="20"/>
                      <w:szCs w:val="20"/>
                    </w:rPr>
                    <w:t>Material Life</w:t>
                  </w:r>
                </w:p>
              </w:tc>
              <w:tc>
                <w:tcPr>
                  <w:tcW w:w="0" w:type="auto"/>
                  <w:vAlign w:val="center"/>
                  <w:hideMark/>
                </w:tcPr>
                <w:p w14:paraId="20F2DFCA" w14:textId="77777777" w:rsidR="0018584B" w:rsidRDefault="0018584B" w:rsidP="0018584B">
                  <w:pPr>
                    <w:numPr>
                      <w:ilvl w:val="1"/>
                      <w:numId w:val="14"/>
                    </w:numPr>
                    <w:spacing w:before="100" w:beforeAutospacing="1" w:after="100" w:afterAutospacing="1"/>
                    <w:ind w:left="720"/>
                    <w:rPr>
                      <w:sz w:val="20"/>
                      <w:szCs w:val="20"/>
                    </w:rPr>
                  </w:pPr>
                  <w:r>
                    <w:rPr>
                      <w:sz w:val="20"/>
                      <w:szCs w:val="20"/>
                    </w:rPr>
                    <w:t>Good quality learning environment</w:t>
                  </w:r>
                </w:p>
                <w:p w14:paraId="20801D47" w14:textId="77777777" w:rsidR="0018584B" w:rsidRDefault="0018584B" w:rsidP="0018584B">
                  <w:pPr>
                    <w:numPr>
                      <w:ilvl w:val="1"/>
                      <w:numId w:val="14"/>
                    </w:numPr>
                    <w:spacing w:before="100" w:beforeAutospacing="1" w:after="100" w:afterAutospacing="1"/>
                    <w:ind w:left="720"/>
                    <w:rPr>
                      <w:sz w:val="20"/>
                      <w:szCs w:val="20"/>
                    </w:rPr>
                  </w:pPr>
                  <w:r>
                    <w:rPr>
                      <w:sz w:val="20"/>
                      <w:szCs w:val="20"/>
                    </w:rPr>
                    <w:t>Electronic administration in the office of Student Affairs</w:t>
                  </w:r>
                </w:p>
                <w:p w14:paraId="6DEFFEE9" w14:textId="77777777" w:rsidR="0018584B" w:rsidRDefault="0018584B" w:rsidP="0018584B">
                  <w:pPr>
                    <w:numPr>
                      <w:ilvl w:val="1"/>
                      <w:numId w:val="14"/>
                    </w:numPr>
                    <w:spacing w:before="100" w:beforeAutospacing="1" w:after="100" w:afterAutospacing="1"/>
                    <w:ind w:left="720"/>
                    <w:rPr>
                      <w:sz w:val="20"/>
                      <w:szCs w:val="20"/>
                    </w:rPr>
                  </w:pPr>
                  <w:r>
                    <w:rPr>
                      <w:sz w:val="20"/>
                      <w:szCs w:val="20"/>
                    </w:rPr>
                    <w:t>A sound warning system in advance</w:t>
                  </w:r>
                </w:p>
              </w:tc>
            </w:tr>
            <w:tr w:rsidR="0018584B" w14:paraId="7918D586" w14:textId="77777777" w:rsidTr="0018584B">
              <w:tc>
                <w:tcPr>
                  <w:tcW w:w="0" w:type="auto"/>
                  <w:tcBorders>
                    <w:right w:val="single" w:sz="6" w:space="0" w:color="92D050"/>
                  </w:tcBorders>
                  <w:vAlign w:val="center"/>
                  <w:hideMark/>
                </w:tcPr>
                <w:p w14:paraId="1AB8C169" w14:textId="77777777" w:rsidR="0018584B" w:rsidRDefault="0018584B" w:rsidP="0018584B">
                  <w:pPr>
                    <w:jc w:val="center"/>
                    <w:rPr>
                      <w:sz w:val="20"/>
                      <w:szCs w:val="20"/>
                    </w:rPr>
                  </w:pPr>
                  <w:r>
                    <w:rPr>
                      <w:sz w:val="20"/>
                      <w:szCs w:val="20"/>
                    </w:rPr>
                    <w:t>Psychological Life</w:t>
                  </w:r>
                </w:p>
              </w:tc>
              <w:tc>
                <w:tcPr>
                  <w:tcW w:w="0" w:type="auto"/>
                  <w:vAlign w:val="center"/>
                  <w:hideMark/>
                </w:tcPr>
                <w:p w14:paraId="3CE087C0" w14:textId="77777777" w:rsidR="0018584B" w:rsidRDefault="0018584B" w:rsidP="0018584B">
                  <w:pPr>
                    <w:numPr>
                      <w:ilvl w:val="1"/>
                      <w:numId w:val="14"/>
                    </w:numPr>
                    <w:spacing w:before="100" w:beforeAutospacing="1" w:after="100" w:afterAutospacing="1"/>
                    <w:ind w:left="720"/>
                    <w:rPr>
                      <w:sz w:val="20"/>
                      <w:szCs w:val="20"/>
                    </w:rPr>
                  </w:pPr>
                  <w:r>
                    <w:rPr>
                      <w:sz w:val="20"/>
                      <w:szCs w:val="20"/>
                    </w:rPr>
                    <w:t>Complete preventive counseling</w:t>
                  </w:r>
                </w:p>
                <w:p w14:paraId="0CC4A9D8" w14:textId="77777777" w:rsidR="0018584B" w:rsidRDefault="0018584B" w:rsidP="0018584B">
                  <w:pPr>
                    <w:numPr>
                      <w:ilvl w:val="1"/>
                      <w:numId w:val="14"/>
                    </w:numPr>
                    <w:spacing w:before="100" w:beforeAutospacing="1" w:after="100" w:afterAutospacing="1"/>
                    <w:ind w:left="720"/>
                    <w:rPr>
                      <w:sz w:val="20"/>
                      <w:szCs w:val="20"/>
                    </w:rPr>
                  </w:pPr>
                  <w:r>
                    <w:rPr>
                      <w:sz w:val="20"/>
                      <w:szCs w:val="20"/>
                    </w:rPr>
                    <w:t>Free communication channels</w:t>
                  </w:r>
                </w:p>
                <w:p w14:paraId="6FB475D1" w14:textId="77777777" w:rsidR="0018584B" w:rsidRDefault="0018584B" w:rsidP="0018584B">
                  <w:pPr>
                    <w:numPr>
                      <w:ilvl w:val="1"/>
                      <w:numId w:val="14"/>
                    </w:numPr>
                    <w:spacing w:before="100" w:beforeAutospacing="1" w:after="100" w:afterAutospacing="1"/>
                    <w:ind w:left="720"/>
                    <w:rPr>
                      <w:sz w:val="20"/>
                      <w:szCs w:val="20"/>
                    </w:rPr>
                  </w:pPr>
                  <w:r>
                    <w:rPr>
                      <w:sz w:val="20"/>
                      <w:szCs w:val="20"/>
                    </w:rPr>
                    <w:t>Hand-in-hand plans for caring for society</w:t>
                  </w:r>
                </w:p>
              </w:tc>
            </w:tr>
            <w:tr w:rsidR="0018584B" w14:paraId="4CD8998A" w14:textId="77777777" w:rsidTr="0018584B">
              <w:tc>
                <w:tcPr>
                  <w:tcW w:w="0" w:type="auto"/>
                  <w:tcBorders>
                    <w:right w:val="single" w:sz="6" w:space="0" w:color="92D050"/>
                  </w:tcBorders>
                  <w:vAlign w:val="center"/>
                  <w:hideMark/>
                </w:tcPr>
                <w:p w14:paraId="48C46699" w14:textId="77777777" w:rsidR="0018584B" w:rsidRDefault="0018584B" w:rsidP="0018584B">
                  <w:pPr>
                    <w:jc w:val="center"/>
                    <w:rPr>
                      <w:sz w:val="20"/>
                      <w:szCs w:val="20"/>
                    </w:rPr>
                  </w:pPr>
                  <w:r>
                    <w:rPr>
                      <w:sz w:val="20"/>
                      <w:szCs w:val="20"/>
                    </w:rPr>
                    <w:t>Spiritual Life</w:t>
                  </w:r>
                </w:p>
              </w:tc>
              <w:tc>
                <w:tcPr>
                  <w:tcW w:w="0" w:type="auto"/>
                  <w:vAlign w:val="center"/>
                  <w:hideMark/>
                </w:tcPr>
                <w:p w14:paraId="31A0CB3B" w14:textId="77777777" w:rsidR="0018584B" w:rsidRDefault="0018584B" w:rsidP="0018584B">
                  <w:pPr>
                    <w:numPr>
                      <w:ilvl w:val="1"/>
                      <w:numId w:val="14"/>
                    </w:numPr>
                    <w:spacing w:before="100" w:beforeAutospacing="1" w:after="100" w:afterAutospacing="1"/>
                    <w:ind w:left="720"/>
                    <w:rPr>
                      <w:sz w:val="20"/>
                      <w:szCs w:val="20"/>
                    </w:rPr>
                  </w:pPr>
                  <w:r>
                    <w:rPr>
                      <w:sz w:val="20"/>
                      <w:szCs w:val="20"/>
                    </w:rPr>
                    <w:t>College life with art and humanity</w:t>
                  </w:r>
                </w:p>
                <w:p w14:paraId="00A17380" w14:textId="77777777" w:rsidR="0018584B" w:rsidRDefault="0018584B" w:rsidP="0018584B">
                  <w:pPr>
                    <w:numPr>
                      <w:ilvl w:val="1"/>
                      <w:numId w:val="14"/>
                    </w:numPr>
                    <w:spacing w:before="100" w:beforeAutospacing="1" w:after="100" w:afterAutospacing="1"/>
                    <w:ind w:left="720"/>
                    <w:rPr>
                      <w:sz w:val="20"/>
                      <w:szCs w:val="20"/>
                    </w:rPr>
                  </w:pPr>
                  <w:r>
                    <w:rPr>
                      <w:sz w:val="20"/>
                      <w:szCs w:val="20"/>
                    </w:rPr>
                    <w:t>Diversified good-will angles</w:t>
                  </w:r>
                </w:p>
              </w:tc>
            </w:tr>
          </w:tbl>
          <w:p w14:paraId="2C872B23" w14:textId="777777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t>Good quality learning environment</w:t>
            </w:r>
            <w:r>
              <w:rPr>
                <w:rFonts w:ascii="Microsoft JhengHei" w:eastAsia="Microsoft JhengHei" w:hAnsi="Microsoft JhengHei" w:hint="eastAsia"/>
                <w:color w:val="333333"/>
                <w:sz w:val="21"/>
                <w:szCs w:val="21"/>
              </w:rPr>
              <w:br/>
              <w:t>We emphasize the labor education course and offer students comfortable and safe five-star living environment by serving, learning altruism, and activating diligent and practical serving attitude.</w:t>
            </w:r>
          </w:p>
          <w:p w14:paraId="588EA126" w14:textId="777777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lastRenderedPageBreak/>
              <w:t>Electronic administration in the office of Student Affairs</w:t>
            </w:r>
            <w:r>
              <w:rPr>
                <w:rFonts w:ascii="Microsoft JhengHei" w:eastAsia="Microsoft JhengHei" w:hAnsi="Microsoft JhengHei" w:hint="eastAsia"/>
                <w:color w:val="333333"/>
                <w:sz w:val="21"/>
                <w:szCs w:val="21"/>
              </w:rPr>
              <w:br/>
              <w:t>We increase electronic administration to improve the work efficiency and employ control personnel to develop appliance software of twelve kinds and to preserve convenient control.</w:t>
            </w:r>
          </w:p>
          <w:p w14:paraId="72C91AEC" w14:textId="324CF2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t>A sound warning system in advance</w:t>
            </w:r>
            <w:r>
              <w:rPr>
                <w:rFonts w:ascii="Microsoft JhengHei" w:eastAsia="Microsoft JhengHei" w:hAnsi="Microsoft JhengHei" w:hint="eastAsia"/>
                <w:color w:val="333333"/>
                <w:sz w:val="21"/>
                <w:szCs w:val="21"/>
              </w:rPr>
              <w:br/>
              <w:t xml:space="preserve">We establish a sound </w:t>
            </w:r>
            <w:r w:rsidR="00337421">
              <w:rPr>
                <w:rFonts w:ascii="Microsoft JhengHei" w:eastAsia="Microsoft JhengHei" w:hAnsi="Microsoft JhengHei" w:hint="eastAsia"/>
                <w:color w:val="333333"/>
                <w:sz w:val="21"/>
                <w:szCs w:val="21"/>
              </w:rPr>
              <w:t xml:space="preserve">advance </w:t>
            </w:r>
            <w:r>
              <w:rPr>
                <w:rFonts w:ascii="Microsoft JhengHei" w:eastAsia="Microsoft JhengHei" w:hAnsi="Microsoft JhengHei" w:hint="eastAsia"/>
                <w:color w:val="333333"/>
                <w:sz w:val="21"/>
                <w:szCs w:val="21"/>
              </w:rPr>
              <w:t xml:space="preserve">warning system to achieve a new counseling system with teaching, discipline and counseling. Besides, we give a healthy physical check-up to </w:t>
            </w:r>
            <w:r w:rsidR="000264CB">
              <w:rPr>
                <w:rFonts w:ascii="Microsoft JhengHei" w:eastAsia="Microsoft JhengHei" w:hAnsi="Microsoft JhengHei"/>
                <w:color w:val="333333"/>
                <w:sz w:val="21"/>
                <w:szCs w:val="21"/>
              </w:rPr>
              <w:t>find</w:t>
            </w:r>
            <w:r>
              <w:rPr>
                <w:rFonts w:ascii="Microsoft JhengHei" w:eastAsia="Microsoft JhengHei" w:hAnsi="Microsoft JhengHei" w:hint="eastAsia"/>
                <w:color w:val="333333"/>
                <w:sz w:val="21"/>
                <w:szCs w:val="21"/>
              </w:rPr>
              <w:t xml:space="preserve"> potentially </w:t>
            </w:r>
            <w:r w:rsidR="000264CB">
              <w:rPr>
                <w:rFonts w:ascii="Microsoft JhengHei" w:eastAsia="Microsoft JhengHei" w:hAnsi="Microsoft JhengHei"/>
                <w:color w:val="333333"/>
                <w:sz w:val="21"/>
                <w:szCs w:val="21"/>
              </w:rPr>
              <w:t>ill</w:t>
            </w:r>
            <w:r>
              <w:rPr>
                <w:rFonts w:ascii="Microsoft JhengHei" w:eastAsia="Microsoft JhengHei" w:hAnsi="Microsoft JhengHei" w:hint="eastAsia"/>
                <w:color w:val="333333"/>
                <w:sz w:val="21"/>
                <w:szCs w:val="21"/>
              </w:rPr>
              <w:t xml:space="preserve"> people, hold all kinds of lectures, assist students in going to a doctor, and trace and counsel those who are seriously ill. We also have depression tests to </w:t>
            </w:r>
            <w:r w:rsidR="000264CB">
              <w:rPr>
                <w:rFonts w:ascii="Microsoft JhengHei" w:eastAsia="Microsoft JhengHei" w:hAnsi="Microsoft JhengHei"/>
                <w:color w:val="333333"/>
                <w:sz w:val="21"/>
                <w:szCs w:val="21"/>
              </w:rPr>
              <w:t>find</w:t>
            </w:r>
            <w:r>
              <w:rPr>
                <w:rFonts w:ascii="Microsoft JhengHei" w:eastAsia="Microsoft JhengHei" w:hAnsi="Microsoft JhengHei" w:hint="eastAsia"/>
                <w:color w:val="333333"/>
                <w:sz w:val="21"/>
                <w:szCs w:val="21"/>
              </w:rPr>
              <w:t xml:space="preserve"> students who have emotional troubles and may not adapt themselves to give care and counseling. Finally, we give a warning system to notify students of their leaves of absences and of grades.</w:t>
            </w:r>
          </w:p>
          <w:p w14:paraId="281AD40F" w14:textId="777777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t>Complete preventive counseling</w:t>
            </w:r>
            <w:r>
              <w:rPr>
                <w:rFonts w:ascii="Microsoft JhengHei" w:eastAsia="Microsoft JhengHei" w:hAnsi="Microsoft JhengHei" w:hint="eastAsia"/>
                <w:color w:val="333333"/>
                <w:sz w:val="21"/>
                <w:szCs w:val="21"/>
              </w:rPr>
              <w:br/>
              <w:t>We offer the complete preventive counseling efficiently and carry out diversified preventive counseling. For example, we emphasize the role of homeroom teachers and the physical and psychological aspects of the students. Besides, we establish psychological test service center and have professional counseling teachers.</w:t>
            </w:r>
          </w:p>
          <w:p w14:paraId="284614E6" w14:textId="777777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lastRenderedPageBreak/>
              <w:t>Free communication channels</w:t>
            </w:r>
            <w:r>
              <w:rPr>
                <w:rFonts w:ascii="Microsoft JhengHei" w:eastAsia="Microsoft JhengHei" w:hAnsi="Microsoft JhengHei" w:hint="eastAsia"/>
                <w:color w:val="333333"/>
                <w:sz w:val="21"/>
                <w:szCs w:val="21"/>
              </w:rPr>
              <w:br/>
              <w:t>We have free and diversified communication channels and establish the warm campus. For example, we have an appointment with our principal, an interaction between teachers and students, an informal discussion with three deans, appointments with department directors and deans, an informal discussion meeting with homeroom teachers, responses from class meetings, immediate center, email discussions and FAQS to express what's in our minds.</w:t>
            </w:r>
          </w:p>
          <w:p w14:paraId="239C800B" w14:textId="777777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t>Hand-in-hand plans for caring for society</w:t>
            </w:r>
            <w:r>
              <w:rPr>
                <w:rFonts w:ascii="Microsoft JhengHei" w:eastAsia="Microsoft JhengHei" w:hAnsi="Microsoft JhengHei" w:hint="eastAsia"/>
                <w:color w:val="333333"/>
                <w:sz w:val="21"/>
                <w:szCs w:val="21"/>
              </w:rPr>
              <w:br/>
              <w:t>We have hand-in-hand plans for caring for society and establish the relationship between students and others. The plans include training of counseling volunteers. For example, our counseling volunteers go to Tainan Municipal Sin-nan Elementary School to carry out individual counseling, group counseling, and student life camps. Besides, we plan to help our relatives and neighbors by cleaning the environment and invite them to join the cricket competition.</w:t>
            </w:r>
          </w:p>
          <w:p w14:paraId="45E8DA39" w14:textId="365FE9E9"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t>College life with art and humanity</w:t>
            </w:r>
            <w:r>
              <w:rPr>
                <w:rFonts w:ascii="Microsoft JhengHei" w:eastAsia="Microsoft JhengHei" w:hAnsi="Microsoft JhengHei" w:hint="eastAsia"/>
                <w:color w:val="333333"/>
                <w:sz w:val="21"/>
                <w:szCs w:val="21"/>
              </w:rPr>
              <w:br/>
              <w:t xml:space="preserve">We hold artistic and human activities in </w:t>
            </w:r>
            <w:r w:rsidR="000264CB">
              <w:rPr>
                <w:rFonts w:ascii="Microsoft JhengHei" w:eastAsia="Microsoft JhengHei" w:hAnsi="Microsoft JhengHei"/>
                <w:color w:val="333333"/>
                <w:sz w:val="21"/>
                <w:szCs w:val="21"/>
              </w:rPr>
              <w:t>the humanities</w:t>
            </w:r>
            <w:r>
              <w:rPr>
                <w:rFonts w:ascii="Microsoft JhengHei" w:eastAsia="Microsoft JhengHei" w:hAnsi="Microsoft JhengHei" w:hint="eastAsia"/>
                <w:color w:val="333333"/>
                <w:sz w:val="21"/>
                <w:szCs w:val="21"/>
              </w:rPr>
              <w:t xml:space="preserve"> center to improve </w:t>
            </w:r>
            <w:r w:rsidR="000264CB">
              <w:rPr>
                <w:rFonts w:ascii="Microsoft JhengHei" w:eastAsia="Microsoft JhengHei" w:hAnsi="Microsoft JhengHei"/>
                <w:color w:val="333333"/>
                <w:sz w:val="21"/>
                <w:szCs w:val="21"/>
              </w:rPr>
              <w:t>students’ humanity</w:t>
            </w:r>
            <w:r>
              <w:rPr>
                <w:rFonts w:ascii="Microsoft JhengHei" w:eastAsia="Microsoft JhengHei" w:hAnsi="Microsoft JhengHei" w:hint="eastAsia"/>
                <w:color w:val="333333"/>
                <w:sz w:val="21"/>
                <w:szCs w:val="21"/>
              </w:rPr>
              <w:t>. Besides, we have colorful sculptures for Dragon Boat Festival, local theaters, puppet shows, and the show for Buddhist cultural objects.</w:t>
            </w:r>
          </w:p>
          <w:p w14:paraId="11088757" w14:textId="77777777" w:rsidR="0018584B" w:rsidRDefault="0018584B" w:rsidP="0018584B">
            <w:pPr>
              <w:numPr>
                <w:ilvl w:val="0"/>
                <w:numId w:val="14"/>
              </w:numPr>
              <w:spacing w:before="100" w:beforeAutospacing="1" w:after="100" w:afterAutospacing="1" w:line="360" w:lineRule="atLeast"/>
              <w:ind w:left="-150"/>
              <w:rPr>
                <w:rFonts w:ascii="Microsoft JhengHei" w:eastAsia="Microsoft JhengHei" w:hAnsi="Microsoft JhengHei"/>
                <w:color w:val="333333"/>
                <w:sz w:val="21"/>
                <w:szCs w:val="21"/>
              </w:rPr>
            </w:pPr>
            <w:r>
              <w:rPr>
                <w:rFonts w:ascii="Microsoft JhengHei" w:eastAsia="Microsoft JhengHei" w:hAnsi="Microsoft JhengHei" w:hint="eastAsia"/>
                <w:color w:val="333333"/>
              </w:rPr>
              <w:lastRenderedPageBreak/>
              <w:t>Diversified good-will angels</w:t>
            </w:r>
            <w:r>
              <w:rPr>
                <w:rFonts w:ascii="Microsoft JhengHei" w:eastAsia="Microsoft JhengHei" w:hAnsi="Microsoft JhengHei" w:hint="eastAsia"/>
                <w:color w:val="333333"/>
                <w:sz w:val="21"/>
                <w:szCs w:val="21"/>
              </w:rPr>
              <w:br/>
              <w:t>We have diversified good-will angels to make students participate in and show the warmth and cooperation and diversified courses.</w:t>
            </w:r>
          </w:p>
          <w:p w14:paraId="5EF538FC"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15FF05CA"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63934745"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24220666"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44</w:t>
            </w:r>
          </w:p>
        </w:tc>
        <w:tc>
          <w:tcPr>
            <w:tcW w:w="3996" w:type="dxa"/>
            <w:tcBorders>
              <w:top w:val="nil"/>
              <w:left w:val="nil"/>
              <w:bottom w:val="single" w:sz="4" w:space="0" w:color="auto"/>
              <w:right w:val="single" w:sz="4" w:space="0" w:color="auto"/>
            </w:tcBorders>
            <w:shd w:val="clear" w:color="auto" w:fill="auto"/>
            <w:vAlign w:val="center"/>
          </w:tcPr>
          <w:p w14:paraId="485C3E50"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研究發展暨產學合作處</w:t>
            </w:r>
          </w:p>
        </w:tc>
        <w:tc>
          <w:tcPr>
            <w:tcW w:w="3108" w:type="dxa"/>
            <w:tcBorders>
              <w:top w:val="nil"/>
              <w:left w:val="nil"/>
              <w:bottom w:val="single" w:sz="4" w:space="0" w:color="auto"/>
              <w:right w:val="single" w:sz="4" w:space="0" w:color="auto"/>
            </w:tcBorders>
            <w:shd w:val="clear" w:color="auto" w:fill="auto"/>
            <w:noWrap/>
            <w:vAlign w:val="center"/>
          </w:tcPr>
          <w:p w14:paraId="15CF52F0"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https://aric.stust.edu.tw/en</w:t>
            </w:r>
          </w:p>
        </w:tc>
        <w:tc>
          <w:tcPr>
            <w:tcW w:w="8136" w:type="dxa"/>
            <w:tcBorders>
              <w:top w:val="nil"/>
              <w:left w:val="nil"/>
              <w:bottom w:val="single" w:sz="4" w:space="0" w:color="auto"/>
              <w:right w:val="single" w:sz="4" w:space="0" w:color="auto"/>
            </w:tcBorders>
            <w:shd w:val="clear" w:color="auto" w:fill="auto"/>
            <w:noWrap/>
          </w:tcPr>
          <w:p w14:paraId="36EE7B5F" w14:textId="4EC841ED" w:rsidR="000264CB" w:rsidRDefault="000264CB" w:rsidP="000264CB">
            <w:pPr>
              <w:rPr>
                <w:rFonts w:ascii="Helvetica" w:hAnsi="Helvetica"/>
                <w:color w:val="333399"/>
              </w:rPr>
            </w:pPr>
            <w:r>
              <w:rPr>
                <w:rFonts w:ascii="Helvetica" w:hAnsi="Helvetica"/>
                <w:color w:val="555555"/>
                <w:sz w:val="28"/>
                <w:szCs w:val="28"/>
              </w:rPr>
              <w:t>ARIC is divided into five divisions:</w:t>
            </w:r>
            <w:r>
              <w:rPr>
                <w:rFonts w:ascii="Helvetica" w:hAnsi="Helvetica"/>
                <w:color w:val="555555"/>
                <w:sz w:val="28"/>
                <w:szCs w:val="28"/>
              </w:rPr>
              <w:br/>
            </w:r>
            <w:r>
              <w:rPr>
                <w:rStyle w:val="Strong"/>
                <w:rFonts w:ascii="Helvetica" w:hAnsi="Helvetica"/>
                <w:color w:val="339966"/>
                <w:sz w:val="28"/>
                <w:szCs w:val="28"/>
              </w:rPr>
              <w:t>Center of Academia and Industry Collaboration</w:t>
            </w:r>
            <w:r>
              <w:rPr>
                <w:rFonts w:ascii="Helvetica" w:hAnsi="Helvetica"/>
                <w:b/>
                <w:bCs/>
                <w:color w:val="339966"/>
                <w:sz w:val="28"/>
                <w:szCs w:val="28"/>
              </w:rPr>
              <w:br/>
            </w:r>
            <w:r>
              <w:rPr>
                <w:rStyle w:val="Strong"/>
                <w:rFonts w:ascii="Helvetica" w:hAnsi="Helvetica"/>
                <w:color w:val="339966"/>
                <w:sz w:val="28"/>
                <w:szCs w:val="28"/>
              </w:rPr>
              <w:t>Project Management Division</w:t>
            </w:r>
            <w:r>
              <w:rPr>
                <w:rFonts w:ascii="Helvetica" w:hAnsi="Helvetica"/>
                <w:b/>
                <w:bCs/>
                <w:color w:val="339966"/>
                <w:sz w:val="28"/>
                <w:szCs w:val="28"/>
              </w:rPr>
              <w:br/>
            </w:r>
            <w:r>
              <w:rPr>
                <w:rStyle w:val="Strong"/>
                <w:rFonts w:ascii="Helvetica" w:hAnsi="Helvetica"/>
                <w:color w:val="339966"/>
                <w:sz w:val="28"/>
                <w:szCs w:val="28"/>
              </w:rPr>
              <w:t>Academia-Industry Administration Division</w:t>
            </w:r>
            <w:r>
              <w:rPr>
                <w:rFonts w:ascii="Helvetica" w:hAnsi="Helvetica"/>
                <w:b/>
                <w:bCs/>
                <w:color w:val="339966"/>
                <w:sz w:val="28"/>
                <w:szCs w:val="28"/>
              </w:rPr>
              <w:br/>
            </w:r>
            <w:r>
              <w:rPr>
                <w:rStyle w:val="Strong"/>
                <w:rFonts w:ascii="Helvetica" w:hAnsi="Helvetica"/>
                <w:color w:val="339966"/>
                <w:sz w:val="28"/>
                <w:szCs w:val="28"/>
              </w:rPr>
              <w:t>Cooperative Education and Extension Education Division</w:t>
            </w:r>
            <w:r>
              <w:rPr>
                <w:rFonts w:ascii="Helvetica" w:hAnsi="Helvetica"/>
                <w:b/>
                <w:bCs/>
                <w:color w:val="339966"/>
                <w:sz w:val="28"/>
                <w:szCs w:val="28"/>
              </w:rPr>
              <w:br/>
            </w:r>
            <w:r>
              <w:rPr>
                <w:rStyle w:val="Strong"/>
                <w:rFonts w:ascii="Helvetica" w:hAnsi="Helvetica"/>
                <w:color w:val="339966"/>
                <w:sz w:val="28"/>
                <w:szCs w:val="28"/>
              </w:rPr>
              <w:t>Academia Research Management Division</w:t>
            </w:r>
            <w:r>
              <w:rPr>
                <w:rFonts w:ascii="Helvetica" w:hAnsi="Helvetica"/>
                <w:b/>
                <w:bCs/>
                <w:color w:val="555555"/>
                <w:sz w:val="28"/>
                <w:szCs w:val="28"/>
              </w:rPr>
              <w:br/>
            </w:r>
            <w:r>
              <w:rPr>
                <w:rFonts w:ascii="Helvetica" w:hAnsi="Helvetica"/>
                <w:b/>
                <w:bCs/>
                <w:color w:val="333399"/>
                <w:sz w:val="28"/>
                <w:szCs w:val="28"/>
              </w:rPr>
              <w:br/>
            </w:r>
          </w:p>
          <w:p w14:paraId="6E96E0A5" w14:textId="093DDBBC" w:rsidR="000264CB" w:rsidRDefault="000264CB" w:rsidP="000264CB">
            <w:r>
              <w:rPr>
                <w:rFonts w:ascii="Helvetica" w:hAnsi="Helvetica"/>
                <w:color w:val="000000"/>
                <w:shd w:val="clear" w:color="auto" w:fill="FFFFFF"/>
              </w:rPr>
              <w:t>OARIC is responsible for the overall management of research and development, and academia-industry</w:t>
            </w:r>
            <w:r w:rsidR="00BC4FF0">
              <w:rPr>
                <w:rFonts w:ascii="Helvetica" w:hAnsi="Helvetica"/>
                <w:color w:val="000000"/>
                <w:shd w:val="clear" w:color="auto" w:fill="FFFFFF"/>
              </w:rPr>
              <w:t xml:space="preserve"> cooperation</w:t>
            </w:r>
            <w:r>
              <w:rPr>
                <w:rFonts w:ascii="Helvetica" w:hAnsi="Helvetica"/>
                <w:color w:val="000000"/>
                <w:shd w:val="clear" w:color="auto" w:fill="FFFFFF"/>
              </w:rPr>
              <w:t xml:space="preserve"> like technology transfer, incubation</w:t>
            </w:r>
            <w:r w:rsidR="00BC4FF0">
              <w:rPr>
                <w:rFonts w:ascii="Helvetica" w:hAnsi="Helvetica"/>
                <w:color w:val="000000"/>
                <w:shd w:val="clear" w:color="auto" w:fill="FFFFFF"/>
              </w:rPr>
              <w:t xml:space="preserve">, </w:t>
            </w:r>
            <w:r>
              <w:rPr>
                <w:rFonts w:ascii="Helvetica" w:hAnsi="Helvetica"/>
                <w:color w:val="000000"/>
                <w:shd w:val="clear" w:color="auto" w:fill="FFFFFF"/>
              </w:rPr>
              <w:t>promotion, and other services. It's been actively promoting the capacity of academia-industry cooperation, enhancing the results of research and development, and expanding the technical exchange and cooperation items between academia and industry.</w:t>
            </w:r>
          </w:p>
          <w:p w14:paraId="1F90EC3C" w14:textId="77777777" w:rsidR="000264CB" w:rsidRDefault="000264CB" w:rsidP="000264CB">
            <w:pPr>
              <w:jc w:val="center"/>
              <w:rPr>
                <w:rFonts w:ascii="Helvetica" w:hAnsi="Helvetica"/>
                <w:color w:val="555555"/>
                <w:sz w:val="18"/>
                <w:szCs w:val="18"/>
              </w:rPr>
            </w:pPr>
            <w:r>
              <w:rPr>
                <w:rFonts w:ascii="Helvetica" w:hAnsi="Helvetica"/>
                <w:color w:val="000000"/>
              </w:rPr>
              <w:t>The overall objectives are follows:</w:t>
            </w:r>
            <w:r>
              <w:rPr>
                <w:rFonts w:ascii="Helvetica" w:hAnsi="Helvetica"/>
                <w:color w:val="000000"/>
              </w:rPr>
              <w:br/>
            </w:r>
            <w:r>
              <w:rPr>
                <w:rFonts w:ascii="Helvetica" w:hAnsi="Helvetica"/>
                <w:color w:val="000000"/>
              </w:rPr>
              <w:br/>
              <w:t>1.  Promote all types of academia-industry cooperation projects.</w:t>
            </w:r>
            <w:r>
              <w:rPr>
                <w:rFonts w:ascii="Helvetica" w:hAnsi="Helvetica"/>
                <w:color w:val="000000"/>
              </w:rPr>
              <w:br/>
              <w:t>2.  Introduce external resources.</w:t>
            </w:r>
            <w:r>
              <w:rPr>
                <w:rFonts w:ascii="Helvetica" w:hAnsi="Helvetica"/>
                <w:color w:val="000000"/>
              </w:rPr>
              <w:br/>
              <w:t>3.  Enhance research capacity.</w:t>
            </w:r>
            <w:r>
              <w:rPr>
                <w:rFonts w:ascii="Helvetica" w:hAnsi="Helvetica"/>
                <w:color w:val="000000"/>
              </w:rPr>
              <w:br/>
              <w:t>4.  Create technology transfer channels for various kinds of intellectual property.</w:t>
            </w:r>
            <w:r>
              <w:rPr>
                <w:rFonts w:ascii="Helvetica" w:hAnsi="Helvetica"/>
                <w:color w:val="000000"/>
              </w:rPr>
              <w:br/>
              <w:t>5.  Promote the "creativity trio" learning activities.</w:t>
            </w:r>
            <w:r>
              <w:rPr>
                <w:rFonts w:ascii="Helvetica" w:hAnsi="Helvetica"/>
                <w:color w:val="000000"/>
              </w:rPr>
              <w:br/>
            </w:r>
          </w:p>
          <w:p w14:paraId="15C3864D" w14:textId="77777777" w:rsidR="000264CB" w:rsidRDefault="000264CB" w:rsidP="000264CB">
            <w:pPr>
              <w:jc w:val="center"/>
              <w:rPr>
                <w:rFonts w:ascii="Helvetica" w:hAnsi="Helvetica"/>
                <w:color w:val="555555"/>
                <w:sz w:val="18"/>
                <w:szCs w:val="18"/>
              </w:rPr>
            </w:pPr>
            <w:r>
              <w:rPr>
                <w:rFonts w:ascii="Helvetica" w:hAnsi="Helvetica"/>
                <w:color w:val="000000"/>
              </w:rPr>
              <w:t>6. Introduce technical entrepreneurship and knowledge counselling</w:t>
            </w:r>
            <w:r>
              <w:rPr>
                <w:rFonts w:ascii="Helvetica" w:hAnsi="Helvetica"/>
                <w:color w:val="000000"/>
              </w:rPr>
              <w:br/>
              <w:t>7.  Increase innovative and creation capacity.</w:t>
            </w:r>
            <w:r>
              <w:rPr>
                <w:rFonts w:ascii="Helvetica" w:hAnsi="Helvetica"/>
                <w:color w:val="000000"/>
              </w:rPr>
              <w:br/>
              <w:t>8. Reinforce extension education.</w:t>
            </w:r>
            <w:r>
              <w:rPr>
                <w:rFonts w:ascii="Helvetica" w:hAnsi="Helvetica"/>
                <w:color w:val="000000"/>
              </w:rPr>
              <w:br/>
            </w:r>
          </w:p>
          <w:p w14:paraId="4DAD8CCA"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3F7B56FF"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738DD924"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23D03437"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45</w:t>
            </w:r>
          </w:p>
        </w:tc>
        <w:tc>
          <w:tcPr>
            <w:tcW w:w="3996" w:type="dxa"/>
            <w:tcBorders>
              <w:top w:val="nil"/>
              <w:left w:val="nil"/>
              <w:bottom w:val="single" w:sz="4" w:space="0" w:color="auto"/>
              <w:right w:val="single" w:sz="4" w:space="0" w:color="auto"/>
            </w:tcBorders>
            <w:shd w:val="clear" w:color="auto" w:fill="auto"/>
            <w:vAlign w:val="center"/>
          </w:tcPr>
          <w:p w14:paraId="056FD875"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國際暨兩岸事務處</w:t>
            </w:r>
          </w:p>
        </w:tc>
        <w:tc>
          <w:tcPr>
            <w:tcW w:w="3108" w:type="dxa"/>
            <w:tcBorders>
              <w:top w:val="nil"/>
              <w:left w:val="nil"/>
              <w:bottom w:val="single" w:sz="4" w:space="0" w:color="auto"/>
              <w:right w:val="single" w:sz="4" w:space="0" w:color="auto"/>
            </w:tcBorders>
            <w:shd w:val="clear" w:color="auto" w:fill="auto"/>
            <w:noWrap/>
            <w:vAlign w:val="center"/>
          </w:tcPr>
          <w:p w14:paraId="2ECFB601"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https://oia.stust.edu.tw/en</w:t>
            </w:r>
          </w:p>
        </w:tc>
        <w:tc>
          <w:tcPr>
            <w:tcW w:w="8136" w:type="dxa"/>
            <w:tcBorders>
              <w:top w:val="nil"/>
              <w:left w:val="nil"/>
              <w:bottom w:val="single" w:sz="4" w:space="0" w:color="auto"/>
              <w:right w:val="single" w:sz="4" w:space="0" w:color="auto"/>
            </w:tcBorders>
            <w:shd w:val="clear" w:color="auto" w:fill="auto"/>
            <w:noWrap/>
          </w:tcPr>
          <w:p w14:paraId="3C035EBC" w14:textId="77777777" w:rsidR="00773886" w:rsidRDefault="00773886" w:rsidP="00773886">
            <w:pPr>
              <w:pStyle w:val="Heading1"/>
              <w:shd w:val="clear" w:color="auto" w:fill="FFFFFF"/>
              <w:rPr>
                <w:rFonts w:ascii="Helvetica" w:hAnsi="Helvetica"/>
                <w:color w:val="1B1B1B"/>
                <w:sz w:val="33"/>
                <w:szCs w:val="33"/>
              </w:rPr>
            </w:pPr>
            <w:r>
              <w:rPr>
                <w:rFonts w:ascii="Helvetica" w:hAnsi="Helvetica"/>
                <w:color w:val="1B1B1B"/>
                <w:sz w:val="33"/>
                <w:szCs w:val="33"/>
              </w:rPr>
              <w:t>About Us</w:t>
            </w:r>
          </w:p>
          <w:p w14:paraId="68563054" w14:textId="4E7D39AF" w:rsidR="00773886" w:rsidRDefault="00773886" w:rsidP="00773886">
            <w:pPr>
              <w:pStyle w:val="Heading2"/>
              <w:rPr>
                <w:rFonts w:ascii="Helvetica" w:hAnsi="Helvetica"/>
                <w:color w:val="555555"/>
                <w:sz w:val="36"/>
                <w:szCs w:val="36"/>
              </w:rPr>
            </w:pPr>
            <w:r>
              <w:rPr>
                <w:rFonts w:ascii="Helvetica" w:hAnsi="Helvetica"/>
                <w:color w:val="555555"/>
              </w:rPr>
              <w:t xml:space="preserve">Introduction </w:t>
            </w:r>
          </w:p>
          <w:p w14:paraId="4D890525" w14:textId="77777777" w:rsidR="00773886" w:rsidRDefault="00773886" w:rsidP="00773886">
            <w:pPr>
              <w:pStyle w:val="NoSpacing"/>
              <w:rPr>
                <w:rFonts w:ascii="Helvetica" w:hAnsi="Helvetica"/>
                <w:color w:val="555555"/>
                <w:sz w:val="18"/>
                <w:szCs w:val="18"/>
              </w:rPr>
            </w:pPr>
            <w:r>
              <w:rPr>
                <w:rFonts w:ascii="Arial" w:hAnsi="Arial" w:cs="Arial"/>
                <w:color w:val="222222"/>
                <w:sz w:val="20"/>
                <w:szCs w:val="20"/>
              </w:rPr>
              <w:br/>
            </w:r>
            <w:r>
              <w:rPr>
                <w:rFonts w:ascii="Helvetica" w:hAnsi="Helvetica"/>
                <w:b/>
                <w:bCs/>
                <w:color w:val="555555"/>
                <w:sz w:val="20"/>
                <w:szCs w:val="20"/>
              </w:rPr>
              <w:t>The Office of International Affairs: a window opened to the whole world</w:t>
            </w:r>
          </w:p>
          <w:p w14:paraId="1C97353C" w14:textId="77777777" w:rsidR="00773886" w:rsidRDefault="00773886" w:rsidP="00773886">
            <w:pPr>
              <w:pStyle w:val="NoSpacing"/>
              <w:rPr>
                <w:rFonts w:ascii="Helvetica" w:hAnsi="Helvetica"/>
                <w:color w:val="555555"/>
                <w:sz w:val="18"/>
                <w:szCs w:val="18"/>
              </w:rPr>
            </w:pPr>
            <w:r>
              <w:rPr>
                <w:rFonts w:ascii="Helvetica" w:hAnsi="Helvetica"/>
                <w:color w:val="555555"/>
                <w:sz w:val="20"/>
                <w:szCs w:val="20"/>
              </w:rPr>
              <w:t> </w:t>
            </w:r>
          </w:p>
          <w:p w14:paraId="6FE1FBA3" w14:textId="0AA7CD46" w:rsidR="00773886" w:rsidRDefault="00773886" w:rsidP="00773886">
            <w:pPr>
              <w:pStyle w:val="NoSpacing"/>
              <w:rPr>
                <w:rFonts w:ascii="Helvetica" w:hAnsi="Helvetica"/>
                <w:color w:val="555555"/>
                <w:sz w:val="18"/>
                <w:szCs w:val="18"/>
              </w:rPr>
            </w:pPr>
            <w:r>
              <w:rPr>
                <w:rFonts w:ascii="Arial" w:hAnsi="Arial" w:cs="Arial"/>
                <w:color w:val="555555"/>
                <w:sz w:val="20"/>
                <w:szCs w:val="20"/>
              </w:rPr>
              <w:t>In the globalization trend of the 21st century, only those with globalized thinking and communication skills can meet the demand of global markets. STUST has been doing its best to foster the right talent for globalization, with the purpose of establishing a global status that can, "stand firm in Taiwan and look to the world." To attain our goal of entering the global market, OIA, originally the International Exchange Division, was made independent of the Office of Research and Development in January 2009. Ever since, OIA has been dedicated to initiating international strategic alliances, creating an international, environment, governing matters related to international affairs, and assisting each department in holding international events.</w:t>
            </w:r>
          </w:p>
          <w:p w14:paraId="4B7F88EF" w14:textId="77777777" w:rsidR="00773886" w:rsidRDefault="00773886" w:rsidP="00773886">
            <w:pPr>
              <w:pStyle w:val="NoSpacing"/>
              <w:rPr>
                <w:rFonts w:ascii="Helvetica" w:hAnsi="Helvetica"/>
                <w:color w:val="555555"/>
                <w:sz w:val="18"/>
                <w:szCs w:val="18"/>
              </w:rPr>
            </w:pPr>
            <w:r>
              <w:rPr>
                <w:rFonts w:ascii="Helvetica" w:hAnsi="Helvetica"/>
                <w:color w:val="555555"/>
                <w:sz w:val="20"/>
                <w:szCs w:val="20"/>
              </w:rPr>
              <w:t> </w:t>
            </w:r>
          </w:p>
          <w:p w14:paraId="76B5283D" w14:textId="77777777" w:rsidR="00773886" w:rsidRDefault="00773886" w:rsidP="00773886">
            <w:pPr>
              <w:pStyle w:val="NoSpacing"/>
              <w:rPr>
                <w:rFonts w:ascii="Helvetica" w:hAnsi="Helvetica"/>
                <w:color w:val="555555"/>
                <w:sz w:val="18"/>
                <w:szCs w:val="18"/>
              </w:rPr>
            </w:pPr>
            <w:r>
              <w:rPr>
                <w:rFonts w:ascii="Helvetica" w:hAnsi="Helvetica"/>
                <w:b/>
                <w:bCs/>
                <w:color w:val="555555"/>
                <w:sz w:val="20"/>
                <w:szCs w:val="20"/>
              </w:rPr>
              <w:t>Positive steps towards internationalization and connection with world-class elite universities</w:t>
            </w:r>
          </w:p>
          <w:p w14:paraId="1ED5B030" w14:textId="627AA15D" w:rsidR="00773886" w:rsidRDefault="00773886" w:rsidP="00773886">
            <w:pPr>
              <w:pStyle w:val="NoSpacing"/>
              <w:rPr>
                <w:rFonts w:ascii="Helvetica" w:hAnsi="Helvetica"/>
                <w:color w:val="555555"/>
                <w:sz w:val="18"/>
                <w:szCs w:val="18"/>
              </w:rPr>
            </w:pPr>
            <w:r>
              <w:rPr>
                <w:rFonts w:ascii="Arial" w:hAnsi="Arial" w:cs="Arial"/>
                <w:color w:val="555555"/>
                <w:sz w:val="20"/>
                <w:szCs w:val="20"/>
              </w:rPr>
              <w:t xml:space="preserve">Over the past few years, STUST has been actively seeking to establish a variety of programs through cooperation with internationally renowned universities, so that our students can have the opportunity to study abroad. Currently, STUST is proceeding with sister school agreements with 154 universities in 26 countries, including the United States, Canada, Britain, Japan, Australia, Austria, Switzerland, Croatia, Sweden, Estonia, France, Malaysia, China, Vietnam, India, Thailand, New Zealand, Russia, South Korea, Indonesia, and Spain. STUST is now also working with many universities worldwide in offering dual diploma programs, providing students with a broad selection of overseas programs for juniors, and advancing various exchanges and cooperation. Approximately 500 of our students have studied abroad in these programs so far. In addition, STUST has been actively inviting outstanding scholars and professors from overseas universities as guest lecturers and administering teacher exchange with overseas sister universities. While scholars and teachers come to STUST to teach, do short-term research, and </w:t>
            </w:r>
            <w:r>
              <w:rPr>
                <w:rFonts w:ascii="Arial" w:hAnsi="Arial" w:cs="Arial"/>
                <w:color w:val="555555"/>
                <w:sz w:val="20"/>
                <w:szCs w:val="20"/>
              </w:rPr>
              <w:lastRenderedPageBreak/>
              <w:t>organize international seminars, they not only invigorate our teaching and learning activities with new ideas and knowledge but also enhance our competitiveness and expand our perspective in a global context.</w:t>
            </w:r>
          </w:p>
          <w:p w14:paraId="06D4D704" w14:textId="77777777" w:rsidR="00773886" w:rsidRDefault="00773886" w:rsidP="00773886">
            <w:pPr>
              <w:pStyle w:val="NoSpacing"/>
              <w:rPr>
                <w:rFonts w:ascii="Helvetica" w:hAnsi="Helvetica"/>
                <w:color w:val="555555"/>
                <w:sz w:val="18"/>
                <w:szCs w:val="18"/>
              </w:rPr>
            </w:pPr>
            <w:r>
              <w:rPr>
                <w:rFonts w:ascii="Helvetica" w:hAnsi="Helvetica"/>
                <w:b/>
                <w:bCs/>
                <w:color w:val="555555"/>
                <w:sz w:val="20"/>
                <w:szCs w:val="20"/>
              </w:rPr>
              <w:t>Enrollment of foreign students as a way of campus internationalization</w:t>
            </w:r>
          </w:p>
          <w:p w14:paraId="2E49630F" w14:textId="242D4408" w:rsidR="00773886" w:rsidRDefault="00773886" w:rsidP="00773886">
            <w:pPr>
              <w:pStyle w:val="NoSpacing"/>
              <w:rPr>
                <w:rFonts w:ascii="Helvetica" w:hAnsi="Helvetica"/>
                <w:color w:val="555555"/>
                <w:sz w:val="18"/>
                <w:szCs w:val="18"/>
              </w:rPr>
            </w:pPr>
            <w:r>
              <w:rPr>
                <w:rFonts w:ascii="Helvetica" w:hAnsi="Helvetica"/>
                <w:b/>
                <w:bCs/>
                <w:color w:val="555555"/>
                <w:sz w:val="20"/>
                <w:szCs w:val="20"/>
              </w:rPr>
              <w:t> </w:t>
            </w:r>
            <w:r w:rsidRPr="00773886">
              <w:rPr>
                <w:rFonts w:ascii="Helvetica" w:hAnsi="Helvetica"/>
                <w:b/>
                <w:bCs/>
                <w:color w:val="555555"/>
                <w:sz w:val="20"/>
                <w:szCs w:val="20"/>
                <w:highlight w:val="green"/>
              </w:rPr>
              <w:t>(NOTE: MAKE FONT AND SPACING SAME AS OTHERS)</w:t>
            </w:r>
          </w:p>
          <w:p w14:paraId="506A0F8A" w14:textId="6167C42F" w:rsidR="00773886" w:rsidRDefault="00773886" w:rsidP="00773886">
            <w:pPr>
              <w:rPr>
                <w:sz w:val="18"/>
                <w:szCs w:val="18"/>
              </w:rPr>
            </w:pPr>
            <w:r>
              <w:t>Actively recruiting foreign students is one of the key objectives of the international exchange. STUST has recruited a number of excellent scholars and teachers to Taiwan for its All-English graduate programs, including GMBA, Electrical Engineering, and Mechanical Engineering. STUST also features a Chinese Mandarin Center, which offers a multiple course plan for international students from more than 20 countries and regions, such as Japan, Indonesia, India, Croatia, Bolivia, the United States, Thailand, Peru, Malaysia, the Philippines, Vietnam, Mongolia, Austria, Cambodia, Estonia, Romania, Swaziland, Singapore, Macau, and South Africa. There are now approximately 270 international students in STUST. In addition, STUST has created an enhancement plan and many supporting measures for international students, in order to improve their living and study experiences. Along with the implementation of a partnership system, international students are invited to join a series of "International social activities." To give international students a deeper understanding of Taiwan's customs, STUST also regularly hosts activities to celebrate important traditional festivals in Taiwan, such as the Ghost Festival, the Dragon Boat Festival, and the Mid-Autumn Festival. Other programs and activities, such as "Cultural Tours for International Students" and an "International Art Festival," have been organized to allow international students to appreciate the beauty of Taiwanese culture. International students are encouraged to introduce and share their cultures with teachers and students here. All these have been implemented to realize the concept of internationalization on campus, and to achieve the goal of turning the campus into a global village. Furthermore, OIA provides international students with employment counseling, playing a matchmaking role to help them find a job in certain overseas factories of Taiwan enterprises.</w:t>
            </w:r>
          </w:p>
          <w:p w14:paraId="0FE2F9DA" w14:textId="77777777" w:rsidR="00773886" w:rsidRDefault="00773886" w:rsidP="00773886">
            <w:pPr>
              <w:rPr>
                <w:sz w:val="18"/>
                <w:szCs w:val="18"/>
              </w:rPr>
            </w:pPr>
            <w:r>
              <w:t>In addition, in order to attract more international students and to enhance their understanding of Taiwanese culture, STUST organizes the "Chinese and Taiwanese Culture Experience Camp" on a regular basis, which integrates three major short-term experience camps: "Learning Chinese Intensively," " Understanding Taiwanese Culture," and "Experiencing Taiwanese Traditional Arts." </w:t>
            </w:r>
          </w:p>
          <w:p w14:paraId="1197D612" w14:textId="77777777" w:rsidR="00773886" w:rsidRDefault="00773886" w:rsidP="00773886">
            <w:pPr>
              <w:rPr>
                <w:sz w:val="18"/>
                <w:szCs w:val="18"/>
              </w:rPr>
            </w:pPr>
            <w:r>
              <w:t> </w:t>
            </w:r>
          </w:p>
          <w:p w14:paraId="08FC3B05" w14:textId="77777777" w:rsidR="00773886" w:rsidRDefault="00773886" w:rsidP="00773886">
            <w:pPr>
              <w:pStyle w:val="NoSpacing"/>
              <w:rPr>
                <w:rFonts w:ascii="Helvetica" w:hAnsi="Helvetica"/>
                <w:color w:val="555555"/>
                <w:sz w:val="18"/>
                <w:szCs w:val="18"/>
              </w:rPr>
            </w:pPr>
            <w:r>
              <w:rPr>
                <w:rFonts w:ascii="Helvetica" w:hAnsi="Helvetica"/>
                <w:b/>
                <w:bCs/>
                <w:color w:val="555555"/>
                <w:sz w:val="20"/>
                <w:szCs w:val="20"/>
              </w:rPr>
              <w:lastRenderedPageBreak/>
              <w:t>Vision for the Future</w:t>
            </w:r>
          </w:p>
          <w:p w14:paraId="4F70F76C" w14:textId="77777777" w:rsidR="00773886" w:rsidRDefault="00773886" w:rsidP="00773886">
            <w:pPr>
              <w:pStyle w:val="NoSpacing"/>
              <w:rPr>
                <w:rFonts w:ascii="Helvetica" w:hAnsi="Helvetica"/>
                <w:color w:val="555555"/>
                <w:sz w:val="18"/>
                <w:szCs w:val="18"/>
              </w:rPr>
            </w:pPr>
            <w:r>
              <w:rPr>
                <w:rFonts w:ascii="Helvetica" w:hAnsi="Helvetica"/>
                <w:b/>
                <w:bCs/>
                <w:color w:val="555555"/>
                <w:sz w:val="20"/>
                <w:szCs w:val="20"/>
              </w:rPr>
              <w:t> </w:t>
            </w:r>
          </w:p>
          <w:p w14:paraId="3BD0C473" w14:textId="721556A2" w:rsidR="00773886" w:rsidRDefault="00773886" w:rsidP="00773886">
            <w:pPr>
              <w:pStyle w:val="NoSpacing"/>
              <w:rPr>
                <w:rFonts w:ascii="Helvetica" w:hAnsi="Helvetica"/>
                <w:color w:val="555555"/>
                <w:sz w:val="18"/>
                <w:szCs w:val="18"/>
              </w:rPr>
            </w:pPr>
            <w:r>
              <w:rPr>
                <w:rFonts w:ascii="Helvetica" w:hAnsi="Helvetica"/>
                <w:color w:val="555555"/>
                <w:sz w:val="20"/>
                <w:szCs w:val="20"/>
              </w:rPr>
              <w:t xml:space="preserve">STUST has made great steps towards international development. In the future, there will be a greater number of plans and programs for promoting synchronized and asynchronous distance learning, All-English programs, dual diploma programs, overseas internships and student exchanges. Moving towards its major goal of education: </w:t>
            </w:r>
            <w:r w:rsidRPr="00773886">
              <w:rPr>
                <w:rFonts w:ascii="Helvetica" w:hAnsi="Helvetica"/>
                <w:i/>
                <w:color w:val="555555"/>
                <w:sz w:val="20"/>
                <w:szCs w:val="20"/>
              </w:rPr>
              <w:t>Take the lead and be the best</w:t>
            </w:r>
            <w:r>
              <w:rPr>
                <w:rFonts w:ascii="Helvetica" w:hAnsi="Helvetica"/>
                <w:color w:val="555555"/>
                <w:sz w:val="20"/>
                <w:szCs w:val="20"/>
              </w:rPr>
              <w:t>, STUST will bring its faculty and students together to meet an internationalized future.</w:t>
            </w:r>
          </w:p>
          <w:p w14:paraId="530D3DED" w14:textId="77777777" w:rsidR="00773886" w:rsidRDefault="00773886" w:rsidP="00773886">
            <w:pPr>
              <w:pStyle w:val="NoSpacing"/>
              <w:rPr>
                <w:rFonts w:ascii="Helvetica" w:hAnsi="Helvetica"/>
                <w:color w:val="555555"/>
                <w:sz w:val="18"/>
                <w:szCs w:val="18"/>
              </w:rPr>
            </w:pPr>
            <w:r>
              <w:rPr>
                <w:rFonts w:ascii="Helvetica" w:hAnsi="Helvetica"/>
                <w:color w:val="555555"/>
                <w:sz w:val="20"/>
                <w:szCs w:val="20"/>
              </w:rPr>
              <w:t> </w:t>
            </w:r>
          </w:p>
          <w:p w14:paraId="3E0D983F" w14:textId="77777777" w:rsidR="00773886" w:rsidRDefault="00773886" w:rsidP="00773886">
            <w:pPr>
              <w:pStyle w:val="NoSpacing"/>
              <w:rPr>
                <w:rFonts w:ascii="Helvetica" w:hAnsi="Helvetica"/>
                <w:color w:val="555555"/>
                <w:sz w:val="18"/>
                <w:szCs w:val="18"/>
              </w:rPr>
            </w:pPr>
            <w:r>
              <w:rPr>
                <w:rFonts w:ascii="Helvetica" w:hAnsi="Helvetica"/>
                <w:b/>
                <w:bCs/>
                <w:color w:val="555555"/>
                <w:sz w:val="20"/>
                <w:szCs w:val="20"/>
              </w:rPr>
              <w:t>International Exchange Center (S312)</w:t>
            </w:r>
          </w:p>
          <w:p w14:paraId="2A9678FD" w14:textId="16FDFFB0" w:rsidR="00773886" w:rsidRDefault="00773886" w:rsidP="00773886">
            <w:pPr>
              <w:pStyle w:val="NoSpacing"/>
              <w:rPr>
                <w:rFonts w:ascii="Helvetica" w:hAnsi="Helvetica"/>
                <w:color w:val="555555"/>
                <w:sz w:val="18"/>
                <w:szCs w:val="18"/>
              </w:rPr>
            </w:pPr>
            <w:r>
              <w:rPr>
                <w:rFonts w:ascii="Helvetica" w:hAnsi="Helvetica"/>
                <w:color w:val="555555"/>
                <w:sz w:val="20"/>
                <w:szCs w:val="20"/>
              </w:rPr>
              <w:t>To provide international students a comfortable place to relax after class, STUST created an International Exchange Center, particularly designed to have the atmosphere of Southeast Asia resort. International students can feel at home to talk with local students and learn from different cultures and languages. This is a great place for them to communicate and understand each other.</w:t>
            </w:r>
          </w:p>
          <w:p w14:paraId="7B748A69" w14:textId="77777777" w:rsidR="00773886" w:rsidRDefault="00773886" w:rsidP="00773886">
            <w:pPr>
              <w:pStyle w:val="Heading1"/>
              <w:shd w:val="clear" w:color="auto" w:fill="FFFFFF"/>
              <w:rPr>
                <w:color w:val="1B1B1B"/>
                <w:sz w:val="33"/>
                <w:szCs w:val="33"/>
              </w:rPr>
            </w:pPr>
            <w:r>
              <w:rPr>
                <w:color w:val="1B1B1B"/>
                <w:sz w:val="33"/>
                <w:szCs w:val="33"/>
              </w:rPr>
              <w:t>Dean's Words</w:t>
            </w:r>
          </w:p>
          <w:p w14:paraId="40EEDEB9" w14:textId="77777777" w:rsidR="00773886" w:rsidRDefault="00773886" w:rsidP="00773886">
            <w:pPr>
              <w:spacing w:before="100" w:beforeAutospacing="1" w:after="240"/>
              <w:rPr>
                <w:rFonts w:ascii="Calibri" w:hAnsi="Calibri" w:cs="Calibri"/>
                <w:color w:val="555555"/>
              </w:rPr>
            </w:pPr>
            <w:r>
              <w:rPr>
                <w:rFonts w:ascii="Arial" w:hAnsi="Arial" w:cs="Arial"/>
                <w:color w:val="595959"/>
              </w:rPr>
              <w:t>I am proud to introduce to you the STUST Office of International Affairs (OIA). OIA is committed to enhancing the international visibility of STUST, developing its exchanges with international sister schools, promoting student exchanges, and providing foreign students with access to studying in Taiwan. The primary tasks of OIA are: </w:t>
            </w:r>
          </w:p>
          <w:p w14:paraId="26E32D5C" w14:textId="5409FF6A" w:rsidR="00773886" w:rsidRDefault="00773886" w:rsidP="00773886">
            <w:pPr>
              <w:spacing w:before="100" w:beforeAutospacing="1" w:after="100" w:afterAutospacing="1"/>
              <w:rPr>
                <w:rFonts w:ascii="Calibri" w:hAnsi="Calibri" w:cs="Calibri"/>
                <w:color w:val="555555"/>
              </w:rPr>
            </w:pPr>
            <w:r>
              <w:rPr>
                <w:rFonts w:ascii="MingLiU" w:eastAsia="MingLiU" w:hAnsi="MingLiU" w:cs="Calibri" w:hint="eastAsia"/>
                <w:color w:val="595959"/>
              </w:rPr>
              <w:t>‧</w:t>
            </w:r>
            <w:r>
              <w:rPr>
                <w:rStyle w:val="apple-converted-space"/>
                <w:rFonts w:ascii="Arial" w:hAnsi="Arial" w:cs="Arial"/>
                <w:color w:val="595959"/>
              </w:rPr>
              <w:t> </w:t>
            </w:r>
            <w:r>
              <w:rPr>
                <w:rFonts w:ascii="Arial" w:hAnsi="Arial" w:cs="Arial"/>
                <w:color w:val="595959"/>
              </w:rPr>
              <w:t>to provide both domestic and international students with opportunities for cross-cultural learning, including student exchange, study counseling, and cultural activities</w:t>
            </w:r>
          </w:p>
          <w:p w14:paraId="744FE734" w14:textId="1E987587" w:rsidR="00773886" w:rsidRDefault="00773886" w:rsidP="00773886">
            <w:pPr>
              <w:spacing w:before="100" w:beforeAutospacing="1" w:after="100" w:afterAutospacing="1"/>
              <w:rPr>
                <w:rFonts w:ascii="Calibri" w:hAnsi="Calibri" w:cs="Calibri"/>
                <w:color w:val="555555"/>
              </w:rPr>
            </w:pPr>
            <w:r>
              <w:rPr>
                <w:rFonts w:ascii="MingLiU" w:eastAsia="MingLiU" w:hAnsi="MingLiU" w:cs="Calibri" w:hint="eastAsia"/>
                <w:color w:val="595959"/>
              </w:rPr>
              <w:t>‧</w:t>
            </w:r>
            <w:r>
              <w:rPr>
                <w:rStyle w:val="apple-converted-space"/>
                <w:rFonts w:ascii="Arial" w:hAnsi="Arial" w:cs="Arial"/>
                <w:color w:val="595959"/>
              </w:rPr>
              <w:t> </w:t>
            </w:r>
            <w:r>
              <w:rPr>
                <w:rFonts w:ascii="Arial" w:hAnsi="Arial" w:cs="Arial"/>
                <w:color w:val="595959"/>
              </w:rPr>
              <w:t>to recruit outstanding international students and scholars, manage international student recruitment and international cooperation programs, and promote the internationalization of STUST</w:t>
            </w:r>
          </w:p>
          <w:p w14:paraId="3865AC5A" w14:textId="0C3C5C5C" w:rsidR="00773886" w:rsidRDefault="00773886" w:rsidP="00773886">
            <w:pPr>
              <w:spacing w:before="100" w:beforeAutospacing="1" w:after="100" w:afterAutospacing="1"/>
              <w:rPr>
                <w:rFonts w:ascii="Calibri" w:hAnsi="Calibri" w:cs="Calibri"/>
                <w:color w:val="555555"/>
              </w:rPr>
            </w:pPr>
            <w:r>
              <w:rPr>
                <w:rFonts w:ascii="MingLiU" w:eastAsia="MingLiU" w:hAnsi="MingLiU" w:cs="Calibri" w:hint="eastAsia"/>
                <w:color w:val="595959"/>
              </w:rPr>
              <w:lastRenderedPageBreak/>
              <w:t>‧</w:t>
            </w:r>
            <w:r>
              <w:rPr>
                <w:rStyle w:val="apple-converted-space"/>
                <w:rFonts w:ascii="Arial" w:hAnsi="Arial" w:cs="Arial"/>
                <w:color w:val="595959"/>
              </w:rPr>
              <w:t> </w:t>
            </w:r>
            <w:r>
              <w:rPr>
                <w:rFonts w:ascii="Arial" w:hAnsi="Arial" w:cs="Arial"/>
                <w:color w:val="595959"/>
              </w:rPr>
              <w:t>to organize an International School for STUST and develop All-English Bachelor and Master Programs, thereby fulfilling the blueprint for the Internationalization of STUST</w:t>
            </w:r>
            <w:r>
              <w:rPr>
                <w:rFonts w:ascii="Arial" w:hAnsi="Arial" w:cs="Arial"/>
                <w:color w:val="595959"/>
                <w:sz w:val="18"/>
                <w:szCs w:val="18"/>
              </w:rPr>
              <w:br/>
            </w:r>
          </w:p>
          <w:p w14:paraId="2F91D947" w14:textId="77777777" w:rsidR="00773886" w:rsidRDefault="00773886" w:rsidP="00773886">
            <w:pPr>
              <w:spacing w:before="100" w:beforeAutospacing="1" w:after="240"/>
              <w:rPr>
                <w:rFonts w:ascii="Calibri" w:hAnsi="Calibri" w:cs="Calibri"/>
                <w:color w:val="555555"/>
              </w:rPr>
            </w:pPr>
            <w:r>
              <w:rPr>
                <w:rFonts w:ascii="Arial" w:hAnsi="Arial" w:cs="Arial"/>
                <w:color w:val="595959"/>
              </w:rPr>
              <w:t>We at OIA are always ready and happy to serve you, whether you are an international student hoping to come to STUST, a domestic student looking forward to studying abroad, or an institution seeking a partner for international cooperation. Please contact us, and our team will offer you the necessary assistance you need with sincerity and a professional manner.</w:t>
            </w:r>
            <w:r>
              <w:rPr>
                <w:rFonts w:ascii="Arial" w:hAnsi="Arial" w:cs="Arial"/>
                <w:color w:val="595959"/>
              </w:rPr>
              <w:br/>
            </w:r>
            <w:r>
              <w:rPr>
                <w:rFonts w:ascii="Arial" w:hAnsi="Arial" w:cs="Arial"/>
                <w:color w:val="595959"/>
              </w:rPr>
              <w:br/>
            </w:r>
          </w:p>
          <w:p w14:paraId="094957CE" w14:textId="77777777" w:rsidR="00773886" w:rsidRDefault="00773886" w:rsidP="00773886">
            <w:pPr>
              <w:spacing w:before="100" w:beforeAutospacing="1" w:after="100" w:afterAutospacing="1"/>
              <w:rPr>
                <w:rFonts w:ascii="Calibri" w:hAnsi="Calibri" w:cs="Calibri"/>
                <w:color w:val="555555"/>
              </w:rPr>
            </w:pPr>
            <w:r>
              <w:rPr>
                <w:rFonts w:ascii="Arial" w:hAnsi="Arial" w:cs="Arial"/>
                <w:color w:val="595959"/>
              </w:rPr>
              <w:t>Sincerely, Yung-Peng Wang </w:t>
            </w:r>
          </w:p>
          <w:p w14:paraId="5DBA3999" w14:textId="77777777" w:rsidR="00773886" w:rsidRDefault="00773886" w:rsidP="00773886">
            <w:pPr>
              <w:spacing w:before="100" w:beforeAutospacing="1" w:after="100" w:afterAutospacing="1"/>
              <w:rPr>
                <w:rFonts w:ascii="Calibri" w:hAnsi="Calibri" w:cs="Calibri"/>
                <w:color w:val="555555"/>
              </w:rPr>
            </w:pPr>
            <w:r>
              <w:rPr>
                <w:rFonts w:ascii="Arial" w:hAnsi="Arial" w:cs="Arial"/>
                <w:color w:val="595959"/>
              </w:rPr>
              <w:t>Dean, Office of International Affairs</w:t>
            </w:r>
          </w:p>
          <w:p w14:paraId="4C409286" w14:textId="77777777" w:rsidR="00773886" w:rsidRDefault="00773886" w:rsidP="00773886">
            <w:pPr>
              <w:rPr>
                <w:rFonts w:ascii="Calibri" w:hAnsi="Calibri" w:cs="Calibri"/>
              </w:rPr>
            </w:pPr>
          </w:p>
          <w:p w14:paraId="7186125C"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2E3459F8"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79C54CF9"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2126F295"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46</w:t>
            </w:r>
          </w:p>
        </w:tc>
        <w:tc>
          <w:tcPr>
            <w:tcW w:w="3996" w:type="dxa"/>
            <w:tcBorders>
              <w:top w:val="nil"/>
              <w:left w:val="nil"/>
              <w:bottom w:val="single" w:sz="4" w:space="0" w:color="auto"/>
              <w:right w:val="single" w:sz="4" w:space="0" w:color="auto"/>
            </w:tcBorders>
            <w:shd w:val="clear" w:color="auto" w:fill="auto"/>
            <w:vAlign w:val="center"/>
          </w:tcPr>
          <w:p w14:paraId="6E34F6FF"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圖書館</w:t>
            </w:r>
          </w:p>
        </w:tc>
        <w:tc>
          <w:tcPr>
            <w:tcW w:w="3108" w:type="dxa"/>
            <w:tcBorders>
              <w:top w:val="nil"/>
              <w:left w:val="nil"/>
              <w:bottom w:val="single" w:sz="4" w:space="0" w:color="auto"/>
              <w:right w:val="single" w:sz="4" w:space="0" w:color="auto"/>
            </w:tcBorders>
            <w:shd w:val="clear" w:color="auto" w:fill="auto"/>
            <w:noWrap/>
            <w:vAlign w:val="center"/>
          </w:tcPr>
          <w:p w14:paraId="00F48FAC"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https://lib.stust.edu.tw/en</w:t>
            </w:r>
          </w:p>
        </w:tc>
        <w:tc>
          <w:tcPr>
            <w:tcW w:w="8136" w:type="dxa"/>
            <w:tcBorders>
              <w:top w:val="nil"/>
              <w:left w:val="nil"/>
              <w:bottom w:val="single" w:sz="4" w:space="0" w:color="auto"/>
              <w:right w:val="single" w:sz="4" w:space="0" w:color="auto"/>
            </w:tcBorders>
            <w:shd w:val="clear" w:color="auto" w:fill="auto"/>
            <w:noWrap/>
          </w:tcPr>
          <w:p w14:paraId="21B2F3C8" w14:textId="77777777" w:rsidR="00773886" w:rsidRDefault="00773886" w:rsidP="00773886">
            <w:pPr>
              <w:pStyle w:val="Heading1"/>
              <w:shd w:val="clear" w:color="auto" w:fill="FFFFFF"/>
              <w:rPr>
                <w:rFonts w:ascii="Helvetica" w:hAnsi="Helvetica"/>
                <w:color w:val="1B1B1B"/>
                <w:sz w:val="33"/>
                <w:szCs w:val="33"/>
              </w:rPr>
            </w:pPr>
            <w:r>
              <w:rPr>
                <w:rFonts w:ascii="Helvetica" w:hAnsi="Helvetica"/>
                <w:color w:val="1B1B1B"/>
                <w:sz w:val="33"/>
                <w:szCs w:val="33"/>
              </w:rPr>
              <w:t>Introduction</w:t>
            </w:r>
          </w:p>
          <w:tbl>
            <w:tblPr>
              <w:tblW w:w="8685" w:type="dxa"/>
              <w:tblCellMar>
                <w:top w:w="60" w:type="dxa"/>
                <w:left w:w="60" w:type="dxa"/>
                <w:bottom w:w="60" w:type="dxa"/>
                <w:right w:w="60" w:type="dxa"/>
              </w:tblCellMar>
              <w:tblLook w:val="04A0" w:firstRow="1" w:lastRow="0" w:firstColumn="1" w:lastColumn="0" w:noHBand="0" w:noVBand="1"/>
            </w:tblPr>
            <w:tblGrid>
              <w:gridCol w:w="8701"/>
            </w:tblGrid>
            <w:tr w:rsidR="00773886" w14:paraId="2ED712F7"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693EF202" w14:textId="75D94766" w:rsidR="00773886" w:rsidRDefault="00773886" w:rsidP="00773886">
                  <w:pPr>
                    <w:rPr>
                      <w:rFonts w:ascii="Helvetica" w:hAnsi="Helvetica"/>
                      <w:color w:val="555555"/>
                      <w:sz w:val="18"/>
                      <w:szCs w:val="18"/>
                    </w:rPr>
                  </w:pPr>
                  <w:r>
                    <w:rPr>
                      <w:rFonts w:ascii="Helvetica" w:hAnsi="Helvetica"/>
                      <w:color w:val="555555"/>
                      <w:sz w:val="18"/>
                      <w:szCs w:val="18"/>
                    </w:rPr>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3F5DD658" wp14:editId="4B28C34D">
                        <wp:extent cx="262890" cy="262890"/>
                        <wp:effectExtent l="0" t="0" r="3810" b="3810"/>
                        <wp:docPr id="6" name="Picture 6"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r>
                    <w:rPr>
                      <w:rStyle w:val="Strong"/>
                      <w:rFonts w:ascii="Helvetica" w:hAnsi="Helvetica"/>
                      <w:color w:val="555555"/>
                      <w:sz w:val="36"/>
                      <w:szCs w:val="36"/>
                    </w:rPr>
                    <w:t>Purpose</w:t>
                  </w:r>
                </w:p>
              </w:tc>
            </w:tr>
            <w:tr w:rsidR="00773886" w14:paraId="5DE7D839"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0BFF5836" w14:textId="7C36E063" w:rsidR="00773886" w:rsidRDefault="00773886" w:rsidP="00773886">
                  <w:pPr>
                    <w:rPr>
                      <w:rFonts w:ascii="Helvetica" w:hAnsi="Helvetica"/>
                      <w:color w:val="555555"/>
                      <w:sz w:val="18"/>
                      <w:szCs w:val="18"/>
                    </w:rPr>
                  </w:pPr>
                  <w:r>
                    <w:rPr>
                      <w:rFonts w:ascii="Helvetica" w:hAnsi="Helvetica"/>
                      <w:color w:val="555555"/>
                    </w:rPr>
                    <w:t>The mission of our school library is to meet our school educational needs by collecting materials for teaching and study and providing the combination of educational, cultural, information</w:t>
                  </w:r>
                  <w:r w:rsidR="00FD5AA5">
                    <w:rPr>
                      <w:rFonts w:ascii="Helvetica" w:hAnsi="Helvetica"/>
                      <w:color w:val="555555"/>
                    </w:rPr>
                    <w:t>al</w:t>
                  </w:r>
                  <w:r>
                    <w:rPr>
                      <w:rFonts w:ascii="Helvetica" w:hAnsi="Helvetica"/>
                      <w:color w:val="555555"/>
                    </w:rPr>
                    <w:t xml:space="preserve"> and entertainment functions.</w:t>
                  </w:r>
                </w:p>
              </w:tc>
            </w:tr>
            <w:tr w:rsidR="00773886" w14:paraId="2C4E17E3"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225EDCEC" w14:textId="3E7E5768" w:rsidR="00773886" w:rsidRDefault="00773886" w:rsidP="00773886">
                  <w:pPr>
                    <w:rPr>
                      <w:rFonts w:ascii="Helvetica" w:hAnsi="Helvetica"/>
                      <w:color w:val="555555"/>
                      <w:sz w:val="18"/>
                      <w:szCs w:val="18"/>
                    </w:rPr>
                  </w:pPr>
                  <w:r>
                    <w:rPr>
                      <w:rFonts w:ascii="Helvetica" w:hAnsi="Helvetica"/>
                      <w:color w:val="555555"/>
                      <w:sz w:val="18"/>
                      <w:szCs w:val="18"/>
                    </w:rPr>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0DF4B381" wp14:editId="0E731B27">
                        <wp:extent cx="262890" cy="262890"/>
                        <wp:effectExtent l="0" t="0" r="3810" b="3810"/>
                        <wp:docPr id="5" name="Picture 5"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r>
                    <w:rPr>
                      <w:rStyle w:val="Strong"/>
                      <w:rFonts w:ascii="Helvetica" w:hAnsi="Helvetica"/>
                      <w:color w:val="555555"/>
                      <w:sz w:val="36"/>
                      <w:szCs w:val="36"/>
                    </w:rPr>
                    <w:t xml:space="preserve">Brief history of </w:t>
                  </w:r>
                  <w:r w:rsidR="00FD5AA5">
                    <w:rPr>
                      <w:rStyle w:val="Strong"/>
                      <w:rFonts w:ascii="Helvetica" w:hAnsi="Helvetica"/>
                      <w:color w:val="555555"/>
                      <w:sz w:val="36"/>
                      <w:szCs w:val="36"/>
                    </w:rPr>
                    <w:t>M</w:t>
                  </w:r>
                  <w:r>
                    <w:rPr>
                      <w:rStyle w:val="Strong"/>
                      <w:rFonts w:ascii="Helvetica" w:hAnsi="Helvetica"/>
                      <w:color w:val="555555"/>
                      <w:sz w:val="36"/>
                      <w:szCs w:val="36"/>
                    </w:rPr>
                    <w:t>ain Library and Specialized Subject Libraries</w:t>
                  </w:r>
                </w:p>
              </w:tc>
            </w:tr>
            <w:tr w:rsidR="00773886" w14:paraId="1B18B961"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4AF72440" w14:textId="77777777" w:rsidR="00773886" w:rsidRDefault="00773886" w:rsidP="00773886">
                  <w:pPr>
                    <w:rPr>
                      <w:rFonts w:ascii="Helvetica" w:hAnsi="Helvetica"/>
                      <w:color w:val="555555"/>
                      <w:sz w:val="18"/>
                      <w:szCs w:val="18"/>
                    </w:rPr>
                  </w:pPr>
                  <w:r>
                    <w:rPr>
                      <w:rFonts w:ascii="Helvetica" w:hAnsi="Helvetica"/>
                      <w:color w:val="555555"/>
                      <w:sz w:val="18"/>
                      <w:szCs w:val="18"/>
                    </w:rPr>
                    <w:t> </w:t>
                  </w:r>
                </w:p>
                <w:p w14:paraId="06367B5A" w14:textId="0FEC1856" w:rsidR="00773886" w:rsidRDefault="00773886" w:rsidP="00773886">
                  <w:pPr>
                    <w:rPr>
                      <w:rFonts w:ascii="Helvetica" w:hAnsi="Helvetica"/>
                      <w:color w:val="555555"/>
                    </w:rPr>
                  </w:pPr>
                  <w:r>
                    <w:rPr>
                      <w:rFonts w:ascii="Helvetica" w:hAnsi="Helvetica"/>
                      <w:color w:val="555555"/>
                    </w:rPr>
                    <w:t>The main library, located on the third floor of the Electrical Engineering Building, was established on Dec. 15,1969. In February of 1993, the library moved to the second floor of the Business Administration Building and started developing the library automation system project. </w:t>
                  </w:r>
                </w:p>
                <w:p w14:paraId="6F6E4FC4" w14:textId="77777777" w:rsidR="00FD5AA5" w:rsidRDefault="00FD5AA5" w:rsidP="00773886">
                  <w:pPr>
                    <w:rPr>
                      <w:rFonts w:ascii="Helvetica" w:hAnsi="Helvetica"/>
                      <w:color w:val="555555"/>
                      <w:sz w:val="18"/>
                      <w:szCs w:val="18"/>
                    </w:rPr>
                  </w:pPr>
                </w:p>
                <w:p w14:paraId="7326E5D6" w14:textId="4ADD41F4" w:rsidR="00773886" w:rsidRDefault="00773886" w:rsidP="00773886">
                  <w:pPr>
                    <w:rPr>
                      <w:rFonts w:ascii="Helvetica" w:hAnsi="Helvetica"/>
                      <w:color w:val="555555"/>
                      <w:sz w:val="18"/>
                      <w:szCs w:val="18"/>
                    </w:rPr>
                  </w:pPr>
                  <w:r>
                    <w:rPr>
                      <w:rFonts w:ascii="Helvetica" w:hAnsi="Helvetica"/>
                      <w:color w:val="555555"/>
                    </w:rPr>
                    <w:t xml:space="preserve">In March of 1994 the library moved to the </w:t>
                  </w:r>
                  <w:proofErr w:type="spellStart"/>
                  <w:r>
                    <w:rPr>
                      <w:rFonts w:ascii="Helvetica" w:hAnsi="Helvetica"/>
                      <w:color w:val="555555"/>
                    </w:rPr>
                    <w:t>Nien</w:t>
                  </w:r>
                  <w:proofErr w:type="spellEnd"/>
                  <w:r>
                    <w:rPr>
                      <w:rFonts w:ascii="Helvetica" w:hAnsi="Helvetica"/>
                      <w:color w:val="555555"/>
                    </w:rPr>
                    <w:t>-Tzu Building, which had been funded largely through a donation from Mr.</w:t>
                  </w:r>
                  <w:r w:rsidR="00FD5AA5">
                    <w:rPr>
                      <w:rFonts w:ascii="Helvetica" w:hAnsi="Helvetica"/>
                      <w:color w:val="555555"/>
                    </w:rPr>
                    <w:t xml:space="preserve"> </w:t>
                  </w:r>
                  <w:proofErr w:type="spellStart"/>
                  <w:r>
                    <w:rPr>
                      <w:rFonts w:ascii="Helvetica" w:hAnsi="Helvetica"/>
                      <w:color w:val="555555"/>
                    </w:rPr>
                    <w:t>Hsou</w:t>
                  </w:r>
                  <w:proofErr w:type="spellEnd"/>
                  <w:r>
                    <w:rPr>
                      <w:rFonts w:ascii="Helvetica" w:hAnsi="Helvetica"/>
                      <w:color w:val="555555"/>
                    </w:rPr>
                    <w:t>-Chi Wu, who was on the school's board of directors.</w:t>
                  </w:r>
                  <w:r w:rsidR="00FD5AA5">
                    <w:rPr>
                      <w:rFonts w:ascii="Helvetica" w:hAnsi="Helvetica"/>
                      <w:color w:val="555555"/>
                    </w:rPr>
                    <w:t xml:space="preserve"> </w:t>
                  </w:r>
                  <w:r>
                    <w:rPr>
                      <w:rFonts w:ascii="Helvetica" w:hAnsi="Helvetica"/>
                      <w:color w:val="555555"/>
                    </w:rPr>
                    <w:t>The library's space was expanded to 1700 ping,</w:t>
                  </w:r>
                  <w:r w:rsidR="00FD5AA5">
                    <w:rPr>
                      <w:rFonts w:ascii="Helvetica" w:hAnsi="Helvetica"/>
                      <w:color w:val="555555"/>
                    </w:rPr>
                    <w:t xml:space="preserve"> </w:t>
                  </w:r>
                  <w:r>
                    <w:rPr>
                      <w:rFonts w:ascii="Helvetica" w:hAnsi="Helvetica"/>
                      <w:color w:val="555555"/>
                    </w:rPr>
                    <w:t>while specialized subject and research libraries were also established.</w:t>
                  </w:r>
                </w:p>
                <w:p w14:paraId="364C4126" w14:textId="69021113" w:rsidR="00773886" w:rsidRDefault="00773886" w:rsidP="00773886">
                  <w:pPr>
                    <w:rPr>
                      <w:rFonts w:ascii="Helvetica" w:hAnsi="Helvetica"/>
                      <w:color w:val="555555"/>
                      <w:sz w:val="18"/>
                      <w:szCs w:val="18"/>
                    </w:rPr>
                  </w:pPr>
                  <w:r>
                    <w:rPr>
                      <w:rFonts w:ascii="Helvetica" w:hAnsi="Helvetica"/>
                      <w:color w:val="555555"/>
                    </w:rPr>
                    <w:t>In August of 2002, a 13</w:t>
                  </w:r>
                  <w:r w:rsidR="00FD5AA5">
                    <w:rPr>
                      <w:rFonts w:ascii="Helvetica" w:hAnsi="Helvetica"/>
                      <w:color w:val="555555"/>
                    </w:rPr>
                    <w:t>-</w:t>
                  </w:r>
                  <w:r>
                    <w:rPr>
                      <w:rFonts w:ascii="Helvetica" w:hAnsi="Helvetica"/>
                      <w:color w:val="555555"/>
                    </w:rPr>
                    <w:t>floor new "</w:t>
                  </w:r>
                  <w:proofErr w:type="spellStart"/>
                  <w:r>
                    <w:rPr>
                      <w:rFonts w:ascii="Helvetica" w:hAnsi="Helvetica"/>
                      <w:color w:val="555555"/>
                    </w:rPr>
                    <w:t>Hsou</w:t>
                  </w:r>
                  <w:proofErr w:type="spellEnd"/>
                  <w:r>
                    <w:rPr>
                      <w:rFonts w:ascii="Helvetica" w:hAnsi="Helvetica"/>
                      <w:color w:val="555555"/>
                    </w:rPr>
                    <w:t>-Chi Library and Information Building" was built. The library moved to this new building and reopen</w:t>
                  </w:r>
                  <w:r w:rsidR="00FD5AA5">
                    <w:rPr>
                      <w:rFonts w:ascii="Helvetica" w:hAnsi="Helvetica"/>
                      <w:color w:val="555555"/>
                    </w:rPr>
                    <w:t>ed</w:t>
                  </w:r>
                  <w:r>
                    <w:rPr>
                      <w:rFonts w:ascii="Helvetica" w:hAnsi="Helvetica"/>
                      <w:color w:val="555555"/>
                    </w:rPr>
                    <w:t xml:space="preserve"> in Sept. 2004.</w:t>
                  </w:r>
                </w:p>
                <w:p w14:paraId="266C12C4" w14:textId="77777777" w:rsidR="00773886" w:rsidRDefault="00773886" w:rsidP="00773886">
                  <w:pPr>
                    <w:rPr>
                      <w:rFonts w:ascii="Helvetica" w:hAnsi="Helvetica"/>
                      <w:color w:val="555555"/>
                      <w:sz w:val="18"/>
                      <w:szCs w:val="18"/>
                    </w:rPr>
                  </w:pPr>
                  <w:r>
                    <w:rPr>
                      <w:rFonts w:ascii="Helvetica" w:hAnsi="Helvetica"/>
                      <w:color w:val="555555"/>
                      <w:sz w:val="18"/>
                      <w:szCs w:val="18"/>
                    </w:rPr>
                    <w:t> </w:t>
                  </w:r>
                </w:p>
              </w:tc>
            </w:tr>
            <w:tr w:rsidR="00773886" w14:paraId="0EFE739E"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1E8C7F5A" w14:textId="3B8062AF" w:rsidR="00773886" w:rsidRDefault="00773886" w:rsidP="00773886">
                  <w:pPr>
                    <w:rPr>
                      <w:rFonts w:ascii="Helvetica" w:hAnsi="Helvetica"/>
                      <w:color w:val="555555"/>
                      <w:sz w:val="18"/>
                      <w:szCs w:val="18"/>
                    </w:rPr>
                  </w:pPr>
                  <w:r>
                    <w:rPr>
                      <w:rFonts w:ascii="Helvetica" w:hAnsi="Helvetica"/>
                      <w:color w:val="555555"/>
                      <w:sz w:val="18"/>
                      <w:szCs w:val="18"/>
                    </w:rPr>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7F9724EA" wp14:editId="54D99D9D">
                        <wp:extent cx="262890" cy="262890"/>
                        <wp:effectExtent l="0" t="0" r="3810" b="3810"/>
                        <wp:docPr id="4" name="Picture 4"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r>
                    <w:rPr>
                      <w:rStyle w:val="Strong"/>
                      <w:rFonts w:ascii="Helvetica" w:hAnsi="Helvetica"/>
                      <w:color w:val="555555"/>
                      <w:sz w:val="36"/>
                      <w:szCs w:val="36"/>
                    </w:rPr>
                    <w:t>Library building</w:t>
                  </w:r>
                </w:p>
              </w:tc>
            </w:tr>
            <w:tr w:rsidR="00773886" w14:paraId="4DD87114"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52A638A8" w14:textId="77777777" w:rsidR="00773886" w:rsidRDefault="00773886" w:rsidP="00773886">
                  <w:pPr>
                    <w:rPr>
                      <w:rFonts w:ascii="Helvetica" w:hAnsi="Helvetica"/>
                      <w:color w:val="555555"/>
                      <w:sz w:val="18"/>
                      <w:szCs w:val="18"/>
                    </w:rPr>
                  </w:pPr>
                  <w:r>
                    <w:rPr>
                      <w:rFonts w:ascii="Helvetica" w:hAnsi="Helvetica"/>
                      <w:color w:val="555555"/>
                      <w:sz w:val="18"/>
                      <w:szCs w:val="18"/>
                    </w:rPr>
                    <w:t> </w:t>
                  </w:r>
                  <w:r>
                    <w:rPr>
                      <w:rFonts w:ascii="Helvetica" w:hAnsi="Helvetica"/>
                      <w:color w:val="555555"/>
                    </w:rPr>
                    <w:t>The Library is located on the first floor and on the seventh to twelfth floors</w:t>
                  </w:r>
                </w:p>
              </w:tc>
            </w:tr>
            <w:tr w:rsidR="00773886" w14:paraId="02F93066"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0376E343" w14:textId="5E66B6BE" w:rsidR="00773886" w:rsidRDefault="00773886" w:rsidP="00773886">
                  <w:pPr>
                    <w:rPr>
                      <w:rFonts w:ascii="Helvetica" w:hAnsi="Helvetica"/>
                      <w:color w:val="555555"/>
                      <w:sz w:val="18"/>
                      <w:szCs w:val="18"/>
                    </w:rPr>
                  </w:pPr>
                  <w:r>
                    <w:rPr>
                      <w:rFonts w:ascii="Helvetica" w:hAnsi="Helvetica"/>
                      <w:color w:val="555555"/>
                      <w:sz w:val="18"/>
                      <w:szCs w:val="18"/>
                    </w:rPr>
                    <w:lastRenderedPageBreak/>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64702908" wp14:editId="401E1DB6">
                        <wp:extent cx="262890" cy="262890"/>
                        <wp:effectExtent l="0" t="0" r="3810" b="3810"/>
                        <wp:docPr id="3" name="Picture 3"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r>
                    <w:rPr>
                      <w:rStyle w:val="Strong"/>
                      <w:rFonts w:ascii="Helvetica" w:hAnsi="Helvetica"/>
                      <w:color w:val="555555"/>
                      <w:sz w:val="36"/>
                      <w:szCs w:val="36"/>
                    </w:rPr>
                    <w:t>Installation of Library Automation</w:t>
                  </w:r>
                </w:p>
              </w:tc>
            </w:tr>
            <w:tr w:rsidR="00773886" w14:paraId="6721F44F"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2CC26F3B" w14:textId="77777777" w:rsidR="00773886" w:rsidRDefault="00773886" w:rsidP="00773886">
                  <w:pPr>
                    <w:rPr>
                      <w:rFonts w:ascii="Helvetica" w:hAnsi="Helvetica"/>
                      <w:color w:val="555555"/>
                      <w:sz w:val="18"/>
                      <w:szCs w:val="18"/>
                    </w:rPr>
                  </w:pPr>
                  <w:r>
                    <w:rPr>
                      <w:rFonts w:ascii="Helvetica" w:hAnsi="Helvetica"/>
                      <w:color w:val="555555"/>
                      <w:sz w:val="18"/>
                      <w:szCs w:val="18"/>
                    </w:rPr>
                    <w:t> </w:t>
                  </w:r>
                </w:p>
                <w:tbl>
                  <w:tblPr>
                    <w:tblW w:w="8565" w:type="dxa"/>
                    <w:tblCellMar>
                      <w:top w:w="60" w:type="dxa"/>
                      <w:left w:w="60" w:type="dxa"/>
                      <w:bottom w:w="60" w:type="dxa"/>
                      <w:right w:w="60" w:type="dxa"/>
                    </w:tblCellMar>
                    <w:tblLook w:val="04A0" w:firstRow="1" w:lastRow="0" w:firstColumn="1" w:lastColumn="0" w:noHBand="0" w:noVBand="1"/>
                  </w:tblPr>
                  <w:tblGrid>
                    <w:gridCol w:w="8565"/>
                  </w:tblGrid>
                  <w:tr w:rsidR="00773886" w14:paraId="26C8E773"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3A31EA6D" w14:textId="77777777" w:rsidR="00773886" w:rsidRDefault="00773886" w:rsidP="00773886">
                        <w:r>
                          <w:t> </w:t>
                        </w:r>
                      </w:p>
                      <w:p w14:paraId="27FB26B9" w14:textId="3D179D84" w:rsidR="00773886" w:rsidRDefault="00773886" w:rsidP="00773886">
                        <w:r>
                          <w:t>(1)</w:t>
                        </w:r>
                        <w:r>
                          <w:br/>
                          <w:t xml:space="preserve">In Feb. of 1993, the development of the library automation system </w:t>
                        </w:r>
                        <w:r w:rsidR="00FD5AA5">
                          <w:t>began</w:t>
                        </w:r>
                        <w:r>
                          <w:t>. The library automation systems include: library cataloging and classification system, circulation system, and Online Public Access Cataloging.</w:t>
                        </w:r>
                      </w:p>
                      <w:p w14:paraId="690959DA" w14:textId="77777777" w:rsidR="00773886" w:rsidRDefault="00773886" w:rsidP="00773886">
                        <w:r>
                          <w:t> </w:t>
                        </w:r>
                      </w:p>
                    </w:tc>
                  </w:tr>
                  <w:tr w:rsidR="00773886" w14:paraId="600B33BD"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0463E5CC" w14:textId="77777777" w:rsidR="00773886" w:rsidRDefault="00773886" w:rsidP="00773886">
                        <w:r>
                          <w:t> </w:t>
                        </w:r>
                      </w:p>
                      <w:p w14:paraId="07736D5F" w14:textId="77777777" w:rsidR="00773886" w:rsidRDefault="00773886" w:rsidP="00773886">
                        <w:r>
                          <w:t>(2)</w:t>
                        </w:r>
                      </w:p>
                      <w:p w14:paraId="72379A12" w14:textId="37862C70" w:rsidR="00773886" w:rsidRDefault="00773886" w:rsidP="00773886">
                        <w:r>
                          <w:t>In Oct. of 1993, our school finished the first phase of the campus computer networ</w:t>
                        </w:r>
                        <w:r w:rsidR="00FD5AA5">
                          <w:t>k, and</w:t>
                        </w:r>
                        <w:r>
                          <w:t xml:space="preserve"> the library is one of the most important databases on the network. Those specialized subject libraries which are connected to the campus network can reach the unified catalog in the school by access to the main library bibliographic information.</w:t>
                        </w:r>
                      </w:p>
                      <w:p w14:paraId="5A1E8618" w14:textId="77777777" w:rsidR="00773886" w:rsidRDefault="00773886" w:rsidP="00773886">
                        <w:r>
                          <w:t> </w:t>
                        </w:r>
                      </w:p>
                    </w:tc>
                  </w:tr>
                  <w:tr w:rsidR="00773886" w14:paraId="4A070571"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28CCBE84" w14:textId="77777777" w:rsidR="00773886" w:rsidRDefault="00773886" w:rsidP="00773886">
                        <w:r>
                          <w:t> </w:t>
                        </w:r>
                      </w:p>
                      <w:p w14:paraId="51B59429" w14:textId="77777777" w:rsidR="00773886" w:rsidRDefault="00773886" w:rsidP="00773886">
                        <w:r>
                          <w:t>(3)</w:t>
                        </w:r>
                      </w:p>
                      <w:p w14:paraId="3E01CA4D" w14:textId="54C2BE5A" w:rsidR="00773886" w:rsidRDefault="00773886" w:rsidP="00773886">
                        <w:r>
                          <w:t>In Oct. of 1993, "Index to Chinese Periodical Literature"</w:t>
                        </w:r>
                        <w:r w:rsidR="00FD5AA5">
                          <w:t xml:space="preserve"> </w:t>
                        </w:r>
                        <w:r>
                          <w:t>CD-ROM database was added.</w:t>
                        </w:r>
                      </w:p>
                      <w:p w14:paraId="65BACAE8" w14:textId="77777777" w:rsidR="00773886" w:rsidRDefault="00773886" w:rsidP="00773886">
                        <w:r>
                          <w:t> </w:t>
                        </w:r>
                      </w:p>
                    </w:tc>
                  </w:tr>
                  <w:tr w:rsidR="00773886" w14:paraId="125C6410"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0A688DC1" w14:textId="77777777" w:rsidR="00773886" w:rsidRDefault="00773886" w:rsidP="00773886">
                        <w:r>
                          <w:t> </w:t>
                        </w:r>
                      </w:p>
                      <w:p w14:paraId="6812E673" w14:textId="77777777" w:rsidR="00773886" w:rsidRDefault="00773886" w:rsidP="00773886">
                        <w:r>
                          <w:t>(4)</w:t>
                        </w:r>
                      </w:p>
                      <w:p w14:paraId="381FB29A" w14:textId="77777777" w:rsidR="00773886" w:rsidRDefault="00773886" w:rsidP="00773886">
                        <w:r>
                          <w:t xml:space="preserve">In Oct. of 1993, the library computer network was connected to the </w:t>
                        </w:r>
                        <w:proofErr w:type="spellStart"/>
                        <w:r>
                          <w:t>TANet</w:t>
                        </w:r>
                        <w:proofErr w:type="spellEnd"/>
                        <w:r>
                          <w:t xml:space="preserve"> and Internet.</w:t>
                        </w:r>
                      </w:p>
                      <w:p w14:paraId="33139C35" w14:textId="77777777" w:rsidR="00773886" w:rsidRDefault="00773886" w:rsidP="00773886">
                        <w:r>
                          <w:t> </w:t>
                        </w:r>
                      </w:p>
                    </w:tc>
                  </w:tr>
                  <w:tr w:rsidR="00773886" w14:paraId="678EBDD2"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7D77863C" w14:textId="77777777" w:rsidR="00773886" w:rsidRDefault="00773886" w:rsidP="00773886">
                        <w:r>
                          <w:t> </w:t>
                        </w:r>
                      </w:p>
                      <w:p w14:paraId="6D65B67D" w14:textId="77777777" w:rsidR="00773886" w:rsidRDefault="00773886" w:rsidP="00773886">
                        <w:r>
                          <w:t>(5)</w:t>
                        </w:r>
                      </w:p>
                      <w:p w14:paraId="7216BBA3" w14:textId="77777777" w:rsidR="00773886" w:rsidRDefault="00773886" w:rsidP="00773886">
                        <w:r>
                          <w:lastRenderedPageBreak/>
                          <w:t xml:space="preserve">In March of 1994, the main library moved to the </w:t>
                        </w:r>
                        <w:proofErr w:type="spellStart"/>
                        <w:r>
                          <w:t>Nien-tze</w:t>
                        </w:r>
                        <w:proofErr w:type="spellEnd"/>
                        <w:r>
                          <w:t xml:space="preserve"> building. Since then, the library security system and the checkpoint gate started functioning.</w:t>
                        </w:r>
                      </w:p>
                      <w:p w14:paraId="6D296183" w14:textId="77777777" w:rsidR="00773886" w:rsidRDefault="00773886" w:rsidP="00773886">
                        <w:r>
                          <w:t> </w:t>
                        </w:r>
                      </w:p>
                    </w:tc>
                  </w:tr>
                  <w:tr w:rsidR="00773886" w14:paraId="38152379"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6A151C65" w14:textId="77777777" w:rsidR="00773886" w:rsidRDefault="00773886" w:rsidP="00773886">
                        <w:r>
                          <w:lastRenderedPageBreak/>
                          <w:t> </w:t>
                        </w:r>
                      </w:p>
                      <w:p w14:paraId="46EF393D" w14:textId="77777777" w:rsidR="00773886" w:rsidRDefault="00773886" w:rsidP="00773886">
                        <w:r>
                          <w:t>(6)</w:t>
                        </w:r>
                      </w:p>
                      <w:p w14:paraId="6273BE3D" w14:textId="4E0D75B6" w:rsidR="00773886" w:rsidRDefault="00773886" w:rsidP="00773886">
                        <w:r>
                          <w:t>In May of 1994, the local area network in the library building was finished.</w:t>
                        </w:r>
                      </w:p>
                      <w:p w14:paraId="0D560547" w14:textId="77777777" w:rsidR="00773886" w:rsidRDefault="00773886" w:rsidP="00773886">
                        <w:r>
                          <w:t> </w:t>
                        </w:r>
                      </w:p>
                    </w:tc>
                  </w:tr>
                  <w:tr w:rsidR="00773886" w14:paraId="1CDA2EE0"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1DFEB904" w14:textId="77777777" w:rsidR="00773886" w:rsidRDefault="00773886" w:rsidP="00773886">
                        <w:r>
                          <w:t> </w:t>
                        </w:r>
                      </w:p>
                      <w:p w14:paraId="500CA30C" w14:textId="77777777" w:rsidR="00773886" w:rsidRDefault="00773886" w:rsidP="00773886">
                        <w:r>
                          <w:t>(7)</w:t>
                        </w:r>
                      </w:p>
                      <w:p w14:paraId="0FD7DFF9" w14:textId="6F4554B3" w:rsidR="00773886" w:rsidRDefault="00773886" w:rsidP="00773886">
                        <w:r>
                          <w:t>In May of 1994,"The Data Bank Review"</w:t>
                        </w:r>
                        <w:r w:rsidR="00FD5AA5">
                          <w:t xml:space="preserve"> </w:t>
                        </w:r>
                        <w:r>
                          <w:t>database was added to the library.</w:t>
                        </w:r>
                      </w:p>
                      <w:p w14:paraId="67B81A69" w14:textId="77777777" w:rsidR="00773886" w:rsidRDefault="00773886" w:rsidP="00773886">
                        <w:r>
                          <w:t> </w:t>
                        </w:r>
                      </w:p>
                    </w:tc>
                  </w:tr>
                  <w:tr w:rsidR="00773886" w14:paraId="61AC0DBE"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7944FD18" w14:textId="77777777" w:rsidR="00773886" w:rsidRDefault="00773886" w:rsidP="00773886">
                        <w:r>
                          <w:t> </w:t>
                        </w:r>
                      </w:p>
                      <w:p w14:paraId="66AE8AFC" w14:textId="77777777" w:rsidR="00773886" w:rsidRDefault="00773886" w:rsidP="00773886">
                        <w:r>
                          <w:t>(8)</w:t>
                        </w:r>
                      </w:p>
                      <w:p w14:paraId="5116DCC2" w14:textId="73561BE9" w:rsidR="00773886" w:rsidRDefault="00773886" w:rsidP="00773886">
                        <w:r>
                          <w:t>In Sept. of 1994, "Peterson's college database</w:t>
                        </w:r>
                        <w:r w:rsidR="00FD5AA5">
                          <w:t>,</w:t>
                        </w:r>
                        <w:proofErr w:type="gramStart"/>
                        <w:r>
                          <w:t xml:space="preserve">" </w:t>
                        </w:r>
                        <w:r w:rsidR="00FD5AA5">
                          <w:t xml:space="preserve"> </w:t>
                        </w:r>
                        <w:r>
                          <w:t>"</w:t>
                        </w:r>
                        <w:proofErr w:type="gramEnd"/>
                        <w:r>
                          <w:t xml:space="preserve">Peterson's </w:t>
                        </w:r>
                        <w:proofErr w:type="spellStart"/>
                        <w:r>
                          <w:t>gradeline</w:t>
                        </w:r>
                        <w:proofErr w:type="spellEnd"/>
                        <w:r w:rsidR="00FD5AA5">
                          <w:t>,”</w:t>
                        </w:r>
                        <w:r>
                          <w:t xml:space="preserve"> "MARS on CD-ROM </w:t>
                        </w:r>
                        <w:r w:rsidR="00FD5AA5">
                          <w:t>,</w:t>
                        </w:r>
                        <w:r>
                          <w:t>" and almost one hundred pieces of computerized multimedia CD-ROM</w:t>
                        </w:r>
                        <w:r w:rsidR="00FD5AA5">
                          <w:t>s</w:t>
                        </w:r>
                        <w:r>
                          <w:t xml:space="preserve"> were added.</w:t>
                        </w:r>
                      </w:p>
                      <w:p w14:paraId="751FD7F0" w14:textId="77777777" w:rsidR="00773886" w:rsidRDefault="00773886" w:rsidP="00773886">
                        <w:r>
                          <w:t> </w:t>
                        </w:r>
                      </w:p>
                    </w:tc>
                  </w:tr>
                  <w:tr w:rsidR="00773886" w14:paraId="08FF0EC2"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20982018" w14:textId="77777777" w:rsidR="00773886" w:rsidRDefault="00773886" w:rsidP="00773886">
                        <w:r>
                          <w:t> </w:t>
                        </w:r>
                      </w:p>
                      <w:p w14:paraId="07140C0B" w14:textId="77777777" w:rsidR="00773886" w:rsidRDefault="00773886" w:rsidP="00773886">
                        <w:r>
                          <w:t>(9)</w:t>
                        </w:r>
                      </w:p>
                      <w:p w14:paraId="271EB4E0" w14:textId="4979BBA5" w:rsidR="00773886" w:rsidRDefault="00773886" w:rsidP="00773886">
                        <w:r>
                          <w:t>In Oct. 1994, the second phase campus computer network was finished. Since then, all of the specialized subjects and research libraries in the school could be connected to the main library through the campus computer network.</w:t>
                        </w:r>
                      </w:p>
                      <w:p w14:paraId="600DB5A9" w14:textId="77777777" w:rsidR="00773886" w:rsidRDefault="00773886" w:rsidP="00773886">
                        <w:r>
                          <w:t> </w:t>
                        </w:r>
                      </w:p>
                    </w:tc>
                  </w:tr>
                  <w:tr w:rsidR="00773886" w14:paraId="4E7DBFC3"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3BE5CD58" w14:textId="77777777" w:rsidR="00773886" w:rsidRDefault="00773886" w:rsidP="00773886">
                        <w:r>
                          <w:t> </w:t>
                        </w:r>
                      </w:p>
                      <w:p w14:paraId="7A036A87" w14:textId="77777777" w:rsidR="00773886" w:rsidRDefault="00773886" w:rsidP="00773886">
                        <w:r>
                          <w:t>(10)</w:t>
                        </w:r>
                      </w:p>
                      <w:p w14:paraId="701ABAC5" w14:textId="77777777" w:rsidR="00773886" w:rsidRDefault="00773886" w:rsidP="00773886">
                        <w:r>
                          <w:t xml:space="preserve">In June 1999, the library upgraded its automation system by using windows interface, which included Acquisition, Cataloging, Circulation, Periodical, OPAC and </w:t>
                        </w:r>
                        <w:proofErr w:type="spellStart"/>
                        <w:r>
                          <w:t>WebPAC</w:t>
                        </w:r>
                        <w:proofErr w:type="spellEnd"/>
                        <w:r>
                          <w:t xml:space="preserve"> modules. Furthermore, in order to get access to the multimedia materials more </w:t>
                        </w:r>
                        <w:r>
                          <w:lastRenderedPageBreak/>
                          <w:t xml:space="preserve">conveniently by using computer and networking, the library built up a MOD (Multimedia </w:t>
                        </w:r>
                        <w:proofErr w:type="gramStart"/>
                        <w:r>
                          <w:t>On</w:t>
                        </w:r>
                        <w:proofErr w:type="gramEnd"/>
                        <w:r>
                          <w:t xml:space="preserve"> Demand) system.</w:t>
                        </w:r>
                      </w:p>
                      <w:p w14:paraId="4C7C0FFA" w14:textId="77777777" w:rsidR="00773886" w:rsidRDefault="00773886" w:rsidP="00773886">
                        <w:r>
                          <w:t> </w:t>
                        </w:r>
                      </w:p>
                    </w:tc>
                  </w:tr>
                  <w:tr w:rsidR="00773886" w14:paraId="14929D54"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493282CB" w14:textId="77777777" w:rsidR="00773886" w:rsidRDefault="00773886" w:rsidP="00773886">
                        <w:r>
                          <w:lastRenderedPageBreak/>
                          <w:t> </w:t>
                        </w:r>
                      </w:p>
                      <w:p w14:paraId="31D06F40" w14:textId="77777777" w:rsidR="00773886" w:rsidRDefault="00773886" w:rsidP="00773886">
                        <w:r>
                          <w:t>(11)</w:t>
                        </w:r>
                      </w:p>
                      <w:p w14:paraId="2448CB5C" w14:textId="77777777" w:rsidR="00773886" w:rsidRDefault="00773886" w:rsidP="00773886">
                        <w:r>
                          <w:t>The library is working on the unite computer user interface for easy access to the multiple materials of the collections.</w:t>
                        </w:r>
                      </w:p>
                      <w:p w14:paraId="17AE4B7C" w14:textId="77777777" w:rsidR="00773886" w:rsidRDefault="00773886" w:rsidP="00773886">
                        <w:r>
                          <w:t> </w:t>
                        </w:r>
                      </w:p>
                    </w:tc>
                  </w:tr>
                  <w:tr w:rsidR="00773886" w14:paraId="73DBE1FB"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57AA6BB7" w14:textId="77777777" w:rsidR="00773886" w:rsidRDefault="00773886" w:rsidP="00773886">
                        <w:r>
                          <w:t> </w:t>
                        </w:r>
                      </w:p>
                      <w:p w14:paraId="3FF34145" w14:textId="77777777" w:rsidR="00773886" w:rsidRDefault="00773886" w:rsidP="00773886">
                        <w:r>
                          <w:t>(12)</w:t>
                        </w:r>
                      </w:p>
                      <w:p w14:paraId="721BBC38" w14:textId="77777777" w:rsidR="00773886" w:rsidRDefault="00773886" w:rsidP="00773886">
                        <w:r>
                          <w:t>In January 2001, the library provided many very important electronic databases. For example: IEL, ABI/INFORM, EI Village, MLA and so on.</w:t>
                        </w:r>
                      </w:p>
                      <w:p w14:paraId="2D10AD7A" w14:textId="77777777" w:rsidR="00773886" w:rsidRDefault="00773886" w:rsidP="00773886">
                        <w:r>
                          <w:t> </w:t>
                        </w:r>
                      </w:p>
                    </w:tc>
                  </w:tr>
                  <w:tr w:rsidR="00773886" w14:paraId="4BB465CD"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55795105" w14:textId="77777777" w:rsidR="00773886" w:rsidRDefault="00773886" w:rsidP="00773886">
                        <w:r>
                          <w:t> </w:t>
                        </w:r>
                      </w:p>
                      <w:p w14:paraId="2A2609F4" w14:textId="77777777" w:rsidR="00773886" w:rsidRDefault="00773886" w:rsidP="00773886">
                        <w:r>
                          <w:t>(13)</w:t>
                        </w:r>
                      </w:p>
                      <w:p w14:paraId="1058A704" w14:textId="4BB97C31" w:rsidR="00773886" w:rsidRDefault="00773886" w:rsidP="00773886">
                        <w:r>
                          <w:t>In 2003,</w:t>
                        </w:r>
                        <w:r w:rsidR="00FD5AA5">
                          <w:t xml:space="preserve"> </w:t>
                        </w:r>
                        <w:r>
                          <w:t xml:space="preserve">the library added </w:t>
                        </w:r>
                        <w:r w:rsidR="00FD5AA5">
                          <w:t>numerous</w:t>
                        </w:r>
                        <w:r>
                          <w:t xml:space="preserve"> electronic databases such as SDOS</w:t>
                        </w:r>
                        <w:r w:rsidR="00FD5AA5">
                          <w:t xml:space="preserve">, </w:t>
                        </w:r>
                        <w:r>
                          <w:t>LEXIS NEXIS Academic</w:t>
                        </w:r>
                        <w:r w:rsidR="00FD5AA5">
                          <w:rPr>
                            <w:rFonts w:hint="eastAsia"/>
                          </w:rPr>
                          <w:t>,</w:t>
                        </w:r>
                        <w:r>
                          <w:t xml:space="preserve"> S&amp;P’s </w:t>
                        </w:r>
                        <w:proofErr w:type="spellStart"/>
                        <w:r>
                          <w:t>Compusta</w:t>
                        </w:r>
                        <w:r w:rsidR="00FD5AA5">
                          <w:t>t</w:t>
                        </w:r>
                        <w:proofErr w:type="spellEnd"/>
                        <w:r w:rsidR="00FD5AA5">
                          <w:t xml:space="preserve">, </w:t>
                        </w:r>
                        <w:r>
                          <w:t>EBSCOhost ASP</w:t>
                        </w:r>
                        <w:r w:rsidR="00FD5AA5">
                          <w:t xml:space="preserve">, </w:t>
                        </w:r>
                        <w:r>
                          <w:t xml:space="preserve">JCR and </w:t>
                        </w:r>
                        <w:r w:rsidR="00FD5AA5">
                          <w:t>others.</w:t>
                        </w:r>
                      </w:p>
                      <w:p w14:paraId="340C01F8" w14:textId="77777777" w:rsidR="00773886" w:rsidRDefault="00773886" w:rsidP="00773886">
                        <w:r>
                          <w:t> </w:t>
                        </w:r>
                      </w:p>
                    </w:tc>
                  </w:tr>
                  <w:tr w:rsidR="00773886" w14:paraId="5DF5130E"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62B25A17" w14:textId="77777777" w:rsidR="00773886" w:rsidRDefault="00773886" w:rsidP="00773886">
                        <w:r>
                          <w:t> </w:t>
                        </w:r>
                      </w:p>
                      <w:p w14:paraId="6F36FE6B" w14:textId="77777777" w:rsidR="00773886" w:rsidRDefault="00773886" w:rsidP="00773886">
                        <w:r>
                          <w:t>(14)</w:t>
                        </w:r>
                      </w:p>
                      <w:p w14:paraId="2BCB3573" w14:textId="25DC7574" w:rsidR="00773886" w:rsidRDefault="00773886" w:rsidP="00773886">
                        <w:r>
                          <w:t xml:space="preserve">In 2003, more than 13000 volumes of E-books </w:t>
                        </w:r>
                        <w:r w:rsidR="00FD5AA5">
                          <w:t xml:space="preserve">were </w:t>
                        </w:r>
                        <w:r>
                          <w:t>added to library holdings.</w:t>
                        </w:r>
                      </w:p>
                      <w:p w14:paraId="2DCE49E1" w14:textId="77777777" w:rsidR="00773886" w:rsidRDefault="00773886" w:rsidP="00773886">
                        <w:r>
                          <w:t> </w:t>
                        </w:r>
                      </w:p>
                    </w:tc>
                  </w:tr>
                  <w:tr w:rsidR="00773886" w14:paraId="77A8436A"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1DE8E385" w14:textId="77777777" w:rsidR="00773886" w:rsidRDefault="00773886" w:rsidP="00773886">
                        <w:r>
                          <w:t> </w:t>
                        </w:r>
                      </w:p>
                      <w:p w14:paraId="0A6D1A38" w14:textId="77777777" w:rsidR="00773886" w:rsidRDefault="00773886" w:rsidP="00773886">
                        <w:r>
                          <w:t>(15)</w:t>
                        </w:r>
                      </w:p>
                      <w:p w14:paraId="169392F7" w14:textId="77777777" w:rsidR="00773886" w:rsidRDefault="00773886" w:rsidP="00773886">
                        <w:r>
                          <w:t xml:space="preserve">In September 2004, the main library moved to the </w:t>
                        </w:r>
                        <w:proofErr w:type="spellStart"/>
                        <w:r>
                          <w:t>Hsou</w:t>
                        </w:r>
                        <w:proofErr w:type="spellEnd"/>
                        <w:r>
                          <w:t>-Chi Library and Information Building and enlarged the Multimedia Area as one and a half floors.</w:t>
                        </w:r>
                      </w:p>
                      <w:p w14:paraId="3679BF2F" w14:textId="77777777" w:rsidR="00773886" w:rsidRDefault="00773886" w:rsidP="00773886">
                        <w:r>
                          <w:t> </w:t>
                        </w:r>
                      </w:p>
                    </w:tc>
                  </w:tr>
                </w:tbl>
                <w:p w14:paraId="0D2F3571" w14:textId="77777777" w:rsidR="00773886" w:rsidRDefault="00773886" w:rsidP="00773886">
                  <w:pPr>
                    <w:rPr>
                      <w:rFonts w:ascii="Helvetica" w:hAnsi="Helvetica"/>
                      <w:color w:val="555555"/>
                      <w:sz w:val="18"/>
                      <w:szCs w:val="18"/>
                    </w:rPr>
                  </w:pPr>
                </w:p>
              </w:tc>
            </w:tr>
            <w:tr w:rsidR="00773886" w14:paraId="36C08461"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1CA666C0" w14:textId="58E3F4EE" w:rsidR="00773886" w:rsidRDefault="00773886" w:rsidP="00773886">
                  <w:pPr>
                    <w:rPr>
                      <w:rFonts w:ascii="Helvetica" w:hAnsi="Helvetica"/>
                      <w:color w:val="555555"/>
                      <w:sz w:val="18"/>
                      <w:szCs w:val="18"/>
                    </w:rPr>
                  </w:pPr>
                  <w:r>
                    <w:rPr>
                      <w:rFonts w:ascii="Helvetica" w:hAnsi="Helvetica"/>
                      <w:color w:val="555555"/>
                      <w:sz w:val="18"/>
                      <w:szCs w:val="18"/>
                    </w:rPr>
                    <w:lastRenderedPageBreak/>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3DE2F3D8" wp14:editId="07D03092">
                        <wp:extent cx="262890" cy="262890"/>
                        <wp:effectExtent l="0" t="0" r="3810" b="3810"/>
                        <wp:docPr id="2" name="Picture 2"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roofErr w:type="spellStart"/>
                  <w:r>
                    <w:rPr>
                      <w:rStyle w:val="Strong"/>
                      <w:rFonts w:ascii="Helvetica" w:hAnsi="Helvetica"/>
                      <w:color w:val="555555"/>
                      <w:sz w:val="36"/>
                      <w:szCs w:val="36"/>
                    </w:rPr>
                    <w:t>Speciality</w:t>
                  </w:r>
                  <w:proofErr w:type="spellEnd"/>
                </w:p>
              </w:tc>
            </w:tr>
            <w:tr w:rsidR="00773886" w14:paraId="158617FF"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12A352A9" w14:textId="77777777" w:rsidR="00773886" w:rsidRDefault="00773886" w:rsidP="00773886">
                  <w:pPr>
                    <w:rPr>
                      <w:rFonts w:ascii="Helvetica" w:hAnsi="Helvetica"/>
                      <w:color w:val="555555"/>
                      <w:sz w:val="18"/>
                      <w:szCs w:val="18"/>
                    </w:rPr>
                  </w:pPr>
                </w:p>
                <w:tbl>
                  <w:tblPr>
                    <w:tblW w:w="8565" w:type="dxa"/>
                    <w:tblCellMar>
                      <w:top w:w="60" w:type="dxa"/>
                      <w:left w:w="60" w:type="dxa"/>
                      <w:bottom w:w="60" w:type="dxa"/>
                      <w:right w:w="60" w:type="dxa"/>
                    </w:tblCellMar>
                    <w:tblLook w:val="04A0" w:firstRow="1" w:lastRow="0" w:firstColumn="1" w:lastColumn="0" w:noHBand="0" w:noVBand="1"/>
                  </w:tblPr>
                  <w:tblGrid>
                    <w:gridCol w:w="8565"/>
                  </w:tblGrid>
                  <w:tr w:rsidR="00773886" w14:paraId="268CE282"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1EA6D392" w14:textId="77777777" w:rsidR="00773886" w:rsidRDefault="00773886" w:rsidP="00773886">
                        <w:r>
                          <w:t> </w:t>
                        </w:r>
                      </w:p>
                      <w:p w14:paraId="010F4808" w14:textId="77777777" w:rsidR="00773886" w:rsidRDefault="00773886" w:rsidP="00773886">
                        <w:r>
                          <w:t>A.</w:t>
                        </w:r>
                      </w:p>
                      <w:p w14:paraId="424B1307" w14:textId="77777777" w:rsidR="00773886" w:rsidRDefault="00773886" w:rsidP="00773886">
                        <w:r>
                          <w:t>Library Automation: Such as Library Automation system, checkpoint gate system, and Library building security system.</w:t>
                        </w:r>
                      </w:p>
                      <w:p w14:paraId="5525CF41" w14:textId="77777777" w:rsidR="00773886" w:rsidRDefault="00773886" w:rsidP="00773886">
                        <w:r>
                          <w:t> </w:t>
                        </w:r>
                      </w:p>
                    </w:tc>
                  </w:tr>
                  <w:tr w:rsidR="00773886" w14:paraId="4972775D"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05DA4C4E" w14:textId="77777777" w:rsidR="00773886" w:rsidRDefault="00773886" w:rsidP="00773886">
                        <w:r>
                          <w:t> </w:t>
                        </w:r>
                      </w:p>
                      <w:p w14:paraId="22ADECDB" w14:textId="77777777" w:rsidR="00773886" w:rsidRDefault="00773886" w:rsidP="00773886">
                        <w:r>
                          <w:t>B.</w:t>
                        </w:r>
                      </w:p>
                      <w:p w14:paraId="056460F5" w14:textId="22EBE8E4" w:rsidR="00773886" w:rsidRDefault="00773886" w:rsidP="00773886">
                        <w:r>
                          <w:t xml:space="preserve">Library networking: All of the specialized subjects and research libraries in the school </w:t>
                        </w:r>
                        <w:r w:rsidR="00FD5AA5">
                          <w:t>can</w:t>
                        </w:r>
                        <w:r>
                          <w:t xml:space="preserve"> be connected to the main library through the campus computer network. Library users also can get access to our library online databases, Multimedia </w:t>
                        </w:r>
                        <w:proofErr w:type="gramStart"/>
                        <w:r>
                          <w:t>On</w:t>
                        </w:r>
                        <w:proofErr w:type="gramEnd"/>
                        <w:r>
                          <w:t xml:space="preserve"> Demand (MOD), library holdings and varied useful sources by </w:t>
                        </w:r>
                        <w:proofErr w:type="spellStart"/>
                        <w:r>
                          <w:t>TANet</w:t>
                        </w:r>
                        <w:proofErr w:type="spellEnd"/>
                        <w:r>
                          <w:t xml:space="preserve"> and Internet.</w:t>
                        </w:r>
                      </w:p>
                      <w:p w14:paraId="76E850D8" w14:textId="77777777" w:rsidR="00773886" w:rsidRDefault="00773886" w:rsidP="00773886">
                        <w:r>
                          <w:t> </w:t>
                        </w:r>
                      </w:p>
                    </w:tc>
                  </w:tr>
                  <w:tr w:rsidR="00773886" w14:paraId="1F71E2C2"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4759FF3B" w14:textId="77777777" w:rsidR="00773886" w:rsidRDefault="00773886" w:rsidP="00773886">
                        <w:r>
                          <w:t> </w:t>
                        </w:r>
                      </w:p>
                      <w:p w14:paraId="62A1491B" w14:textId="77777777" w:rsidR="00773886" w:rsidRDefault="00773886" w:rsidP="00773886">
                        <w:r>
                          <w:t>C.</w:t>
                        </w:r>
                      </w:p>
                      <w:p w14:paraId="607E865F" w14:textId="77777777" w:rsidR="00773886" w:rsidRDefault="00773886" w:rsidP="00773886">
                        <w:r>
                          <w:t>Resources are selected to provide materials and services to support course offerings and to foster independent study and research. Also, the library combined varied databases for library and campus users to get access to many different sources easily.</w:t>
                        </w:r>
                      </w:p>
                      <w:p w14:paraId="70F5C420" w14:textId="77777777" w:rsidR="00773886" w:rsidRDefault="00773886" w:rsidP="00773886">
                        <w:r>
                          <w:t> </w:t>
                        </w:r>
                      </w:p>
                    </w:tc>
                  </w:tr>
                  <w:tr w:rsidR="00773886" w14:paraId="100DBFBA"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6F14EBF0" w14:textId="77777777" w:rsidR="00773886" w:rsidRDefault="00773886" w:rsidP="00773886">
                        <w:r>
                          <w:t> </w:t>
                        </w:r>
                      </w:p>
                      <w:p w14:paraId="10AC50A0" w14:textId="77777777" w:rsidR="00773886" w:rsidRDefault="00773886" w:rsidP="00773886">
                        <w:r>
                          <w:t>D.</w:t>
                        </w:r>
                      </w:p>
                      <w:p w14:paraId="3D9DB61C" w14:textId="77777777" w:rsidR="00773886" w:rsidRDefault="00773886" w:rsidP="00773886">
                        <w:r>
                          <w:t>The library contains Multimedia Area, teaching materials productions room, computer multimedia and audio-visual productions room and so on.</w:t>
                        </w:r>
                      </w:p>
                      <w:p w14:paraId="66601B8C" w14:textId="77777777" w:rsidR="00773886" w:rsidRDefault="00773886" w:rsidP="00773886">
                        <w:r>
                          <w:t> </w:t>
                        </w:r>
                      </w:p>
                    </w:tc>
                  </w:tr>
                  <w:tr w:rsidR="00773886" w14:paraId="7F317CB5"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7A80EB54" w14:textId="77777777" w:rsidR="00773886" w:rsidRDefault="00773886" w:rsidP="00773886">
                        <w:r>
                          <w:t>E.</w:t>
                        </w:r>
                      </w:p>
                      <w:p w14:paraId="3ED0EE86" w14:textId="77777777" w:rsidR="00773886" w:rsidRDefault="00773886" w:rsidP="00773886">
                        <w:r>
                          <w:t>The library signed an agreement with National Central Library in Taiwan to share the bibliographic records.</w:t>
                        </w:r>
                      </w:p>
                      <w:p w14:paraId="705B7201" w14:textId="77777777" w:rsidR="00773886" w:rsidRDefault="00773886" w:rsidP="00773886"/>
                    </w:tc>
                  </w:tr>
                  <w:tr w:rsidR="00773886" w14:paraId="73F5C596"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288A1EC5" w14:textId="77777777" w:rsidR="00773886" w:rsidRDefault="00773886" w:rsidP="00773886">
                        <w:r>
                          <w:t>F.</w:t>
                        </w:r>
                      </w:p>
                      <w:p w14:paraId="55CB3E83" w14:textId="77777777" w:rsidR="00773886" w:rsidRDefault="00773886" w:rsidP="00773886">
                        <w:r>
                          <w:lastRenderedPageBreak/>
                          <w:t>The library signed many interlibrary loan cooperative agreements to share libraries resources with each other. The 17 cooperated libraries are</w:t>
                        </w:r>
                        <w:r>
                          <w:rPr>
                            <w:rFonts w:ascii="PMingLiU" w:eastAsia="PMingLiU" w:hAnsi="PMingLiU" w:cs="PMingLiU" w:hint="eastAsia"/>
                          </w:rPr>
                          <w:t>：</w:t>
                        </w:r>
                        <w:r>
                          <w:t xml:space="preserve"> National Cheng Kung University, National Sun </w:t>
                        </w:r>
                        <w:proofErr w:type="spellStart"/>
                        <w:r>
                          <w:t>Yat-sen</w:t>
                        </w:r>
                        <w:proofErr w:type="spellEnd"/>
                        <w:r>
                          <w:t xml:space="preserve"> University, National Tsing Hua University, Shih </w:t>
                        </w:r>
                        <w:proofErr w:type="spellStart"/>
                        <w:r>
                          <w:t>Chien</w:t>
                        </w:r>
                        <w:proofErr w:type="spellEnd"/>
                        <w:r>
                          <w:t xml:space="preserve"> University, National Chung Cheng University, National Taiwan University, Shih </w:t>
                        </w:r>
                        <w:proofErr w:type="spellStart"/>
                        <w:r>
                          <w:t>Hsin</w:t>
                        </w:r>
                        <w:proofErr w:type="spellEnd"/>
                        <w:r>
                          <w:t xml:space="preserve"> University, Chang Jung Christian University ,National Tainan University, Leader University, National </w:t>
                        </w:r>
                        <w:proofErr w:type="spellStart"/>
                        <w:r>
                          <w:t>Unversity</w:t>
                        </w:r>
                        <w:proofErr w:type="spellEnd"/>
                        <w:r>
                          <w:t xml:space="preserve"> of Kaohsiung, Kaohsiung Medical University, </w:t>
                        </w:r>
                        <w:proofErr w:type="spellStart"/>
                        <w:r>
                          <w:t>Tamkang</w:t>
                        </w:r>
                        <w:proofErr w:type="spellEnd"/>
                        <w:r>
                          <w:t xml:space="preserve"> University, National </w:t>
                        </w:r>
                        <w:proofErr w:type="spellStart"/>
                        <w:r>
                          <w:t>Chiao</w:t>
                        </w:r>
                        <w:proofErr w:type="spellEnd"/>
                        <w:r>
                          <w:t xml:space="preserve"> Tung University, National Cheng Chi University and National Kaohsiung Normal University, </w:t>
                        </w:r>
                        <w:proofErr w:type="spellStart"/>
                        <w:r>
                          <w:t>Dayeh</w:t>
                        </w:r>
                        <w:proofErr w:type="spellEnd"/>
                        <w:r>
                          <w:t xml:space="preserve"> University.</w:t>
                        </w:r>
                      </w:p>
                      <w:p w14:paraId="712A0459" w14:textId="77777777" w:rsidR="00773886" w:rsidRDefault="00773886" w:rsidP="00773886"/>
                    </w:tc>
                  </w:tr>
                  <w:tr w:rsidR="00773886" w14:paraId="3D54EB01"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36AA040D" w14:textId="77777777" w:rsidR="00773886" w:rsidRDefault="00773886" w:rsidP="00773886">
                        <w:r>
                          <w:lastRenderedPageBreak/>
                          <w:t>G.</w:t>
                        </w:r>
                      </w:p>
                      <w:p w14:paraId="336A4A9A" w14:textId="0911F4DC" w:rsidR="00773886" w:rsidRDefault="00FD5AA5" w:rsidP="00773886">
                        <w:r>
                          <w:t xml:space="preserve">Partnering and Cooperating </w:t>
                        </w:r>
                        <w:r w:rsidR="00773886">
                          <w:t>Associations:</w:t>
                        </w:r>
                      </w:p>
                      <w:p w14:paraId="0FBCD4A8" w14:textId="77777777" w:rsidR="00773886" w:rsidRDefault="00773886" w:rsidP="00773886">
                        <w:r>
                          <w:t>(</w:t>
                        </w:r>
                        <w:proofErr w:type="gramStart"/>
                        <w:r>
                          <w:t>1)Taiwan</w:t>
                        </w:r>
                        <w:proofErr w:type="gramEnd"/>
                        <w:r>
                          <w:t xml:space="preserve"> E-Book Net (TEBNET)</w:t>
                        </w:r>
                      </w:p>
                      <w:p w14:paraId="5A36FB49" w14:textId="77777777" w:rsidR="00773886" w:rsidRDefault="00773886" w:rsidP="00773886">
                        <w:r>
                          <w:t>(2) The Library Association of China.</w:t>
                        </w:r>
                      </w:p>
                      <w:p w14:paraId="0A52F996" w14:textId="77777777" w:rsidR="00773886" w:rsidRDefault="00773886" w:rsidP="00773886">
                        <w:r>
                          <w:t xml:space="preserve">(3) </w:t>
                        </w:r>
                        <w:proofErr w:type="spellStart"/>
                        <w:r>
                          <w:t>Scitech</w:t>
                        </w:r>
                        <w:proofErr w:type="spellEnd"/>
                        <w:r>
                          <w:t xml:space="preserve"> Interlibrary Cooperation Association. </w:t>
                        </w:r>
                      </w:p>
                      <w:p w14:paraId="2C3DAFB5" w14:textId="77777777" w:rsidR="00773886" w:rsidRDefault="00773886" w:rsidP="00773886">
                        <w:r>
                          <w:t>(4) Interlibrary Cooperation Association.</w:t>
                        </w:r>
                      </w:p>
                      <w:p w14:paraId="558A7FC7" w14:textId="77777777" w:rsidR="00773886" w:rsidRDefault="00773886" w:rsidP="00773886">
                        <w:r>
                          <w:t>(</w:t>
                        </w:r>
                        <w:proofErr w:type="gramStart"/>
                        <w:r>
                          <w:t>5)The</w:t>
                        </w:r>
                        <w:proofErr w:type="gramEnd"/>
                        <w:r>
                          <w:t xml:space="preserve"> Interlibrary Loan cooperation for </w:t>
                        </w:r>
                        <w:proofErr w:type="spellStart"/>
                        <w:r>
                          <w:t>nation wide</w:t>
                        </w:r>
                        <w:proofErr w:type="spellEnd"/>
                        <w:r>
                          <w:t xml:space="preserve"> the Technological and Vocational Education Libraries.</w:t>
                        </w:r>
                      </w:p>
                    </w:tc>
                  </w:tr>
                  <w:tr w:rsidR="00773886" w14:paraId="23846C3B"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7DC86CE9" w14:textId="77777777" w:rsidR="00773886" w:rsidRDefault="00773886" w:rsidP="00773886">
                        <w:r>
                          <w:t> </w:t>
                        </w:r>
                      </w:p>
                      <w:p w14:paraId="0D0727E6" w14:textId="77777777" w:rsidR="00773886" w:rsidRDefault="00773886" w:rsidP="00773886">
                        <w:r>
                          <w:t>H.</w:t>
                        </w:r>
                      </w:p>
                      <w:p w14:paraId="669262C4" w14:textId="77777777" w:rsidR="00773886" w:rsidRDefault="00773886" w:rsidP="00773886">
                        <w:r>
                          <w:t>Information network services:</w:t>
                        </w:r>
                      </w:p>
                      <w:p w14:paraId="18E3EC98" w14:textId="558F2F2C" w:rsidR="00773886" w:rsidRDefault="00773886" w:rsidP="00773886">
                        <w:r>
                          <w:t xml:space="preserve">The library frequently uses </w:t>
                        </w:r>
                        <w:r w:rsidR="00FD5AA5">
                          <w:t xml:space="preserve">the </w:t>
                        </w:r>
                        <w:r>
                          <w:t>Internet</w:t>
                        </w:r>
                        <w:r w:rsidR="00FD5AA5">
                          <w:t xml:space="preserve"> </w:t>
                        </w:r>
                        <w:r>
                          <w:t>to offer many library services, such as library reference service, interlibrary loan service and many extended library services.</w:t>
                        </w:r>
                      </w:p>
                      <w:p w14:paraId="7AF85291" w14:textId="77777777" w:rsidR="00773886" w:rsidRDefault="00773886" w:rsidP="00773886">
                        <w:r>
                          <w:t> </w:t>
                        </w:r>
                      </w:p>
                    </w:tc>
                  </w:tr>
                  <w:tr w:rsidR="00773886" w14:paraId="177F2966"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2A38C81C" w14:textId="77777777" w:rsidR="00773886" w:rsidRDefault="00773886" w:rsidP="00773886">
                        <w:r>
                          <w:t>I.</w:t>
                        </w:r>
                      </w:p>
                      <w:p w14:paraId="5F61A83F" w14:textId="77777777" w:rsidR="00773886" w:rsidRDefault="00773886" w:rsidP="00773886">
                        <w:r>
                          <w:t xml:space="preserve">The library was supported by the Ministry of Education to organize a project called "The Interlibrary Loan cooperation for the Technological and Vocational Education Libraries." Starting from July 1998 a three years project, one can enjoy the services provided by these libraries all over the country by using only one interlibrary loan card. The services include the book sharing, duplication of the journals, reference service, and sharing of library management experiences. The technological and vocational </w:t>
                        </w:r>
                        <w:r>
                          <w:lastRenderedPageBreak/>
                          <w:t>education libraries all over the country are 100% joined in this cooperation plan. The plan is working very smoothly right now and has 93 library members.</w:t>
                        </w:r>
                      </w:p>
                      <w:p w14:paraId="40805D11" w14:textId="77777777" w:rsidR="00773886" w:rsidRDefault="00773886" w:rsidP="00773886"/>
                    </w:tc>
                  </w:tr>
                  <w:tr w:rsidR="00773886" w14:paraId="4C75344A"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0463E7D4" w14:textId="77777777" w:rsidR="00773886" w:rsidRDefault="00773886" w:rsidP="00773886">
                        <w:r>
                          <w:lastRenderedPageBreak/>
                          <w:t>J.</w:t>
                        </w:r>
                      </w:p>
                      <w:p w14:paraId="07C16538" w14:textId="77777777" w:rsidR="00773886" w:rsidRDefault="00773886" w:rsidP="00773886">
                        <w:r>
                          <w:t>Our library is dedicated to meeting the needs of the "Information Age" not only through the traditional print sources of books and journals, but also through the new technologies of computer and electronic information dissemination.</w:t>
                        </w:r>
                      </w:p>
                      <w:p w14:paraId="2154C779" w14:textId="77777777" w:rsidR="00773886" w:rsidRDefault="00773886" w:rsidP="00773886"/>
                    </w:tc>
                  </w:tr>
                  <w:tr w:rsidR="00773886" w14:paraId="35DF631B"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4763D1B9" w14:textId="77777777" w:rsidR="00773886" w:rsidRDefault="00773886" w:rsidP="00773886">
                        <w:r>
                          <w:t>K.</w:t>
                        </w:r>
                      </w:p>
                      <w:p w14:paraId="5B71940D" w14:textId="77777777" w:rsidR="00773886" w:rsidRDefault="00773886" w:rsidP="00773886">
                        <w:r>
                          <w:t>The Library staff places great emphasis upon patron services. Assistance is provided with reference materials, automated information sources, periodicals government documents, special collections, and the general book collection.</w:t>
                        </w:r>
                      </w:p>
                      <w:p w14:paraId="2F499B81" w14:textId="77777777" w:rsidR="00773886" w:rsidRDefault="00773886" w:rsidP="00773886"/>
                    </w:tc>
                  </w:tr>
                  <w:tr w:rsidR="00773886" w14:paraId="46D2B2A8" w14:textId="77777777">
                    <w:tc>
                      <w:tcPr>
                        <w:tcW w:w="8460" w:type="dxa"/>
                        <w:tcBorders>
                          <w:top w:val="single" w:sz="6" w:space="0" w:color="000000"/>
                          <w:left w:val="single" w:sz="6" w:space="0" w:color="000000"/>
                          <w:bottom w:val="single" w:sz="6" w:space="0" w:color="000000"/>
                          <w:right w:val="single" w:sz="6" w:space="0" w:color="000000"/>
                        </w:tcBorders>
                        <w:vAlign w:val="center"/>
                        <w:hideMark/>
                      </w:tcPr>
                      <w:p w14:paraId="55E9C1F9" w14:textId="77777777" w:rsidR="00773886" w:rsidRDefault="00773886" w:rsidP="00773886">
                        <w:r>
                          <w:t>L.</w:t>
                        </w:r>
                      </w:p>
                      <w:p w14:paraId="03C34C05" w14:textId="77777777" w:rsidR="00773886" w:rsidRDefault="00773886" w:rsidP="00773886">
                        <w:r>
                          <w:t>Our library acts as the chairman of the Technological and Vocational Education Libraries Committee in “The Library Association of China” and “The Interlibrary Cooperation Association” since 2003.</w:t>
                        </w:r>
                      </w:p>
                      <w:p w14:paraId="76481821" w14:textId="77777777" w:rsidR="00773886" w:rsidRDefault="00773886" w:rsidP="00773886"/>
                    </w:tc>
                  </w:tr>
                </w:tbl>
                <w:p w14:paraId="1C1CBCDC" w14:textId="77777777" w:rsidR="00773886" w:rsidRDefault="00773886" w:rsidP="00773886">
                  <w:pPr>
                    <w:rPr>
                      <w:rFonts w:ascii="Helvetica" w:hAnsi="Helvetica"/>
                      <w:color w:val="555555"/>
                      <w:sz w:val="18"/>
                      <w:szCs w:val="18"/>
                    </w:rPr>
                  </w:pPr>
                </w:p>
              </w:tc>
            </w:tr>
            <w:tr w:rsidR="00773886" w14:paraId="186A0867"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54533D78" w14:textId="453BD358" w:rsidR="00773886" w:rsidRDefault="00773886" w:rsidP="00773886">
                  <w:pPr>
                    <w:rPr>
                      <w:rFonts w:ascii="Helvetica" w:hAnsi="Helvetica"/>
                      <w:color w:val="555555"/>
                      <w:sz w:val="18"/>
                      <w:szCs w:val="18"/>
                    </w:rPr>
                  </w:pPr>
                  <w:r>
                    <w:rPr>
                      <w:rFonts w:ascii="Helvetica" w:hAnsi="Helvetica"/>
                      <w:color w:val="555555"/>
                      <w:sz w:val="18"/>
                      <w:szCs w:val="18"/>
                    </w:rPr>
                    <w:lastRenderedPageBreak/>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46B17A70" wp14:editId="0DCB244A">
                        <wp:extent cx="262890" cy="262890"/>
                        <wp:effectExtent l="0" t="0" r="3810" b="3810"/>
                        <wp:docPr id="1" name="Picture 1"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r>
                    <w:rPr>
                      <w:rStyle w:val="Strong"/>
                      <w:rFonts w:ascii="Helvetica" w:hAnsi="Helvetica"/>
                      <w:color w:val="555555"/>
                      <w:sz w:val="36"/>
                      <w:szCs w:val="36"/>
                    </w:rPr>
                    <w:t>Future goals</w:t>
                  </w:r>
                </w:p>
              </w:tc>
            </w:tr>
            <w:tr w:rsidR="00773886" w14:paraId="0C4B487D" w14:textId="77777777" w:rsidTr="00773886">
              <w:tc>
                <w:tcPr>
                  <w:tcW w:w="8580" w:type="dxa"/>
                  <w:tcBorders>
                    <w:top w:val="single" w:sz="6" w:space="0" w:color="000000"/>
                    <w:left w:val="single" w:sz="6" w:space="0" w:color="000000"/>
                    <w:bottom w:val="single" w:sz="6" w:space="0" w:color="000000"/>
                    <w:right w:val="single" w:sz="6" w:space="0" w:color="000000"/>
                  </w:tcBorders>
                  <w:vAlign w:val="center"/>
                  <w:hideMark/>
                </w:tcPr>
                <w:p w14:paraId="4A380C45" w14:textId="77777777" w:rsidR="00773886" w:rsidRDefault="00773886" w:rsidP="00773886">
                  <w:pPr>
                    <w:rPr>
                      <w:rFonts w:ascii="Helvetica" w:hAnsi="Helvetica"/>
                      <w:color w:val="555555"/>
                    </w:rPr>
                  </w:pPr>
                  <w:r>
                    <w:rPr>
                      <w:rFonts w:ascii="Helvetica" w:hAnsi="Helvetica"/>
                      <w:color w:val="555555"/>
                    </w:rPr>
                    <w:t>Recently, due to the advent of computer networks, electronic library, optical disks, and multimedia leading edge technologies, we have entered the new era of information storage and retrieval. Therefore, not only does the library have to gradually move toward the direction of the electronic library but also has to support the multimedia computer-aided teaching of every department in the future. In the long run, our goals are to automate the library operation, and convert to an electronic library or even a fully computerized multimedia library.</w:t>
                  </w:r>
                </w:p>
                <w:p w14:paraId="7EA4F16F" w14:textId="77777777" w:rsidR="00FD5AA5" w:rsidRDefault="00FD5AA5" w:rsidP="00773886">
                  <w:pPr>
                    <w:rPr>
                      <w:rFonts w:ascii="Helvetica" w:hAnsi="Helvetica"/>
                      <w:color w:val="555555"/>
                      <w:sz w:val="18"/>
                      <w:szCs w:val="1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55"/>
                    <w:gridCol w:w="7526"/>
                  </w:tblGrid>
                  <w:tr w:rsidR="00FD5AA5" w14:paraId="32D566BA" w14:textId="77777777" w:rsidTr="00FD5AA5">
                    <w:trPr>
                      <w:gridAfter w:val="1"/>
                      <w:tblCellSpacing w:w="15" w:type="dxa"/>
                    </w:trPr>
                    <w:tc>
                      <w:tcPr>
                        <w:tcW w:w="0" w:type="auto"/>
                        <w:vAlign w:val="center"/>
                        <w:hideMark/>
                      </w:tcPr>
                      <w:p w14:paraId="31C1EFB8" w14:textId="77777777" w:rsidR="00FD5AA5" w:rsidRDefault="00FD5AA5" w:rsidP="00FD5AA5">
                        <w:pPr>
                          <w:rPr>
                            <w:rFonts w:ascii="Helvetica" w:hAnsi="Helvetica"/>
                            <w:color w:val="555555"/>
                            <w:sz w:val="18"/>
                            <w:szCs w:val="18"/>
                          </w:rPr>
                        </w:pPr>
                      </w:p>
                      <w:p w14:paraId="068DA5A8" w14:textId="77777777" w:rsidR="00FD5AA5" w:rsidRDefault="00FD5AA5" w:rsidP="00FD5AA5">
                        <w:pPr>
                          <w:rPr>
                            <w:rFonts w:ascii="Helvetica" w:hAnsi="Helvetica"/>
                            <w:color w:val="555555"/>
                            <w:sz w:val="18"/>
                            <w:szCs w:val="18"/>
                          </w:rPr>
                        </w:pPr>
                      </w:p>
                      <w:p w14:paraId="6CA85D30" w14:textId="77777777" w:rsidR="00FD5AA5" w:rsidRDefault="00FD5AA5" w:rsidP="00FD5AA5">
                        <w:pPr>
                          <w:rPr>
                            <w:rFonts w:ascii="Helvetica" w:hAnsi="Helvetica"/>
                            <w:color w:val="555555"/>
                            <w:sz w:val="18"/>
                            <w:szCs w:val="18"/>
                          </w:rPr>
                        </w:pPr>
                      </w:p>
                      <w:p w14:paraId="00B4CAD1" w14:textId="0318E225" w:rsidR="00FD5AA5" w:rsidRDefault="00FD5AA5" w:rsidP="00FD5AA5">
                        <w:pPr>
                          <w:rPr>
                            <w:rFonts w:ascii="Helvetica" w:hAnsi="Helvetica"/>
                            <w:color w:val="555555"/>
                            <w:sz w:val="18"/>
                            <w:szCs w:val="18"/>
                          </w:rPr>
                        </w:pPr>
                        <w:r>
                          <w:rPr>
                            <w:rFonts w:ascii="Helvetica" w:hAnsi="Helvetica"/>
                            <w:color w:val="555555"/>
                            <w:sz w:val="18"/>
                            <w:szCs w:val="18"/>
                          </w:rPr>
                          <w:br/>
                          <w:t> </w:t>
                        </w:r>
                      </w:p>
                    </w:tc>
                  </w:tr>
                  <w:tr w:rsidR="00FD5AA5" w14:paraId="7F1022E5" w14:textId="77777777" w:rsidTr="00FD5AA5">
                    <w:trPr>
                      <w:trHeight w:val="420"/>
                      <w:tblCellSpacing w:w="15" w:type="dxa"/>
                    </w:trPr>
                    <w:tc>
                      <w:tcPr>
                        <w:tcW w:w="0" w:type="auto"/>
                        <w:vAlign w:val="center"/>
                        <w:hideMark/>
                      </w:tcPr>
                      <w:p w14:paraId="3FD2CD41" w14:textId="02C3D54C" w:rsidR="00FD5AA5" w:rsidRDefault="00FD5AA5" w:rsidP="00FD5AA5">
                        <w:pPr>
                          <w:rPr>
                            <w:rFonts w:ascii="Helvetica" w:hAnsi="Helvetica"/>
                            <w:color w:val="555555"/>
                            <w:sz w:val="18"/>
                            <w:szCs w:val="18"/>
                          </w:rPr>
                        </w:pPr>
                        <w:r>
                          <w:rPr>
                            <w:rFonts w:ascii="Helvetica" w:hAnsi="Helvetica"/>
                            <w:color w:val="555555"/>
                            <w:sz w:val="18"/>
                            <w:szCs w:val="18"/>
                          </w:rPr>
                          <w:lastRenderedPageBreak/>
                          <w:fldChar w:fldCharType="begin"/>
                        </w:r>
                        <w:r>
                          <w:rPr>
                            <w:rFonts w:ascii="Helvetica" w:hAnsi="Helvetica"/>
                            <w:color w:val="555555"/>
                            <w:sz w:val="18"/>
                            <w:szCs w:val="18"/>
                          </w:rPr>
                          <w:instrText xml:space="preserve"> INCLUDEPICTURE "/var/folders/8k/y9ztxhgj2m3f3y69mv_vz64h0000gn/T/com.microsoft.Word/WebArchiveCopyPasteTempFiles/title001.jpg"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2A6A048C" wp14:editId="7D60B9C6">
                              <wp:extent cx="262890" cy="262890"/>
                              <wp:effectExtent l="0" t="0" r="3810" b="3810"/>
                              <wp:docPr id="9" name="Picture 9" descr="/var/folders/8k/y9ztxhgj2m3f3y69mv_vz64h0000gn/T/com.microsoft.Word/WebArchiveCopyPasteTempFiles/titl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ar/folders/8k/y9ztxhgj2m3f3y69mv_vz64h0000gn/T/com.microsoft.Word/WebArchiveCopyPasteTempFiles/title00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0" w:type="auto"/>
                        <w:vAlign w:val="center"/>
                        <w:hideMark/>
                      </w:tcPr>
                      <w:p w14:paraId="15191A3C" w14:textId="77777777" w:rsidR="00FD5AA5" w:rsidRDefault="00FD5AA5" w:rsidP="00FD5AA5">
                        <w:pPr>
                          <w:rPr>
                            <w:rFonts w:ascii="Helvetica" w:hAnsi="Helvetica"/>
                            <w:color w:val="555555"/>
                            <w:sz w:val="18"/>
                            <w:szCs w:val="18"/>
                          </w:rPr>
                        </w:pPr>
                        <w:r>
                          <w:rPr>
                            <w:rStyle w:val="Strong"/>
                            <w:rFonts w:ascii="Helvetica" w:hAnsi="Helvetica"/>
                            <w:color w:val="555555"/>
                            <w:sz w:val="28"/>
                            <w:szCs w:val="28"/>
                          </w:rPr>
                          <w:t>Periodicals and E-Journals</w:t>
                        </w:r>
                      </w:p>
                    </w:tc>
                  </w:tr>
                  <w:tr w:rsidR="00FD5AA5" w14:paraId="3743EAD3" w14:textId="77777777" w:rsidTr="00FD5AA5">
                    <w:trPr>
                      <w:tblCellSpacing w:w="15" w:type="dxa"/>
                    </w:trPr>
                    <w:tc>
                      <w:tcPr>
                        <w:tcW w:w="0" w:type="auto"/>
                        <w:gridSpan w:val="2"/>
                        <w:vAlign w:val="center"/>
                        <w:hideMark/>
                      </w:tcPr>
                      <w:p w14:paraId="2917A6C0" w14:textId="463AA728" w:rsidR="00FD5AA5" w:rsidRDefault="00FD5AA5" w:rsidP="00FD5AA5">
                        <w:pPr>
                          <w:pStyle w:val="NormalWeb"/>
                          <w:rPr>
                            <w:rFonts w:ascii="Helvetica" w:hAnsi="Helvetica"/>
                            <w:color w:val="555555"/>
                            <w:sz w:val="18"/>
                            <w:szCs w:val="18"/>
                          </w:rPr>
                        </w:pPr>
                        <w:r>
                          <w:rPr>
                            <w:rFonts w:ascii="Arial" w:hAnsi="Arial" w:cs="Arial"/>
                            <w:color w:val="555555"/>
                            <w:sz w:val="20"/>
                            <w:szCs w:val="20"/>
                          </w:rPr>
                          <w:t>The library has numerous periodical titles that are housed on 7th floor and 8th floor. There are close to 15, 000 bound volumes, and more than 700 subscriptions in total. In addition, users can look for other materials that are unavailable in our libraries through the Inter-Library Loan service. To find Periodicals collections, please browse </w:t>
                        </w:r>
                        <w:hyperlink r:id="rId22" w:tgtFrame="_blank" w:history="1">
                          <w:r>
                            <w:rPr>
                              <w:rStyle w:val="Strong"/>
                              <w:rFonts w:ascii="Arial" w:hAnsi="Arial" w:cs="Arial"/>
                              <w:color w:val="0000FF"/>
                              <w:sz w:val="20"/>
                              <w:szCs w:val="20"/>
                              <w:u w:val="single"/>
                            </w:rPr>
                            <w:t>Periodicals List</w:t>
                          </w:r>
                        </w:hyperlink>
                        <w:r>
                          <w:rPr>
                            <w:rFonts w:ascii="Arial" w:hAnsi="Arial" w:cs="Arial"/>
                            <w:color w:val="555555"/>
                            <w:sz w:val="20"/>
                            <w:szCs w:val="20"/>
                          </w:rPr>
                          <w:t>.</w:t>
                        </w:r>
                      </w:p>
                      <w:p w14:paraId="0B64DB76" w14:textId="532B9115" w:rsidR="00FD5AA5" w:rsidRDefault="00FD5AA5" w:rsidP="00FD5AA5">
                        <w:pPr>
                          <w:pStyle w:val="NormalWeb"/>
                          <w:rPr>
                            <w:rFonts w:ascii="Helvetica" w:hAnsi="Helvetica"/>
                            <w:color w:val="555555"/>
                            <w:sz w:val="18"/>
                            <w:szCs w:val="18"/>
                          </w:rPr>
                        </w:pPr>
                        <w:r>
                          <w:rPr>
                            <w:rFonts w:ascii="Arial" w:hAnsi="Arial" w:cs="Arial"/>
                            <w:color w:val="555555"/>
                            <w:sz w:val="20"/>
                            <w:szCs w:val="20"/>
                          </w:rPr>
                          <w:t>To find Southern Taiwan University of Science and Technology Library E-Journals collections, please browse </w:t>
                        </w:r>
                        <w:hyperlink r:id="rId23" w:tgtFrame="_blank" w:history="1">
                          <w:r>
                            <w:rPr>
                              <w:rStyle w:val="Hyperlink"/>
                              <w:rFonts w:ascii="Arial" w:hAnsi="Arial" w:cs="Arial"/>
                              <w:b/>
                              <w:bCs/>
                              <w:sz w:val="20"/>
                              <w:szCs w:val="20"/>
                            </w:rPr>
                            <w:t>E-</w:t>
                          </w:r>
                          <w:proofErr w:type="spellStart"/>
                          <w:r>
                            <w:rPr>
                              <w:rStyle w:val="Hyperlink"/>
                              <w:rFonts w:ascii="Arial" w:hAnsi="Arial" w:cs="Arial"/>
                              <w:b/>
                              <w:bCs/>
                              <w:sz w:val="20"/>
                              <w:szCs w:val="20"/>
                            </w:rPr>
                            <w:t>Journals</w:t>
                          </w:r>
                          <w:proofErr w:type="spellEnd"/>
                          <w:r>
                            <w:rPr>
                              <w:rStyle w:val="Hyperlink"/>
                              <w:rFonts w:ascii="Arial" w:hAnsi="Arial" w:cs="Arial"/>
                              <w:b/>
                              <w:bCs/>
                              <w:sz w:val="20"/>
                              <w:szCs w:val="20"/>
                            </w:rPr>
                            <w:t xml:space="preserve"> List</w:t>
                          </w:r>
                        </w:hyperlink>
                        <w:r>
                          <w:rPr>
                            <w:rFonts w:ascii="Arial" w:hAnsi="Arial" w:cs="Arial"/>
                            <w:color w:val="555555"/>
                            <w:sz w:val="20"/>
                            <w:szCs w:val="20"/>
                          </w:rPr>
                          <w:t>.</w:t>
                        </w:r>
                      </w:p>
                    </w:tc>
                  </w:tr>
                  <w:tr w:rsidR="00FD5AA5" w14:paraId="6BA670AD" w14:textId="77777777" w:rsidTr="00FD5AA5">
                    <w:trPr>
                      <w:tblCellSpacing w:w="15" w:type="dxa"/>
                    </w:trPr>
                    <w:tc>
                      <w:tcPr>
                        <w:tcW w:w="0" w:type="auto"/>
                        <w:vAlign w:val="center"/>
                        <w:hideMark/>
                      </w:tcPr>
                      <w:p w14:paraId="439479E4" w14:textId="77777777" w:rsidR="00FD5AA5" w:rsidRDefault="00FD5AA5" w:rsidP="00FD5AA5">
                        <w:pPr>
                          <w:rPr>
                            <w:rFonts w:ascii="Helvetica" w:hAnsi="Helvetica"/>
                            <w:color w:val="555555"/>
                            <w:sz w:val="18"/>
                            <w:szCs w:val="18"/>
                          </w:rPr>
                        </w:pPr>
                        <w:r>
                          <w:rPr>
                            <w:rFonts w:ascii="Helvetica" w:hAnsi="Helvetica"/>
                            <w:color w:val="555555"/>
                            <w:sz w:val="18"/>
                            <w:szCs w:val="18"/>
                          </w:rPr>
                          <w:t> </w:t>
                        </w:r>
                      </w:p>
                    </w:tc>
                    <w:tc>
                      <w:tcPr>
                        <w:tcW w:w="0" w:type="auto"/>
                        <w:vAlign w:val="center"/>
                        <w:hideMark/>
                      </w:tcPr>
                      <w:p w14:paraId="3215067B" w14:textId="77777777" w:rsidR="00FD5AA5" w:rsidRDefault="00FD5AA5" w:rsidP="00FD5AA5">
                        <w:pPr>
                          <w:rPr>
                            <w:rFonts w:ascii="Helvetica" w:hAnsi="Helvetica"/>
                            <w:color w:val="555555"/>
                            <w:sz w:val="18"/>
                            <w:szCs w:val="18"/>
                          </w:rPr>
                        </w:pPr>
                        <w:r>
                          <w:rPr>
                            <w:rFonts w:ascii="Helvetica" w:hAnsi="Helvetica"/>
                            <w:color w:val="555555"/>
                            <w:sz w:val="18"/>
                            <w:szCs w:val="18"/>
                          </w:rPr>
                          <w:t> </w:t>
                        </w:r>
                      </w:p>
                    </w:tc>
                  </w:tr>
                  <w:tr w:rsidR="00FD5AA5" w14:paraId="7437CC79" w14:textId="77777777" w:rsidTr="00FD5AA5">
                    <w:trPr>
                      <w:trHeight w:val="640"/>
                      <w:tblCellSpacing w:w="15" w:type="dxa"/>
                    </w:trPr>
                    <w:tc>
                      <w:tcPr>
                        <w:tcW w:w="0" w:type="auto"/>
                        <w:vAlign w:val="center"/>
                        <w:hideMark/>
                      </w:tcPr>
                      <w:p w14:paraId="6B3D8E70" w14:textId="65F0026C" w:rsidR="00FD5AA5" w:rsidRDefault="00FD5AA5" w:rsidP="00FD5AA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"/var/folders/8k/y9ztxhgj2m3f3y69mv_vz64h0000gn/T/com.microsoft.Word/WebArchiveCopyPasteTempFiles/title001.jpg"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403D33DE" wp14:editId="5C4F36A3">
                              <wp:extent cx="262890" cy="262890"/>
                              <wp:effectExtent l="0" t="0" r="3810" b="3810"/>
                              <wp:docPr id="8" name="Picture 8" descr="/var/folders/8k/y9ztxhgj2m3f3y69mv_vz64h0000gn/T/com.microsoft.Word/WebArchiveCopyPasteTempFiles/titl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ar/folders/8k/y9ztxhgj2m3f3y69mv_vz64h0000gn/T/com.microsoft.Word/WebArchiveCopyPasteTempFiles/title00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0" w:type="auto"/>
                        <w:vAlign w:val="center"/>
                        <w:hideMark/>
                      </w:tcPr>
                      <w:p w14:paraId="338E469D" w14:textId="77777777" w:rsidR="00FD5AA5" w:rsidRDefault="00FD5AA5" w:rsidP="00FD5AA5">
                        <w:pPr>
                          <w:rPr>
                            <w:rFonts w:ascii="Helvetica" w:hAnsi="Helvetica"/>
                            <w:color w:val="555555"/>
                            <w:sz w:val="18"/>
                            <w:szCs w:val="18"/>
                          </w:rPr>
                        </w:pPr>
                        <w:r>
                          <w:rPr>
                            <w:rStyle w:val="Strong"/>
                            <w:rFonts w:ascii="Helvetica" w:hAnsi="Helvetica"/>
                            <w:color w:val="555555"/>
                            <w:sz w:val="28"/>
                            <w:szCs w:val="28"/>
                          </w:rPr>
                          <w:t>E-Books</w:t>
                        </w:r>
                      </w:p>
                    </w:tc>
                  </w:tr>
                  <w:tr w:rsidR="00FD5AA5" w14:paraId="39B41E66" w14:textId="77777777" w:rsidTr="00FD5AA5">
                    <w:trPr>
                      <w:trHeight w:val="1320"/>
                      <w:tblCellSpacing w:w="15" w:type="dxa"/>
                    </w:trPr>
                    <w:tc>
                      <w:tcPr>
                        <w:tcW w:w="0" w:type="auto"/>
                        <w:gridSpan w:val="2"/>
                        <w:vAlign w:val="center"/>
                        <w:hideMark/>
                      </w:tcPr>
                      <w:p w14:paraId="1BAC3D30" w14:textId="56DF3858" w:rsidR="00FD5AA5" w:rsidRDefault="00FD5AA5" w:rsidP="00FD5AA5">
                        <w:pPr>
                          <w:rPr>
                            <w:rFonts w:ascii="Helvetica" w:hAnsi="Helvetica"/>
                            <w:color w:val="555555"/>
                            <w:sz w:val="18"/>
                            <w:szCs w:val="18"/>
                          </w:rPr>
                        </w:pPr>
                        <w:r>
                          <w:rPr>
                            <w:rFonts w:ascii="Arial" w:hAnsi="Arial" w:cs="Arial"/>
                            <w:color w:val="555555"/>
                            <w:sz w:val="20"/>
                            <w:szCs w:val="20"/>
                          </w:rPr>
                          <w:t>E-Books are digital full-text versions of books such as reference works, scholarly monographs, literature, fiction, etc. To find Southern Taiwan University of Science and Technology Library E-Books collections, please search in </w:t>
                        </w:r>
                        <w:hyperlink r:id="rId24" w:tgtFrame="_blank" w:history="1">
                          <w:r>
                            <w:rPr>
                              <w:rStyle w:val="Hyperlink"/>
                              <w:rFonts w:ascii="Arial" w:hAnsi="Arial" w:cs="Arial"/>
                              <w:b/>
                              <w:bCs/>
                              <w:sz w:val="20"/>
                              <w:szCs w:val="20"/>
                            </w:rPr>
                            <w:t>E-Books List </w:t>
                          </w:r>
                        </w:hyperlink>
                        <w:r>
                          <w:rPr>
                            <w:rFonts w:ascii="Arial" w:hAnsi="Arial" w:cs="Arial"/>
                            <w:color w:val="555555"/>
                            <w:sz w:val="20"/>
                            <w:szCs w:val="20"/>
                          </w:rPr>
                          <w:t>.</w:t>
                        </w:r>
                      </w:p>
                    </w:tc>
                  </w:tr>
                  <w:tr w:rsidR="00FD5AA5" w14:paraId="67033DC7" w14:textId="77777777" w:rsidTr="00FD5AA5">
                    <w:trPr>
                      <w:trHeight w:val="420"/>
                      <w:tblCellSpacing w:w="15" w:type="dxa"/>
                    </w:trPr>
                    <w:tc>
                      <w:tcPr>
                        <w:tcW w:w="0" w:type="auto"/>
                        <w:vAlign w:val="center"/>
                        <w:hideMark/>
                      </w:tcPr>
                      <w:p w14:paraId="4DFEFF3A" w14:textId="77777777" w:rsidR="00FD5AA5" w:rsidRDefault="00FD5AA5" w:rsidP="00FD5AA5">
                        <w:pPr>
                          <w:rPr>
                            <w:rFonts w:ascii="Helvetica" w:hAnsi="Helvetica"/>
                            <w:color w:val="555555"/>
                            <w:sz w:val="18"/>
                            <w:szCs w:val="18"/>
                          </w:rPr>
                        </w:pPr>
                        <w:r>
                          <w:rPr>
                            <w:rFonts w:ascii="Helvetica" w:hAnsi="Helvetica"/>
                            <w:color w:val="555555"/>
                            <w:sz w:val="18"/>
                            <w:szCs w:val="18"/>
                          </w:rPr>
                          <w:t> </w:t>
                        </w:r>
                      </w:p>
                    </w:tc>
                    <w:tc>
                      <w:tcPr>
                        <w:tcW w:w="0" w:type="auto"/>
                        <w:vAlign w:val="center"/>
                        <w:hideMark/>
                      </w:tcPr>
                      <w:p w14:paraId="4A923B8C" w14:textId="77777777" w:rsidR="00FD5AA5" w:rsidRDefault="00FD5AA5" w:rsidP="00FD5AA5">
                        <w:pPr>
                          <w:rPr>
                            <w:rFonts w:ascii="Helvetica" w:hAnsi="Helvetica"/>
                            <w:color w:val="555555"/>
                            <w:sz w:val="18"/>
                            <w:szCs w:val="18"/>
                          </w:rPr>
                        </w:pPr>
                        <w:r>
                          <w:rPr>
                            <w:rFonts w:ascii="Helvetica" w:hAnsi="Helvetica"/>
                            <w:color w:val="555555"/>
                            <w:sz w:val="18"/>
                            <w:szCs w:val="18"/>
                          </w:rPr>
                          <w:t> </w:t>
                        </w:r>
                      </w:p>
                    </w:tc>
                  </w:tr>
                  <w:tr w:rsidR="00FD5AA5" w14:paraId="121DA615" w14:textId="77777777" w:rsidTr="00FD5AA5">
                    <w:trPr>
                      <w:trHeight w:val="1280"/>
                      <w:tblCellSpacing w:w="15" w:type="dxa"/>
                    </w:trPr>
                    <w:tc>
                      <w:tcPr>
                        <w:tcW w:w="0" w:type="auto"/>
                        <w:vAlign w:val="center"/>
                        <w:hideMark/>
                      </w:tcPr>
                      <w:p w14:paraId="0265E5EC" w14:textId="13DD91F0" w:rsidR="00FD5AA5" w:rsidRDefault="00FD5AA5" w:rsidP="00FD5AA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"/var/folders/8k/y9ztxhgj2m3f3y69mv_vz64h0000gn/T/com.microsoft.Word/WebArchiveCopyPasteTempFiles/title001.jpg"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06FBB0A8" wp14:editId="13392F70">
                              <wp:extent cx="262890" cy="262890"/>
                              <wp:effectExtent l="0" t="0" r="3810" b="3810"/>
                              <wp:docPr id="7" name="Picture 7" descr="/var/folders/8k/y9ztxhgj2m3f3y69mv_vz64h0000gn/T/com.microsoft.Word/WebArchiveCopyPasteTempFiles/titl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ar/folders/8k/y9ztxhgj2m3f3y69mv_vz64h0000gn/T/com.microsoft.Word/WebArchiveCopyPasteTempFiles/title00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0" w:type="auto"/>
                        <w:vAlign w:val="center"/>
                        <w:hideMark/>
                      </w:tcPr>
                      <w:p w14:paraId="1A322E0F" w14:textId="77777777" w:rsidR="00FD5AA5" w:rsidRDefault="00FD5AA5" w:rsidP="00FD5AA5">
                        <w:pPr>
                          <w:rPr>
                            <w:rFonts w:ascii="Helvetica" w:hAnsi="Helvetica"/>
                            <w:color w:val="555555"/>
                            <w:sz w:val="18"/>
                            <w:szCs w:val="18"/>
                          </w:rPr>
                        </w:pPr>
                        <w:proofErr w:type="gramStart"/>
                        <w:r>
                          <w:rPr>
                            <w:rStyle w:val="Strong"/>
                            <w:rFonts w:ascii="Helvetica" w:hAnsi="Helvetica"/>
                            <w:color w:val="555555"/>
                            <w:sz w:val="28"/>
                            <w:szCs w:val="28"/>
                          </w:rPr>
                          <w:t>MOD(</w:t>
                        </w:r>
                        <w:proofErr w:type="gramEnd"/>
                        <w:r>
                          <w:rPr>
                            <w:rStyle w:val="Strong"/>
                            <w:rFonts w:ascii="Helvetica" w:hAnsi="Helvetica"/>
                            <w:color w:val="555555"/>
                            <w:sz w:val="28"/>
                            <w:szCs w:val="28"/>
                          </w:rPr>
                          <w:t>Multimedia on Demand)</w:t>
                        </w:r>
                      </w:p>
                    </w:tc>
                  </w:tr>
                  <w:tr w:rsidR="00FD5AA5" w14:paraId="43A6E868" w14:textId="77777777" w:rsidTr="00FD5AA5">
                    <w:trPr>
                      <w:trHeight w:val="1280"/>
                      <w:tblCellSpacing w:w="15" w:type="dxa"/>
                    </w:trPr>
                    <w:tc>
                      <w:tcPr>
                        <w:tcW w:w="0" w:type="auto"/>
                        <w:gridSpan w:val="2"/>
                        <w:vAlign w:val="center"/>
                        <w:hideMark/>
                      </w:tcPr>
                      <w:p w14:paraId="54BD831D" w14:textId="77777777" w:rsidR="00FD5AA5" w:rsidRDefault="00FD5AA5" w:rsidP="00FD5AA5">
                        <w:pPr>
                          <w:rPr>
                            <w:rFonts w:ascii="Arial" w:hAnsi="Arial" w:cs="Arial"/>
                            <w:color w:val="555555"/>
                            <w:sz w:val="20"/>
                            <w:szCs w:val="20"/>
                          </w:rPr>
                        </w:pPr>
                        <w:r>
                          <w:rPr>
                            <w:rFonts w:ascii="Arial" w:hAnsi="Arial" w:cs="Arial"/>
                            <w:color w:val="555555"/>
                            <w:sz w:val="20"/>
                            <w:szCs w:val="20"/>
                          </w:rPr>
                          <w:t>MOD system’s goal is to enable individuals to select multimedia materials from a central server for viewing on a television or computer screen. Please enjoy</w:t>
                        </w:r>
                      </w:p>
                      <w:p w14:paraId="0A0C8913" w14:textId="77777777" w:rsidR="00D465CC" w:rsidRDefault="00D465CC" w:rsidP="00D465CC">
                        <w:pPr>
                          <w:pStyle w:val="Heading1"/>
                          <w:shd w:val="clear" w:color="auto" w:fill="FFFFFF"/>
                          <w:rPr>
                            <w:rFonts w:ascii="Helvetica" w:hAnsi="Helvetica"/>
                            <w:color w:val="1B1B1B"/>
                            <w:sz w:val="33"/>
                            <w:szCs w:val="33"/>
                          </w:rPr>
                        </w:pPr>
                        <w:r>
                          <w:rPr>
                            <w:rFonts w:ascii="Helvetica" w:hAnsi="Helvetica"/>
                            <w:color w:val="1B1B1B"/>
                            <w:sz w:val="33"/>
                            <w:szCs w:val="33"/>
                          </w:rPr>
                          <w:t>Reader Services</w:t>
                        </w:r>
                      </w:p>
                      <w:p w14:paraId="1DF35667" w14:textId="77777777" w:rsidR="00D465CC" w:rsidRDefault="00D465CC" w:rsidP="00D465CC">
                        <w:pPr>
                          <w:spacing w:after="60"/>
                          <w:jc w:val="both"/>
                          <w:rPr>
                            <w:rFonts w:ascii="Helvetica" w:hAnsi="Helvetica"/>
                            <w:color w:val="555555"/>
                            <w:sz w:val="18"/>
                            <w:szCs w:val="18"/>
                          </w:rPr>
                        </w:pPr>
                        <w:r>
                          <w:rPr>
                            <w:rFonts w:ascii="Helvetica" w:hAnsi="Helvetica"/>
                            <w:color w:val="555555"/>
                            <w:sz w:val="18"/>
                            <w:szCs w:val="18"/>
                          </w:rPr>
                          <w:t> </w:t>
                        </w:r>
                      </w:p>
                      <w:tbl>
                        <w:tblPr>
                          <w:tblW w:w="0" w:type="auto"/>
                          <w:tblCellMar>
                            <w:left w:w="0" w:type="dxa"/>
                            <w:right w:w="0" w:type="dxa"/>
                          </w:tblCellMar>
                          <w:tblLook w:val="04A0" w:firstRow="1" w:lastRow="0" w:firstColumn="1" w:lastColumn="0" w:noHBand="0" w:noVBand="1"/>
                        </w:tblPr>
                        <w:tblGrid>
                          <w:gridCol w:w="636"/>
                          <w:gridCol w:w="7835"/>
                        </w:tblGrid>
                        <w:tr w:rsidR="00D465CC" w14:paraId="7F6D9814" w14:textId="77777777" w:rsidTr="00D465CC">
                          <w:tc>
                            <w:tcPr>
                              <w:tcW w:w="576" w:type="dxa"/>
                              <w:tcBorders>
                                <w:top w:val="single" w:sz="8" w:space="0" w:color="FFFFFF"/>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1B465F3F" w14:textId="2D171188"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4A2B236F" wp14:editId="672C6477">
                                    <wp:extent cx="262890" cy="262890"/>
                                    <wp:effectExtent l="0" t="0" r="3810" b="3810"/>
                                    <wp:docPr id="20" name="Picture 20"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single" w:sz="8" w:space="0" w:color="FFFFFF"/>
                                <w:left w:val="nil"/>
                                <w:bottom w:val="single" w:sz="8" w:space="0" w:color="FFFFFF"/>
                                <w:right w:val="single" w:sz="8" w:space="0" w:color="FFFFFF"/>
                              </w:tcBorders>
                              <w:shd w:val="clear" w:color="auto" w:fill="auto"/>
                              <w:tcMar>
                                <w:top w:w="0" w:type="dxa"/>
                                <w:left w:w="108" w:type="dxa"/>
                                <w:bottom w:w="0" w:type="dxa"/>
                                <w:right w:w="108" w:type="dxa"/>
                              </w:tcMar>
                              <w:hideMark/>
                            </w:tcPr>
                            <w:p w14:paraId="75C0C5B5"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Circulation Policy:</w:t>
                              </w:r>
                            </w:p>
                          </w:tc>
                        </w:tr>
                        <w:tr w:rsidR="00D465CC" w14:paraId="02D15ED5"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2A7023B0" w14:textId="77777777" w:rsidR="00D465CC" w:rsidRDefault="00D465CC" w:rsidP="00D465CC">
                              <w:pPr>
                                <w:rPr>
                                  <w:rFonts w:ascii="Helvetica" w:hAnsi="Helvetica"/>
                                  <w:color w:val="555555"/>
                                  <w:sz w:val="18"/>
                                  <w:szCs w:val="18"/>
                                </w:rPr>
                              </w:pPr>
                              <w:r>
                                <w:rPr>
                                  <w:rFonts w:ascii="Calibri" w:hAnsi="Calibri" w:cs="Calibri"/>
                                  <w:color w:val="555555"/>
                                  <w:sz w:val="18"/>
                                  <w:szCs w:val="18"/>
                                </w:rPr>
                                <w:lastRenderedPageBreak/>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2B15EA7C" w14:textId="45EA4FFA" w:rsidR="00D465CC" w:rsidRDefault="00D465CC" w:rsidP="00D465CC">
                              <w:pPr>
                                <w:rPr>
                                  <w:rFonts w:ascii="Helvetica" w:hAnsi="Helvetica"/>
                                  <w:color w:val="555555"/>
                                  <w:sz w:val="18"/>
                                  <w:szCs w:val="18"/>
                                </w:rPr>
                              </w:pPr>
                              <w:r>
                                <w:rPr>
                                  <w:rFonts w:ascii="Arial" w:hAnsi="Arial" w:cs="Arial"/>
                                  <w:color w:val="555555"/>
                                  <w:sz w:val="20"/>
                                  <w:szCs w:val="20"/>
                                </w:rPr>
                                <w:t>Borrowing: New students, new faculty members, and those who borrow for the first time must fill out the STUST Library Readers’ Statement of Rights and reply to the system via the registered email address.</w:t>
                              </w:r>
                            </w:p>
                          </w:tc>
                        </w:tr>
                        <w:tr w:rsidR="00D465CC" w14:paraId="18B75E2C"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352FC54E"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04B11676" w14:textId="77777777" w:rsidR="00D465CC" w:rsidRDefault="00D465CC" w:rsidP="00D465CC">
                              <w:pPr>
                                <w:rPr>
                                  <w:rFonts w:ascii="Helvetica" w:hAnsi="Helvetica"/>
                                  <w:color w:val="555555"/>
                                  <w:sz w:val="18"/>
                                  <w:szCs w:val="18"/>
                                </w:rPr>
                              </w:pPr>
                              <w:r>
                                <w:rPr>
                                  <w:rFonts w:ascii="Arial" w:hAnsi="Arial" w:cs="Arial"/>
                                  <w:color w:val="555555"/>
                                  <w:sz w:val="20"/>
                                  <w:szCs w:val="20"/>
                                </w:rPr>
                                <w:t> </w:t>
                              </w:r>
                            </w:p>
                          </w:tc>
                        </w:tr>
                        <w:tr w:rsidR="00D465CC" w14:paraId="3DE9C770"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4DA48564" w14:textId="2B5C8093"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73FB41EC" wp14:editId="128FA292">
                                    <wp:extent cx="262890" cy="262890"/>
                                    <wp:effectExtent l="0" t="0" r="3810" b="3810"/>
                                    <wp:docPr id="19" name="Picture 19"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3B9E2B24"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STUST Library E-mail Updates Conditions *</w:t>
                              </w:r>
                            </w:p>
                          </w:tc>
                        </w:tr>
                        <w:tr w:rsidR="00D465CC" w14:paraId="0EBE75DC"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4C94F8D7"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0A1B3231" w14:textId="3448789B" w:rsidR="00D465CC" w:rsidRDefault="00D465CC" w:rsidP="00D465CC">
                              <w:pPr>
                                <w:rPr>
                                  <w:rFonts w:ascii="Helvetica" w:hAnsi="Helvetica"/>
                                  <w:color w:val="555555"/>
                                  <w:sz w:val="18"/>
                                  <w:szCs w:val="18"/>
                                </w:rPr>
                              </w:pPr>
                              <w:r>
                                <w:rPr>
                                  <w:rFonts w:ascii="Arial" w:hAnsi="Arial" w:cs="Arial"/>
                                  <w:color w:val="555555"/>
                                  <w:sz w:val="20"/>
                                  <w:szCs w:val="20"/>
                                </w:rPr>
                                <w:t>The Library Query System offers two e-mail settings and sends e-mail notifications based on your setting, including advance return notice, overdue notices, reservation notifications, etc. Please make use of it.</w:t>
                              </w:r>
                            </w:p>
                            <w:p w14:paraId="50612C5C" w14:textId="77777777" w:rsidR="00D465CC" w:rsidRDefault="00D465CC" w:rsidP="00D465CC">
                              <w:pPr>
                                <w:rPr>
                                  <w:rFonts w:ascii="Helvetica" w:hAnsi="Helvetica"/>
                                  <w:color w:val="555555"/>
                                  <w:sz w:val="18"/>
                                  <w:szCs w:val="18"/>
                                </w:rPr>
                              </w:pPr>
                            </w:p>
                            <w:p w14:paraId="3AEFA5DB" w14:textId="648AA32B" w:rsidR="00D465CC" w:rsidRDefault="00D465CC" w:rsidP="00D465CC">
                              <w:pPr>
                                <w:rPr>
                                  <w:rFonts w:ascii="Helvetica" w:hAnsi="Helvetica"/>
                                  <w:color w:val="555555"/>
                                  <w:sz w:val="18"/>
                                  <w:szCs w:val="18"/>
                                </w:rPr>
                              </w:pPr>
                              <w:r>
                                <w:rPr>
                                  <w:rFonts w:ascii="Arial" w:hAnsi="Arial" w:cs="Arial"/>
                                  <w:color w:val="555555"/>
                                  <w:sz w:val="20"/>
                                  <w:szCs w:val="20"/>
                                </w:rPr>
                                <w:t>Please be informed that readers’ personal records are based on the personal loan record at the Homepage of Library Collection Queries. Do not rely on e-mail notification only.</w:t>
                              </w:r>
                            </w:p>
                            <w:p w14:paraId="16BA93A2" w14:textId="77777777" w:rsidR="00D465CC" w:rsidRDefault="00D465CC" w:rsidP="00D465CC">
                              <w:pPr>
                                <w:rPr>
                                  <w:rFonts w:ascii="Helvetica" w:hAnsi="Helvetica"/>
                                  <w:color w:val="555555"/>
                                  <w:sz w:val="18"/>
                                  <w:szCs w:val="18"/>
                                </w:rPr>
                              </w:pPr>
                            </w:p>
                          </w:tc>
                        </w:tr>
                        <w:tr w:rsidR="00D465CC" w14:paraId="0BD899CD"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3BBC41C1"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403351DE" w14:textId="77777777" w:rsidR="00D465CC" w:rsidRDefault="00D465CC" w:rsidP="00D465CC">
                              <w:pPr>
                                <w:rPr>
                                  <w:rFonts w:ascii="Helvetica" w:hAnsi="Helvetica"/>
                                  <w:color w:val="555555"/>
                                  <w:sz w:val="18"/>
                                  <w:szCs w:val="18"/>
                                </w:rPr>
                              </w:pPr>
                              <w:r>
                                <w:rPr>
                                  <w:rFonts w:ascii="Arial" w:hAnsi="Arial" w:cs="Arial"/>
                                  <w:color w:val="555555"/>
                                  <w:sz w:val="20"/>
                                  <w:szCs w:val="20"/>
                                </w:rPr>
                                <w:t> </w:t>
                              </w:r>
                            </w:p>
                          </w:tc>
                        </w:tr>
                        <w:tr w:rsidR="00D465CC" w14:paraId="085873C6"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0F911362" w14:textId="0A560E0C"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091CEA75" wp14:editId="0F60A992">
                                    <wp:extent cx="262890" cy="262890"/>
                                    <wp:effectExtent l="0" t="0" r="3810" b="3810"/>
                                    <wp:docPr id="18" name="Picture 18"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4BA15C22"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Renewal Services:</w:t>
                              </w:r>
                              <w:r>
                                <w:rPr>
                                  <w:rStyle w:val="apple-converted-space"/>
                                  <w:rFonts w:ascii="Arial" w:hAnsi="Arial" w:cs="Arial"/>
                                  <w:b/>
                                  <w:bCs/>
                                  <w:color w:val="555555"/>
                                  <w:sz w:val="28"/>
                                  <w:szCs w:val="28"/>
                                </w:rPr>
                                <w:t> </w:t>
                              </w:r>
                            </w:p>
                          </w:tc>
                        </w:tr>
                        <w:tr w:rsidR="00D465CC" w14:paraId="2DBA94F5"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445E2A3A"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6B86CEDB" w14:textId="57108D7A" w:rsidR="00D465CC" w:rsidRDefault="00D465CC" w:rsidP="00D465CC">
                              <w:pPr>
                                <w:rPr>
                                  <w:rFonts w:ascii="Helvetica" w:hAnsi="Helvetica"/>
                                  <w:color w:val="555555"/>
                                  <w:sz w:val="18"/>
                                  <w:szCs w:val="18"/>
                                </w:rPr>
                              </w:pPr>
                              <w:r>
                                <w:rPr>
                                  <w:rFonts w:ascii="Arial" w:hAnsi="Arial" w:cs="Arial"/>
                                  <w:color w:val="555555"/>
                                  <w:sz w:val="20"/>
                                  <w:szCs w:val="20"/>
                                </w:rPr>
                                <w:t>Renewal is allowed on the second day of borrowing without any limit; yet, renewal is allowed once a day. The new expiration date starts from the date of renewal, not to exceed a maximum number of days for borrowing (e.g. undergraduate students are allowed 21 days, up to a total of 63 days) before the due date.</w:t>
                              </w:r>
                              <w:r>
                                <w:rPr>
                                  <w:rStyle w:val="apple-converted-space"/>
                                  <w:rFonts w:ascii="Arial" w:hAnsi="Arial" w:cs="Arial"/>
                                  <w:color w:val="555555"/>
                                  <w:sz w:val="20"/>
                                  <w:szCs w:val="20"/>
                                </w:rPr>
                                <w:t> </w:t>
                              </w:r>
                            </w:p>
                          </w:tc>
                        </w:tr>
                        <w:tr w:rsidR="00D465CC" w14:paraId="3BC93784"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69F135F8"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65B0696C"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r>
                        <w:tr w:rsidR="00D465CC" w14:paraId="2A527385"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31639048" w14:textId="23201BC8"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355B3763" wp14:editId="332B6721">
                                    <wp:extent cx="262890" cy="262890"/>
                                    <wp:effectExtent l="0" t="0" r="3810" b="3810"/>
                                    <wp:docPr id="17" name="Picture 17"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53A2DF04"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Online Reservation Service</w:t>
                              </w:r>
                            </w:p>
                          </w:tc>
                        </w:tr>
                        <w:tr w:rsidR="00D465CC" w14:paraId="1FFD8B91"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382691B4"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3AB07ECF" w14:textId="5AF92BE7" w:rsidR="00D465CC" w:rsidRDefault="00D465CC" w:rsidP="00D465CC">
                              <w:pPr>
                                <w:rPr>
                                  <w:rFonts w:ascii="Helvetica" w:hAnsi="Helvetica"/>
                                  <w:color w:val="555555"/>
                                  <w:sz w:val="18"/>
                                  <w:szCs w:val="18"/>
                                </w:rPr>
                              </w:pPr>
                              <w:r>
                                <w:rPr>
                                  <w:rFonts w:ascii="Arial" w:hAnsi="Arial" w:cs="Arial"/>
                                  <w:color w:val="555555"/>
                                  <w:sz w:val="20"/>
                                  <w:szCs w:val="20"/>
                                </w:rPr>
                                <w:t>1. When a book or reference you require is found to be in a cataloging process or to have been borrowed, or still in process, you can make a reservation online. The library allows reservations only on borrowed ones, and you shall not make reservations on both the original copy and its duplicates at the same time. When the book or reference is returned, the library service system will automatically send you an E-mail a notification.</w:t>
                              </w:r>
                              <w:r>
                                <w:rPr>
                                  <w:rStyle w:val="apple-converted-space"/>
                                  <w:rFonts w:ascii="Arial" w:hAnsi="Arial" w:cs="Arial"/>
                                  <w:color w:val="555555"/>
                                  <w:sz w:val="20"/>
                                  <w:szCs w:val="20"/>
                                </w:rPr>
                                <w:t> </w:t>
                              </w:r>
                              <w:r>
                                <w:rPr>
                                  <w:rFonts w:ascii="Arial" w:hAnsi="Arial" w:cs="Arial"/>
                                  <w:color w:val="555555"/>
                                  <w:sz w:val="20"/>
                                  <w:szCs w:val="20"/>
                                </w:rPr>
                                <w:br/>
                              </w:r>
                              <w:r>
                                <w:rPr>
                                  <w:rFonts w:ascii="Arial" w:hAnsi="Arial" w:cs="Arial"/>
                                  <w:color w:val="555555"/>
                                  <w:sz w:val="20"/>
                                  <w:szCs w:val="20"/>
                                </w:rPr>
                                <w:lastRenderedPageBreak/>
                                <w:t>2. Reserved books will be kept at the service center for seven days; notification will be sent to the reader who has made the next reservation.</w:t>
                              </w:r>
                            </w:p>
                          </w:tc>
                        </w:tr>
                        <w:tr w:rsidR="00D465CC" w14:paraId="3CF4BFDB"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5CDFEE46" w14:textId="77777777" w:rsidR="00D465CC" w:rsidRDefault="00D465CC" w:rsidP="00D465CC">
                              <w:pPr>
                                <w:rPr>
                                  <w:rFonts w:ascii="Helvetica" w:hAnsi="Helvetica"/>
                                  <w:color w:val="555555"/>
                                  <w:sz w:val="18"/>
                                  <w:szCs w:val="18"/>
                                </w:rPr>
                              </w:pPr>
                              <w:r>
                                <w:rPr>
                                  <w:rFonts w:ascii="Calibri" w:hAnsi="Calibri" w:cs="Calibri"/>
                                  <w:color w:val="555555"/>
                                  <w:sz w:val="18"/>
                                  <w:szCs w:val="18"/>
                                </w:rPr>
                                <w:lastRenderedPageBreak/>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15C4E0E7"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r>
                        <w:tr w:rsidR="00D465CC" w14:paraId="205311B5"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14710868" w14:textId="48D75725"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0768A33D" wp14:editId="099F8C55">
                                    <wp:extent cx="262890" cy="262890"/>
                                    <wp:effectExtent l="0" t="0" r="3810" b="3810"/>
                                    <wp:docPr id="16" name="Picture 16"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4F5C3B12"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Book Drop</w:t>
                              </w:r>
                            </w:p>
                          </w:tc>
                        </w:tr>
                        <w:tr w:rsidR="00D465CC" w14:paraId="5FF848EB"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2DDB235F"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4AE8CC74" w14:textId="73EDBB23" w:rsidR="00D465CC" w:rsidRDefault="00D465CC" w:rsidP="00D465CC">
                              <w:pPr>
                                <w:rPr>
                                  <w:rFonts w:ascii="Helvetica" w:hAnsi="Helvetica"/>
                                  <w:color w:val="555555"/>
                                  <w:sz w:val="18"/>
                                  <w:szCs w:val="18"/>
                                </w:rPr>
                              </w:pPr>
                              <w:r>
                                <w:rPr>
                                  <w:rFonts w:ascii="Arial" w:hAnsi="Arial" w:cs="Arial"/>
                                  <w:color w:val="555555"/>
                                  <w:sz w:val="20"/>
                                  <w:szCs w:val="20"/>
                                </w:rPr>
                                <w:t xml:space="preserve">A book drop is set up to make it easier for readers to return books when the library is closed. It is not for overdue books, children's books (from the 12th floor), large-sized books, multimedia information, and any additional parts; otherwise, claims will be made to readers based on any damage to the book or reference. On the other hand, the number of books </w:t>
                              </w:r>
                              <w:proofErr w:type="gramStart"/>
                              <w:r>
                                <w:rPr>
                                  <w:rFonts w:ascii="Arial" w:hAnsi="Arial" w:cs="Arial"/>
                                  <w:color w:val="555555"/>
                                  <w:sz w:val="20"/>
                                  <w:szCs w:val="20"/>
                                </w:rPr>
                                <w:t>returned</w:t>
                              </w:r>
                              <w:proofErr w:type="gramEnd"/>
                              <w:r>
                                <w:rPr>
                                  <w:rFonts w:ascii="Arial" w:hAnsi="Arial" w:cs="Arial"/>
                                  <w:color w:val="555555"/>
                                  <w:sz w:val="20"/>
                                  <w:szCs w:val="20"/>
                                </w:rPr>
                                <w:t xml:space="preserve"> and the time of the return are registered based on the record of service personnel; the number of books allowed to borrow is based on the system records.</w:t>
                              </w:r>
                            </w:p>
                          </w:tc>
                        </w:tr>
                        <w:tr w:rsidR="00D465CC" w14:paraId="6BB912BE"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531243D9"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7EC1CBEC" w14:textId="77777777" w:rsidR="00D465CC" w:rsidRDefault="00D465CC" w:rsidP="00D465CC">
                              <w:pPr>
                                <w:rPr>
                                  <w:rFonts w:ascii="Helvetica" w:hAnsi="Helvetica"/>
                                  <w:color w:val="555555"/>
                                  <w:sz w:val="18"/>
                                  <w:szCs w:val="18"/>
                                </w:rPr>
                              </w:pPr>
                              <w:r>
                                <w:rPr>
                                  <w:rStyle w:val="Strong"/>
                                  <w:rFonts w:ascii="Arial" w:hAnsi="Arial" w:cs="Arial"/>
                                  <w:color w:val="555555"/>
                                  <w:sz w:val="18"/>
                                  <w:szCs w:val="18"/>
                                </w:rPr>
                                <w:t> </w:t>
                              </w:r>
                            </w:p>
                          </w:tc>
                        </w:tr>
                        <w:tr w:rsidR="00D465CC" w14:paraId="56F4FA79"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36110686" w14:textId="40F05E7D"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544B1F92" wp14:editId="7AD7B965">
                                    <wp:extent cx="262890" cy="262890"/>
                                    <wp:effectExtent l="0" t="0" r="3810" b="3810"/>
                                    <wp:docPr id="15" name="Picture 15"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46341420"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Data copying and printing services</w:t>
                              </w:r>
                            </w:p>
                          </w:tc>
                        </w:tr>
                        <w:tr w:rsidR="00D465CC" w14:paraId="4D1AE0F4"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0F39CE8C"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37B59B7D" w14:textId="302C2B31" w:rsidR="00D465CC" w:rsidRDefault="00D465CC" w:rsidP="00D465CC">
                              <w:pPr>
                                <w:rPr>
                                  <w:rFonts w:ascii="Helvetica" w:hAnsi="Helvetica"/>
                                  <w:color w:val="555555"/>
                                  <w:sz w:val="18"/>
                                  <w:szCs w:val="18"/>
                                </w:rPr>
                              </w:pPr>
                              <w:r>
                                <w:rPr>
                                  <w:rFonts w:ascii="Arial" w:hAnsi="Arial" w:cs="Arial"/>
                                  <w:color w:val="555555"/>
                                  <w:sz w:val="20"/>
                                  <w:szCs w:val="20"/>
                                </w:rPr>
                                <w:t xml:space="preserve">Please buy a photocopy card at the service counter at the 1st </w:t>
                              </w:r>
                              <w:proofErr w:type="gramStart"/>
                              <w:r>
                                <w:rPr>
                                  <w:rFonts w:ascii="Arial" w:hAnsi="Arial" w:cs="Arial"/>
                                  <w:color w:val="555555"/>
                                  <w:sz w:val="20"/>
                                  <w:szCs w:val="20"/>
                                </w:rPr>
                                <w:t>floor..</w:t>
                              </w:r>
                              <w:proofErr w:type="gramEnd"/>
                              <w:r>
                                <w:rPr>
                                  <w:rFonts w:ascii="Arial" w:hAnsi="Arial" w:cs="Arial"/>
                                  <w:color w:val="555555"/>
                                  <w:sz w:val="20"/>
                                  <w:szCs w:val="20"/>
                                </w:rPr>
                                <w:t> </w:t>
                              </w:r>
                              <w:r>
                                <w:rPr>
                                  <w:rStyle w:val="Strong"/>
                                  <w:rFonts w:ascii="Arial" w:hAnsi="Arial" w:cs="Arial"/>
                                  <w:color w:val="555555"/>
                                  <w:sz w:val="18"/>
                                  <w:szCs w:val="18"/>
                                </w:rPr>
                                <w:t> </w:t>
                              </w:r>
                            </w:p>
                          </w:tc>
                        </w:tr>
                        <w:tr w:rsidR="00D465CC" w14:paraId="69A7E7ED"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1B34C29D"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521ACFEF" w14:textId="77777777" w:rsidR="00D465CC" w:rsidRDefault="00D465CC" w:rsidP="00D465CC">
                              <w:pPr>
                                <w:rPr>
                                  <w:rFonts w:ascii="Helvetica" w:hAnsi="Helvetica"/>
                                  <w:color w:val="555555"/>
                                  <w:sz w:val="18"/>
                                  <w:szCs w:val="18"/>
                                </w:rPr>
                              </w:pPr>
                              <w:r>
                                <w:rPr>
                                  <w:rFonts w:ascii="Arial" w:hAnsi="Arial" w:cs="Arial"/>
                                  <w:color w:val="555555"/>
                                  <w:sz w:val="20"/>
                                  <w:szCs w:val="20"/>
                                </w:rPr>
                                <w:t> </w:t>
                              </w:r>
                            </w:p>
                          </w:tc>
                        </w:tr>
                        <w:tr w:rsidR="00D465CC" w14:paraId="7A964BB2"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697962B6" w14:textId="370C50BC"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6106F7A8" wp14:editId="34EE5A55">
                                    <wp:extent cx="262890" cy="262890"/>
                                    <wp:effectExtent l="0" t="0" r="3810" b="3810"/>
                                    <wp:docPr id="14" name="Picture 14"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70CCC45E"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Electronic resources class (electronic databases, electronic journals and e-books ):</w:t>
                              </w:r>
                            </w:p>
                          </w:tc>
                        </w:tr>
                        <w:tr w:rsidR="00D465CC" w14:paraId="4F07ECD8"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72E2EE1D"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06D5B185" w14:textId="70C153B2" w:rsidR="00D465CC" w:rsidRDefault="00D465CC" w:rsidP="00D465CC">
                              <w:pPr>
                                <w:rPr>
                                  <w:rFonts w:ascii="Helvetica" w:hAnsi="Helvetica"/>
                                  <w:color w:val="555555"/>
                                  <w:sz w:val="18"/>
                                  <w:szCs w:val="18"/>
                                </w:rPr>
                              </w:pPr>
                              <w:r>
                                <w:rPr>
                                  <w:rFonts w:ascii="Arial" w:hAnsi="Arial" w:cs="Arial"/>
                                  <w:color w:val="555555"/>
                                  <w:sz w:val="20"/>
                                  <w:szCs w:val="20"/>
                                </w:rPr>
                                <w:t>Free training is offered free to 10 or more people as a class</w:t>
                              </w:r>
                            </w:p>
                          </w:tc>
                        </w:tr>
                        <w:tr w:rsidR="00D465CC" w14:paraId="1374585F"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7E15F6C7"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2BA9281B" w14:textId="77777777" w:rsidR="00D465CC" w:rsidRDefault="00D465CC" w:rsidP="00D465CC">
                              <w:pPr>
                                <w:rPr>
                                  <w:rFonts w:ascii="Helvetica" w:hAnsi="Helvetica"/>
                                  <w:color w:val="555555"/>
                                  <w:sz w:val="18"/>
                                  <w:szCs w:val="18"/>
                                </w:rPr>
                              </w:pPr>
                              <w:r>
                                <w:rPr>
                                  <w:rStyle w:val="Strong"/>
                                  <w:rFonts w:ascii="Arial" w:hAnsi="Arial" w:cs="Arial"/>
                                  <w:color w:val="555555"/>
                                  <w:sz w:val="18"/>
                                  <w:szCs w:val="18"/>
                                </w:rPr>
                                <w:t> </w:t>
                              </w:r>
                            </w:p>
                          </w:tc>
                        </w:tr>
                        <w:tr w:rsidR="00D465CC" w14:paraId="2C461655"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716EEFB4" w14:textId="36A46050" w:rsidR="00D465CC" w:rsidRDefault="00D465CC" w:rsidP="00D465CC">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6357DD24" wp14:editId="49DCCCAA">
                                    <wp:extent cx="262890" cy="262890"/>
                                    <wp:effectExtent l="0" t="0" r="3810" b="3810"/>
                                    <wp:docPr id="13" name="Picture 13"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47EEB943"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Rooms and equipment:</w:t>
                              </w:r>
                            </w:p>
                          </w:tc>
                        </w:tr>
                        <w:tr w:rsidR="00D465CC" w14:paraId="62CDC1CB" w14:textId="77777777" w:rsidTr="00D465CC">
                          <w:tc>
                            <w:tcPr>
                              <w:tcW w:w="576" w:type="dxa"/>
                              <w:tcBorders>
                                <w:top w:val="nil"/>
                                <w:left w:val="single" w:sz="8" w:space="0" w:color="FFFFFF"/>
                                <w:bottom w:val="single" w:sz="8" w:space="0" w:color="FFFFFF"/>
                                <w:right w:val="single" w:sz="8" w:space="0" w:color="FFFFFF"/>
                              </w:tcBorders>
                              <w:shd w:val="clear" w:color="auto" w:fill="auto"/>
                              <w:tcMar>
                                <w:top w:w="0" w:type="dxa"/>
                                <w:left w:w="108" w:type="dxa"/>
                                <w:bottom w:w="0" w:type="dxa"/>
                                <w:right w:w="108" w:type="dxa"/>
                              </w:tcMar>
                              <w:hideMark/>
                            </w:tcPr>
                            <w:p w14:paraId="17D3904D" w14:textId="77777777" w:rsidR="00D465CC" w:rsidRDefault="00D465CC" w:rsidP="00D465CC">
                              <w:pPr>
                                <w:rPr>
                                  <w:rFonts w:ascii="Helvetica" w:hAnsi="Helvetica"/>
                                  <w:color w:val="555555"/>
                                  <w:sz w:val="18"/>
                                  <w:szCs w:val="18"/>
                                </w:rPr>
                              </w:pPr>
                              <w:r>
                                <w:rPr>
                                  <w:rFonts w:ascii="Calibri" w:hAnsi="Calibri" w:cs="Calibri"/>
                                  <w:color w:val="555555"/>
                                  <w:sz w:val="18"/>
                                  <w:szCs w:val="18"/>
                                </w:rPr>
                                <w:t> </w:t>
                              </w:r>
                            </w:p>
                          </w:tc>
                          <w:tc>
                            <w:tcPr>
                              <w:tcW w:w="7786" w:type="dxa"/>
                              <w:tcBorders>
                                <w:top w:val="nil"/>
                                <w:left w:val="nil"/>
                                <w:bottom w:val="single" w:sz="8" w:space="0" w:color="FFFFFF"/>
                                <w:right w:val="single" w:sz="8" w:space="0" w:color="FFFFFF"/>
                              </w:tcBorders>
                              <w:shd w:val="clear" w:color="auto" w:fill="auto"/>
                              <w:tcMar>
                                <w:top w:w="0" w:type="dxa"/>
                                <w:left w:w="108" w:type="dxa"/>
                                <w:bottom w:w="0" w:type="dxa"/>
                                <w:right w:w="108" w:type="dxa"/>
                              </w:tcMar>
                              <w:hideMark/>
                            </w:tcPr>
                            <w:p w14:paraId="2A539026" w14:textId="77777777" w:rsidR="00D465CC" w:rsidRDefault="00D465CC" w:rsidP="00D465CC">
                              <w:pPr>
                                <w:spacing w:after="240"/>
                                <w:rPr>
                                  <w:rFonts w:ascii="Helvetica" w:hAnsi="Helvetica"/>
                                  <w:color w:val="555555"/>
                                  <w:sz w:val="18"/>
                                  <w:szCs w:val="18"/>
                                </w:rPr>
                              </w:pPr>
                              <w:r>
                                <w:rPr>
                                  <w:rFonts w:ascii="Arial" w:hAnsi="Arial" w:cs="Arial"/>
                                  <w:color w:val="555555"/>
                                  <w:sz w:val="18"/>
                                  <w:szCs w:val="18"/>
                                </w:rPr>
                                <w:t>1. Study room and discussion room: please register with the room at the service counter at the 1st floor.</w:t>
                              </w:r>
                              <w:r>
                                <w:rPr>
                                  <w:rFonts w:ascii="Arial" w:hAnsi="Arial" w:cs="Arial"/>
                                  <w:color w:val="555555"/>
                                  <w:sz w:val="18"/>
                                  <w:szCs w:val="18"/>
                                </w:rPr>
                                <w:br/>
                                <w:t>2. Exhibition Hall and the entrance space: please refer to the "Use of campus venues" on the Web site of the Office of General Affairs.</w:t>
                              </w:r>
                            </w:p>
                          </w:tc>
                        </w:tr>
                        <w:tr w:rsidR="00D465CC" w14:paraId="6AF257DE" w14:textId="77777777" w:rsidTr="00D465CC">
                          <w:tc>
                            <w:tcPr>
                              <w:tcW w:w="0" w:type="auto"/>
                              <w:vAlign w:val="center"/>
                              <w:hideMark/>
                            </w:tcPr>
                            <w:p w14:paraId="0A90673C" w14:textId="19D6221C" w:rsidR="00D465CC" w:rsidRDefault="00D465CC" w:rsidP="00D465CC">
                              <w:pPr>
                                <w:rPr>
                                  <w:rFonts w:ascii="Helvetica" w:hAnsi="Helvetica"/>
                                  <w:color w:val="555555"/>
                                  <w:sz w:val="18"/>
                                  <w:szCs w:val="18"/>
                                </w:rPr>
                              </w:pPr>
                              <w:r>
                                <w:rPr>
                                  <w:rFonts w:ascii="Helvetica" w:hAnsi="Helvetica"/>
                                  <w:color w:val="555555"/>
                                  <w:sz w:val="18"/>
                                  <w:szCs w:val="18"/>
                                </w:rPr>
                                <w:t> </w:t>
                              </w:r>
                              <w:r>
                                <w:rPr>
                                  <w:rStyle w:val="apple-converted-space"/>
                                  <w:rFonts w:ascii="Helvetica" w:hAnsi="Helvetica"/>
                                  <w:color w:val="555555"/>
                                  <w:sz w:val="18"/>
                                  <w:szCs w:val="18"/>
                                </w:rPr>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3CCBAA9C" wp14:editId="34FE4627">
                                    <wp:extent cx="262890" cy="262890"/>
                                    <wp:effectExtent l="0" t="0" r="3810" b="3810"/>
                                    <wp:docPr id="12" name="Picture 12"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0" w:type="auto"/>
                              <w:vAlign w:val="center"/>
                              <w:hideMark/>
                            </w:tcPr>
                            <w:p w14:paraId="60D51E25"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 Book and Journal Search service:</w:t>
                              </w:r>
                            </w:p>
                          </w:tc>
                        </w:tr>
                        <w:tr w:rsidR="00D465CC" w14:paraId="4E2B55E3" w14:textId="77777777" w:rsidTr="00D465CC">
                          <w:tc>
                            <w:tcPr>
                              <w:tcW w:w="0" w:type="auto"/>
                              <w:vAlign w:val="center"/>
                              <w:hideMark/>
                            </w:tcPr>
                            <w:p w14:paraId="6E21C519" w14:textId="77777777" w:rsidR="00D465CC" w:rsidRDefault="00D465CC" w:rsidP="00D465CC">
                              <w:pPr>
                                <w:rPr>
                                  <w:rFonts w:ascii="Helvetica" w:hAnsi="Helvetica"/>
                                  <w:color w:val="555555"/>
                                  <w:sz w:val="18"/>
                                  <w:szCs w:val="18"/>
                                </w:rPr>
                              </w:pPr>
                            </w:p>
                          </w:tc>
                          <w:tc>
                            <w:tcPr>
                              <w:tcW w:w="0" w:type="auto"/>
                              <w:vAlign w:val="center"/>
                              <w:hideMark/>
                            </w:tcPr>
                            <w:p w14:paraId="20934E30" w14:textId="77777777" w:rsidR="00D465CC" w:rsidRDefault="00D465CC" w:rsidP="00D465CC">
                              <w:pPr>
                                <w:spacing w:after="240"/>
                                <w:rPr>
                                  <w:rFonts w:ascii="Helvetica" w:hAnsi="Helvetica"/>
                                  <w:color w:val="555555"/>
                                  <w:sz w:val="18"/>
                                  <w:szCs w:val="18"/>
                                </w:rPr>
                              </w:pPr>
                              <w:r>
                                <w:rPr>
                                  <w:rFonts w:ascii="Arial" w:hAnsi="Arial" w:cs="Arial"/>
                                  <w:color w:val="555555"/>
                                  <w:sz w:val="20"/>
                                  <w:szCs w:val="20"/>
                                </w:rPr>
                                <w:t>  please fill out the application form at the service counter at the 1st floor.</w:t>
                              </w:r>
                            </w:p>
                          </w:tc>
                        </w:tr>
                        <w:tr w:rsidR="00D465CC" w14:paraId="4D3AFB3E" w14:textId="77777777" w:rsidTr="00D465CC">
                          <w:tc>
                            <w:tcPr>
                              <w:tcW w:w="0" w:type="auto"/>
                              <w:vAlign w:val="center"/>
                              <w:hideMark/>
                            </w:tcPr>
                            <w:p w14:paraId="6F8AC61F" w14:textId="19CA4B2C" w:rsidR="00D465CC" w:rsidRDefault="00D465CC" w:rsidP="00D465CC">
                              <w:pPr>
                                <w:rPr>
                                  <w:rFonts w:ascii="Helvetica" w:hAnsi="Helvetica"/>
                                  <w:color w:val="555555"/>
                                  <w:sz w:val="18"/>
                                  <w:szCs w:val="18"/>
                                </w:rPr>
                              </w:pPr>
                              <w:r>
                                <w:rPr>
                                  <w:rFonts w:ascii="Helvetica" w:hAnsi="Helvetica"/>
                                  <w:color w:val="555555"/>
                                  <w:sz w:val="18"/>
                                  <w:szCs w:val="18"/>
                                </w:rPr>
                                <w:t> </w:t>
                              </w:r>
                              <w:r>
                                <w:rPr>
                                  <w:rStyle w:val="apple-converted-space"/>
                                  <w:rFonts w:ascii="Helvetica" w:hAnsi="Helvetica"/>
                                  <w:color w:val="555555"/>
                                  <w:sz w:val="18"/>
                                  <w:szCs w:val="18"/>
                                </w:rPr>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6C5CF82A" wp14:editId="2164241E">
                                    <wp:extent cx="262890" cy="262890"/>
                                    <wp:effectExtent l="0" t="0" r="3810" b="3810"/>
                                    <wp:docPr id="11" name="Picture 11"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0" w:type="auto"/>
                              <w:vAlign w:val="center"/>
                              <w:hideMark/>
                            </w:tcPr>
                            <w:p w14:paraId="39DF793D"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 Interlibrary Services:</w:t>
                              </w:r>
                            </w:p>
                          </w:tc>
                        </w:tr>
                        <w:tr w:rsidR="00D465CC" w14:paraId="19F670FB" w14:textId="77777777" w:rsidTr="00D465CC">
                          <w:tc>
                            <w:tcPr>
                              <w:tcW w:w="0" w:type="auto"/>
                              <w:vAlign w:val="center"/>
                              <w:hideMark/>
                            </w:tcPr>
                            <w:p w14:paraId="6AC54A72" w14:textId="77777777" w:rsidR="00D465CC" w:rsidRDefault="00D465CC" w:rsidP="00D465CC">
                              <w:pPr>
                                <w:rPr>
                                  <w:rFonts w:ascii="Helvetica" w:hAnsi="Helvetica"/>
                                  <w:color w:val="555555"/>
                                  <w:sz w:val="18"/>
                                  <w:szCs w:val="18"/>
                                </w:rPr>
                              </w:pPr>
                            </w:p>
                          </w:tc>
                          <w:tc>
                            <w:tcPr>
                              <w:tcW w:w="0" w:type="auto"/>
                              <w:vAlign w:val="center"/>
                              <w:hideMark/>
                            </w:tcPr>
                            <w:p w14:paraId="2DC5D7D9" w14:textId="77777777" w:rsidR="00D465CC" w:rsidRDefault="00D465CC" w:rsidP="00D465CC">
                              <w:pPr>
                                <w:rPr>
                                  <w:rFonts w:ascii="Helvetica" w:hAnsi="Helvetica"/>
                                  <w:color w:val="555555"/>
                                  <w:sz w:val="18"/>
                                  <w:szCs w:val="18"/>
                                </w:rPr>
                              </w:pPr>
                              <w:r>
                                <w:rPr>
                                  <w:rFonts w:ascii="Arial" w:hAnsi="Arial" w:cs="Arial"/>
                                  <w:color w:val="555555"/>
                                  <w:sz w:val="20"/>
                                  <w:szCs w:val="20"/>
                                </w:rPr>
                                <w:t>  Document Delivery Service (Interlibrary Services) and intercollegiate book loan service.</w:t>
                              </w:r>
                            </w:p>
                          </w:tc>
                        </w:tr>
                        <w:tr w:rsidR="00D465CC" w14:paraId="413BA470" w14:textId="77777777" w:rsidTr="00D465CC">
                          <w:tc>
                            <w:tcPr>
                              <w:tcW w:w="0" w:type="auto"/>
                              <w:vAlign w:val="center"/>
                              <w:hideMark/>
                            </w:tcPr>
                            <w:p w14:paraId="1E591C29" w14:textId="29CA8047" w:rsidR="00D465CC" w:rsidRDefault="00D465CC" w:rsidP="00D465CC">
                              <w:pPr>
                                <w:rPr>
                                  <w:rFonts w:ascii="Helvetica" w:hAnsi="Helvetica"/>
                                  <w:color w:val="555555"/>
                                  <w:sz w:val="18"/>
                                  <w:szCs w:val="18"/>
                                </w:rPr>
                              </w:pPr>
                              <w:r>
                                <w:rPr>
                                  <w:rFonts w:ascii="Helvetica" w:hAnsi="Helvetica"/>
                                  <w:color w:val="555555"/>
                                  <w:sz w:val="18"/>
                                  <w:szCs w:val="18"/>
                                </w:rPr>
                                <w:t> </w:t>
                              </w:r>
                              <w:r>
                                <w:rPr>
                                  <w:rStyle w:val="apple-converted-space"/>
                                  <w:rFonts w:ascii="Helvetica" w:hAnsi="Helvetica"/>
                                  <w:color w:val="555555"/>
                                  <w:sz w:val="18"/>
                                  <w:szCs w:val="18"/>
                                </w:rPr>
                                <w:t> </w:t>
                              </w: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"/var/folders/8k/y9ztxhgj2m3f3y69mv_vz64h0000gn/T/com.microsoft.Word/WebArchiveCopyPasteTempFiles/title02.jpg"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45A946C3" wp14:editId="4F6D28FE">
                                    <wp:extent cx="262890" cy="262890"/>
                                    <wp:effectExtent l="0" t="0" r="3810" b="3810"/>
                                    <wp:docPr id="10" name="Picture 10" descr="/var/folders/8k/y9ztxhgj2m3f3y69mv_vz64h0000gn/T/com.microsoft.Word/WebArchiveCopyPasteTempFiles/tit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var/folders/8k/y9ztxhgj2m3f3y69mv_vz64h0000gn/T/com.microsoft.Word/WebArchiveCopyPasteTempFiles/title0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890" cy="262890"/>
                                            </a:xfrm>
                                            <a:prstGeom prst="rect">
                                              <a:avLst/>
                                            </a:prstGeom>
                                            <a:noFill/>
                                            <a:ln>
                                              <a:noFill/>
                                            </a:ln>
                                          </pic:spPr>
                                        </pic:pic>
                                      </a:graphicData>
                                    </a:graphic>
                                  </wp:inline>
                                </w:drawing>
                              </w:r>
                              <w:r>
                                <w:rPr>
                                  <w:rFonts w:ascii="Helvetica" w:hAnsi="Helvetica"/>
                                  <w:color w:val="555555"/>
                                  <w:sz w:val="18"/>
                                  <w:szCs w:val="18"/>
                                </w:rPr>
                                <w:fldChar w:fldCharType="end"/>
                              </w:r>
                            </w:p>
                          </w:tc>
                          <w:tc>
                            <w:tcPr>
                              <w:tcW w:w="0" w:type="auto"/>
                              <w:vAlign w:val="center"/>
                              <w:hideMark/>
                            </w:tcPr>
                            <w:p w14:paraId="5B9A159A" w14:textId="77777777" w:rsidR="00D465CC" w:rsidRDefault="00D465CC" w:rsidP="00D465CC">
                              <w:pPr>
                                <w:rPr>
                                  <w:rFonts w:ascii="Helvetica" w:hAnsi="Helvetica"/>
                                  <w:color w:val="555555"/>
                                  <w:sz w:val="18"/>
                                  <w:szCs w:val="18"/>
                                </w:rPr>
                              </w:pPr>
                              <w:r>
                                <w:rPr>
                                  <w:rStyle w:val="Strong"/>
                                  <w:rFonts w:ascii="Arial" w:hAnsi="Arial" w:cs="Arial"/>
                                  <w:color w:val="555555"/>
                                  <w:sz w:val="28"/>
                                  <w:szCs w:val="28"/>
                                </w:rPr>
                                <w:t> Multimedia Audiovisual Services:</w:t>
                              </w:r>
                            </w:p>
                          </w:tc>
                        </w:tr>
                      </w:tbl>
                      <w:p w14:paraId="167939B1" w14:textId="1CBE89E9" w:rsidR="00D465CC" w:rsidRDefault="00D465CC" w:rsidP="00FD5AA5">
                        <w:pPr>
                          <w:rPr>
                            <w:rFonts w:ascii="Helvetica" w:hAnsi="Helvetica"/>
                            <w:color w:val="555555"/>
                            <w:sz w:val="18"/>
                            <w:szCs w:val="18"/>
                          </w:rPr>
                        </w:pPr>
                      </w:p>
                    </w:tc>
                  </w:tr>
                </w:tbl>
                <w:p w14:paraId="36D108CC" w14:textId="633B8D34" w:rsidR="00FD5AA5" w:rsidRDefault="00FD5AA5" w:rsidP="00773886">
                  <w:pPr>
                    <w:rPr>
                      <w:rFonts w:ascii="Helvetica" w:hAnsi="Helvetica"/>
                      <w:color w:val="555555"/>
                      <w:sz w:val="18"/>
                      <w:szCs w:val="18"/>
                    </w:rPr>
                  </w:pPr>
                </w:p>
              </w:tc>
            </w:tr>
          </w:tbl>
          <w:p w14:paraId="413876DA"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77642E1E"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296C5D0E"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3D3AB362"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47</w:t>
            </w:r>
          </w:p>
        </w:tc>
        <w:tc>
          <w:tcPr>
            <w:tcW w:w="3996" w:type="dxa"/>
            <w:tcBorders>
              <w:top w:val="nil"/>
              <w:left w:val="nil"/>
              <w:bottom w:val="single" w:sz="4" w:space="0" w:color="auto"/>
              <w:right w:val="single" w:sz="4" w:space="0" w:color="auto"/>
            </w:tcBorders>
            <w:shd w:val="clear" w:color="auto" w:fill="auto"/>
            <w:vAlign w:val="center"/>
          </w:tcPr>
          <w:p w14:paraId="10009384"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計算機與資訊網路中心</w:t>
            </w:r>
          </w:p>
        </w:tc>
        <w:tc>
          <w:tcPr>
            <w:tcW w:w="3108" w:type="dxa"/>
            <w:tcBorders>
              <w:top w:val="nil"/>
              <w:left w:val="nil"/>
              <w:bottom w:val="single" w:sz="4" w:space="0" w:color="auto"/>
              <w:right w:val="single" w:sz="4" w:space="0" w:color="auto"/>
            </w:tcBorders>
            <w:shd w:val="clear" w:color="auto" w:fill="auto"/>
            <w:noWrap/>
            <w:vAlign w:val="center"/>
          </w:tcPr>
          <w:p w14:paraId="0127EB6D"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https://cc.stust.edu.tw/en</w:t>
            </w:r>
          </w:p>
        </w:tc>
        <w:tc>
          <w:tcPr>
            <w:tcW w:w="8136" w:type="dxa"/>
            <w:tcBorders>
              <w:top w:val="nil"/>
              <w:left w:val="nil"/>
              <w:bottom w:val="single" w:sz="4" w:space="0" w:color="auto"/>
              <w:right w:val="single" w:sz="4" w:space="0" w:color="auto"/>
            </w:tcBorders>
            <w:shd w:val="clear" w:color="auto" w:fill="auto"/>
            <w:noWrap/>
          </w:tcPr>
          <w:p w14:paraId="104F7A34" w14:textId="37C516E5" w:rsidR="00D465CC" w:rsidRDefault="00D465CC" w:rsidP="00D465CC">
            <w:r>
              <w:rPr>
                <w:rStyle w:val="infotitle"/>
                <w:rFonts w:ascii="Microsoft JhengHei" w:eastAsia="Microsoft JhengHei" w:hAnsi="Microsoft JhengHei" w:hint="eastAsia"/>
                <w:b/>
                <w:bCs/>
                <w:color w:val="394D80"/>
                <w:sz w:val="23"/>
                <w:szCs w:val="23"/>
                <w:shd w:val="clear" w:color="auto" w:fill="E6E8ED"/>
              </w:rPr>
              <w:t>4. Wireless Network</w:t>
            </w:r>
            <w:r>
              <w:fldChar w:fldCharType="begin"/>
            </w:r>
            <w:r>
              <w:instrText xml:space="preserve"> INCLUDEPICTURE "/var/folders/8k/y9ztxhgj2m3f3y69mv_vz64h0000gn/T/com.microsoft.Word/WebArchiveCopyPasteTempFiles/info_19.png" \* MERGEFORMATINET </w:instrText>
            </w:r>
            <w:r>
              <w:fldChar w:fldCharType="separate"/>
            </w:r>
            <w:r>
              <w:rPr>
                <w:noProof/>
              </w:rPr>
              <w:drawing>
                <wp:inline distT="0" distB="0" distL="0" distR="0" wp14:anchorId="12B04B8F" wp14:editId="1A6F3807">
                  <wp:extent cx="2792095" cy="1828800"/>
                  <wp:effectExtent l="0" t="0" r="0" b="0"/>
                  <wp:docPr id="21" name="Picture 21" descr="/var/folders/8k/y9ztxhgj2m3f3y69mv_vz64h0000gn/T/com.microsoft.Word/WebArchiveCopyPasteTempFiles/info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var/folders/8k/y9ztxhgj2m3f3y69mv_vz64h0000gn/T/com.microsoft.Word/WebArchiveCopyPasteTempFiles/info_19.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92095" cy="1828800"/>
                          </a:xfrm>
                          <a:prstGeom prst="rect">
                            <a:avLst/>
                          </a:prstGeom>
                          <a:noFill/>
                          <a:ln>
                            <a:noFill/>
                          </a:ln>
                        </pic:spPr>
                      </pic:pic>
                    </a:graphicData>
                  </a:graphic>
                </wp:inline>
              </w:drawing>
            </w:r>
            <w:r>
              <w:fldChar w:fldCharType="end"/>
            </w:r>
          </w:p>
          <w:p w14:paraId="540FDAC8" w14:textId="29198EF9" w:rsidR="00D465CC" w:rsidRDefault="00D465CC" w:rsidP="00D465CC">
            <w:pPr>
              <w:rPr>
                <w:rFonts w:ascii="Microsoft JhengHei" w:eastAsia="Microsoft JhengHei" w:hAnsi="Microsoft JhengHei"/>
                <w:color w:val="555555"/>
                <w:sz w:val="21"/>
                <w:szCs w:val="21"/>
              </w:rPr>
            </w:pPr>
            <w:r>
              <w:rPr>
                <w:rFonts w:ascii="Microsoft JhengHei" w:eastAsia="Microsoft JhengHei" w:hAnsi="Microsoft JhengHei" w:hint="eastAsia"/>
                <w:color w:val="555555"/>
                <w:sz w:val="21"/>
                <w:szCs w:val="21"/>
              </w:rPr>
              <w:t xml:space="preserve">CINC set up the Campus Wireless Network to provide teachers and students easy access to data and information on the Internet via laptops or smart phones </w:t>
            </w:r>
            <w:r>
              <w:rPr>
                <w:rFonts w:ascii="Microsoft JhengHei" w:eastAsia="Microsoft JhengHei" w:hAnsi="Microsoft JhengHei"/>
                <w:color w:val="555555"/>
                <w:sz w:val="21"/>
                <w:szCs w:val="21"/>
              </w:rPr>
              <w:t>on</w:t>
            </w:r>
            <w:r>
              <w:rPr>
                <w:rFonts w:ascii="Microsoft JhengHei" w:eastAsia="Microsoft JhengHei" w:hAnsi="Microsoft JhengHei" w:hint="eastAsia"/>
                <w:color w:val="555555"/>
                <w:sz w:val="21"/>
                <w:szCs w:val="21"/>
              </w:rPr>
              <w:t xml:space="preserve"> campus. CINC constructed the wireless network environment in three parts: (1) the library and the activity center, (2) conference rooms and public spaces in all buildings, (3) outdoor spaces in the campus. All three parts have been completed, providing full coverage for all academic and administrative buildings and their surroundings.</w:t>
            </w:r>
          </w:p>
          <w:p w14:paraId="548EA09A" w14:textId="7EB422FC" w:rsidR="00D465CC" w:rsidRDefault="00D465CC" w:rsidP="00D465CC">
            <w:pPr>
              <w:rPr>
                <w:rFonts w:ascii="Microsoft JhengHei" w:eastAsia="Microsoft JhengHei" w:hAnsi="Microsoft JhengHei"/>
                <w:color w:val="555555"/>
                <w:sz w:val="21"/>
                <w:szCs w:val="21"/>
              </w:rPr>
            </w:pPr>
          </w:p>
          <w:p w14:paraId="44A85A33" w14:textId="77777777" w:rsidR="00D465CC" w:rsidRDefault="00D465CC" w:rsidP="00D465CC">
            <w:pPr>
              <w:pStyle w:val="Heading1"/>
              <w:spacing w:line="405" w:lineRule="atLeast"/>
              <w:rPr>
                <w:rFonts w:ascii="Microsoft JhengHei" w:eastAsia="Microsoft JhengHei" w:hAnsi="Microsoft JhengHei"/>
                <w:b w:val="0"/>
                <w:bCs w:val="0"/>
                <w:color w:val="113898"/>
                <w:sz w:val="42"/>
                <w:szCs w:val="42"/>
              </w:rPr>
            </w:pPr>
            <w:r>
              <w:rPr>
                <w:rFonts w:ascii="Microsoft JhengHei" w:eastAsia="Microsoft JhengHei" w:hAnsi="Microsoft JhengHei" w:hint="eastAsia"/>
                <w:b w:val="0"/>
                <w:bCs w:val="0"/>
                <w:color w:val="113898"/>
                <w:sz w:val="42"/>
                <w:szCs w:val="42"/>
              </w:rPr>
              <w:t>Facilities</w:t>
            </w:r>
          </w:p>
          <w:p w14:paraId="09992F65" w14:textId="5EE14D5D" w:rsidR="00D465CC" w:rsidRDefault="00D465CC" w:rsidP="00D465CC">
            <w:pPr>
              <w:pStyle w:val="NormalWeb"/>
              <w:rPr>
                <w:rFonts w:ascii="Microsoft JhengHei" w:eastAsia="Microsoft JhengHei" w:hAnsi="Microsoft JhengHei"/>
                <w:color w:val="555555"/>
                <w:sz w:val="21"/>
                <w:szCs w:val="21"/>
              </w:rPr>
            </w:pPr>
            <w:r>
              <w:rPr>
                <w:rFonts w:ascii="Microsoft JhengHei" w:eastAsia="Microsoft JhengHei" w:hAnsi="Microsoft JhengHei"/>
                <w:b/>
                <w:bCs/>
                <w:color w:val="555555"/>
                <w:sz w:val="21"/>
                <w:szCs w:val="21"/>
              </w:rPr>
              <w:lastRenderedPageBreak/>
              <w:fldChar w:fldCharType="begin"/>
            </w:r>
            <w:r>
              <w:rPr>
                <w:rFonts w:ascii="Microsoft JhengHei" w:eastAsia="Microsoft JhengHei" w:hAnsi="Microsoft JhengHei"/>
                <w:b/>
                <w:bCs/>
                <w:color w:val="555555"/>
                <w:sz w:val="21"/>
                <w:szCs w:val="21"/>
              </w:rPr>
              <w:instrText xml:space="preserve"> INCLUDEPICTURE "/var/folders/8k/y9ztxhgj2m3f3y69mv_vz64h0000gn/T/com.microsoft.Word/WebArchiveCopyPasteTempFiles/pcroom.png" \* MERGEFORMATINET </w:instrText>
            </w:r>
            <w:r>
              <w:rPr>
                <w:rFonts w:ascii="Microsoft JhengHei" w:eastAsia="Microsoft JhengHei" w:hAnsi="Microsoft JhengHei"/>
                <w:b/>
                <w:bCs/>
                <w:color w:val="555555"/>
                <w:sz w:val="21"/>
                <w:szCs w:val="21"/>
              </w:rPr>
              <w:fldChar w:fldCharType="separate"/>
            </w:r>
            <w:r>
              <w:rPr>
                <w:rFonts w:ascii="Microsoft JhengHei" w:eastAsia="Microsoft JhengHei" w:hAnsi="Microsoft JhengHei"/>
                <w:b/>
                <w:bCs/>
                <w:noProof/>
                <w:color w:val="555555"/>
                <w:sz w:val="21"/>
                <w:szCs w:val="21"/>
              </w:rPr>
              <w:drawing>
                <wp:inline distT="0" distB="0" distL="0" distR="0" wp14:anchorId="64379DA9" wp14:editId="50655E3E">
                  <wp:extent cx="3326765" cy="2538730"/>
                  <wp:effectExtent l="0" t="0" r="635" b="0"/>
                  <wp:docPr id="22" name="Picture 22" descr="/var/folders/8k/y9ztxhgj2m3f3y69mv_vz64h0000gn/T/com.microsoft.Word/WebArchiveCopyPasteTempFiles/pc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var/folders/8k/y9ztxhgj2m3f3y69mv_vz64h0000gn/T/com.microsoft.Word/WebArchiveCopyPasteTempFiles/pcroo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26765" cy="2538730"/>
                          </a:xfrm>
                          <a:prstGeom prst="rect">
                            <a:avLst/>
                          </a:prstGeom>
                          <a:noFill/>
                          <a:ln>
                            <a:noFill/>
                          </a:ln>
                        </pic:spPr>
                      </pic:pic>
                    </a:graphicData>
                  </a:graphic>
                </wp:inline>
              </w:drawing>
            </w:r>
            <w:r>
              <w:rPr>
                <w:rFonts w:ascii="Microsoft JhengHei" w:eastAsia="Microsoft JhengHei" w:hAnsi="Microsoft JhengHei"/>
                <w:b/>
                <w:bCs/>
                <w:color w:val="555555"/>
                <w:sz w:val="21"/>
                <w:szCs w:val="21"/>
              </w:rPr>
              <w:fldChar w:fldCharType="end"/>
            </w:r>
            <w:r>
              <w:rPr>
                <w:rFonts w:ascii="Microsoft JhengHei" w:eastAsia="Microsoft JhengHei" w:hAnsi="Microsoft JhengHei" w:hint="eastAsia"/>
                <w:b/>
                <w:bCs/>
                <w:color w:val="555555"/>
                <w:sz w:val="21"/>
                <w:szCs w:val="21"/>
              </w:rPr>
              <w:br/>
            </w:r>
            <w:r>
              <w:rPr>
                <w:rFonts w:ascii="Microsoft JhengHei" w:eastAsia="Microsoft JhengHei" w:hAnsi="Microsoft JhengHei"/>
                <w:color w:val="555555"/>
                <w:sz w:val="21"/>
                <w:szCs w:val="21"/>
              </w:rPr>
              <w:t>Beginning in</w:t>
            </w:r>
            <w:r>
              <w:rPr>
                <w:rFonts w:ascii="Microsoft JhengHei" w:eastAsia="Microsoft JhengHei" w:hAnsi="Microsoft JhengHei" w:hint="eastAsia"/>
                <w:color w:val="555555"/>
                <w:sz w:val="21"/>
                <w:szCs w:val="21"/>
              </w:rPr>
              <w:t xml:space="preserve"> academic year</w:t>
            </w:r>
            <w:r>
              <w:rPr>
                <w:rFonts w:ascii="Microsoft JhengHei" w:eastAsia="Microsoft JhengHei" w:hAnsi="Microsoft JhengHei"/>
                <w:color w:val="555555"/>
                <w:sz w:val="21"/>
                <w:szCs w:val="21"/>
              </w:rPr>
              <w:t xml:space="preserve"> 97</w:t>
            </w:r>
            <w:r>
              <w:rPr>
                <w:rFonts w:ascii="Microsoft JhengHei" w:eastAsia="Microsoft JhengHei" w:hAnsi="Microsoft JhengHei" w:hint="eastAsia"/>
                <w:color w:val="555555"/>
                <w:sz w:val="21"/>
                <w:szCs w:val="21"/>
              </w:rPr>
              <w:t xml:space="preserve">, </w:t>
            </w:r>
            <w:proofErr w:type="gramStart"/>
            <w:r>
              <w:rPr>
                <w:rFonts w:ascii="Microsoft JhengHei" w:eastAsia="Microsoft JhengHei" w:hAnsi="Microsoft JhengHei" w:hint="eastAsia"/>
                <w:color w:val="555555"/>
                <w:sz w:val="21"/>
                <w:szCs w:val="21"/>
              </w:rPr>
              <w:t>taking into account</w:t>
            </w:r>
            <w:proofErr w:type="gramEnd"/>
            <w:r>
              <w:rPr>
                <w:rFonts w:ascii="Microsoft JhengHei" w:eastAsia="Microsoft JhengHei" w:hAnsi="Microsoft JhengHei" w:hint="eastAsia"/>
                <w:color w:val="555555"/>
                <w:sz w:val="21"/>
                <w:szCs w:val="21"/>
              </w:rPr>
              <w:t xml:space="preserve"> network center management</w:t>
            </w:r>
            <w:r>
              <w:rPr>
                <w:rFonts w:ascii="Microsoft JhengHei" w:eastAsia="Microsoft JhengHei" w:hAnsi="Microsoft JhengHei"/>
                <w:color w:val="555555"/>
                <w:sz w:val="21"/>
                <w:szCs w:val="21"/>
              </w:rPr>
              <w:t xml:space="preserve">, </w:t>
            </w:r>
            <w:r>
              <w:rPr>
                <w:rFonts w:ascii="Microsoft JhengHei" w:eastAsia="Microsoft JhengHei" w:hAnsi="Microsoft JhengHei" w:hint="eastAsia"/>
                <w:color w:val="555555"/>
                <w:sz w:val="21"/>
                <w:szCs w:val="21"/>
              </w:rPr>
              <w:t>nine classes with computer classrooms and two computer labs open</w:t>
            </w:r>
            <w:r>
              <w:rPr>
                <w:rFonts w:ascii="Microsoft JhengHei" w:eastAsia="Microsoft JhengHei" w:hAnsi="Microsoft JhengHei"/>
                <w:color w:val="555555"/>
                <w:sz w:val="21"/>
                <w:szCs w:val="21"/>
              </w:rPr>
              <w:t>ed</w:t>
            </w:r>
            <w:r>
              <w:rPr>
                <w:rFonts w:ascii="Microsoft JhengHei" w:eastAsia="Microsoft JhengHei" w:hAnsi="Microsoft JhengHei" w:hint="eastAsia"/>
                <w:color w:val="555555"/>
                <w:sz w:val="21"/>
                <w:szCs w:val="21"/>
              </w:rPr>
              <w:t xml:space="preserve"> to students in classroom use </w:t>
            </w:r>
            <w:r w:rsidR="00C84335">
              <w:rPr>
                <w:rFonts w:ascii="Microsoft JhengHei" w:eastAsia="Microsoft JhengHei" w:hAnsi="Microsoft JhengHei"/>
                <w:color w:val="555555"/>
                <w:sz w:val="21"/>
                <w:szCs w:val="21"/>
              </w:rPr>
              <w:t>through</w:t>
            </w:r>
            <w:r>
              <w:rPr>
                <w:rFonts w:ascii="Microsoft JhengHei" w:eastAsia="Microsoft JhengHei" w:hAnsi="Microsoft JhengHei" w:hint="eastAsia"/>
                <w:color w:val="555555"/>
                <w:sz w:val="21"/>
                <w:szCs w:val="21"/>
              </w:rPr>
              <w:t xml:space="preserve"> coordination arrangements, </w:t>
            </w:r>
            <w:r w:rsidR="00C84335">
              <w:rPr>
                <w:rFonts w:ascii="Microsoft JhengHei" w:eastAsia="Microsoft JhengHei" w:hAnsi="Microsoft JhengHei"/>
                <w:color w:val="555555"/>
                <w:sz w:val="21"/>
                <w:szCs w:val="21"/>
              </w:rPr>
              <w:t xml:space="preserve">to </w:t>
            </w:r>
            <w:r>
              <w:rPr>
                <w:rFonts w:ascii="Microsoft JhengHei" w:eastAsia="Microsoft JhengHei" w:hAnsi="Microsoft JhengHei" w:hint="eastAsia"/>
                <w:color w:val="555555"/>
                <w:sz w:val="21"/>
                <w:szCs w:val="21"/>
              </w:rPr>
              <w:t xml:space="preserve">improve classroom utilization </w:t>
            </w:r>
            <w:r w:rsidR="00C84335">
              <w:rPr>
                <w:rFonts w:ascii="Microsoft JhengHei" w:eastAsia="Microsoft JhengHei" w:hAnsi="Microsoft JhengHei"/>
                <w:color w:val="555555"/>
                <w:sz w:val="21"/>
                <w:szCs w:val="21"/>
              </w:rPr>
              <w:t xml:space="preserve">and </w:t>
            </w:r>
            <w:r>
              <w:rPr>
                <w:rFonts w:ascii="Microsoft JhengHei" w:eastAsia="Microsoft JhengHei" w:hAnsi="Microsoft JhengHei" w:hint="eastAsia"/>
                <w:color w:val="555555"/>
                <w:sz w:val="21"/>
                <w:szCs w:val="21"/>
              </w:rPr>
              <w:t>to avoid waste</w:t>
            </w:r>
            <w:r w:rsidR="00C84335">
              <w:rPr>
                <w:rFonts w:ascii="Microsoft JhengHei" w:eastAsia="Microsoft JhengHei" w:hAnsi="Microsoft JhengHei"/>
                <w:color w:val="555555"/>
                <w:sz w:val="21"/>
                <w:szCs w:val="21"/>
              </w:rPr>
              <w:t>d space</w:t>
            </w:r>
            <w:r>
              <w:rPr>
                <w:rFonts w:ascii="Microsoft JhengHei" w:eastAsia="Microsoft JhengHei" w:hAnsi="Microsoft JhengHei" w:hint="eastAsia"/>
                <w:color w:val="555555"/>
                <w:sz w:val="21"/>
                <w:szCs w:val="21"/>
              </w:rPr>
              <w:t>.</w:t>
            </w:r>
          </w:p>
          <w:p w14:paraId="5FAF2517" w14:textId="77777777" w:rsidR="00D465CC" w:rsidRDefault="00D465CC" w:rsidP="00D465CC">
            <w:pPr>
              <w:rPr>
                <w:rFonts w:ascii="Microsoft JhengHei" w:eastAsia="Microsoft JhengHei" w:hAnsi="Microsoft JhengHei"/>
                <w:color w:val="555555"/>
                <w:sz w:val="21"/>
                <w:szCs w:val="21"/>
              </w:rPr>
            </w:pPr>
          </w:p>
          <w:p w14:paraId="737F581C"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21820D37"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594A3BB1"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0FE0ECD1"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48</w:t>
            </w:r>
          </w:p>
        </w:tc>
        <w:tc>
          <w:tcPr>
            <w:tcW w:w="3996" w:type="dxa"/>
            <w:tcBorders>
              <w:top w:val="nil"/>
              <w:left w:val="nil"/>
              <w:bottom w:val="single" w:sz="4" w:space="0" w:color="auto"/>
              <w:right w:val="single" w:sz="4" w:space="0" w:color="auto"/>
            </w:tcBorders>
            <w:shd w:val="clear" w:color="auto" w:fill="auto"/>
            <w:vAlign w:val="center"/>
          </w:tcPr>
          <w:p w14:paraId="42E9B689"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教學發展中心</w:t>
            </w:r>
          </w:p>
        </w:tc>
        <w:tc>
          <w:tcPr>
            <w:tcW w:w="3108" w:type="dxa"/>
            <w:tcBorders>
              <w:top w:val="nil"/>
              <w:left w:val="nil"/>
              <w:bottom w:val="single" w:sz="4" w:space="0" w:color="auto"/>
              <w:right w:val="single" w:sz="4" w:space="0" w:color="auto"/>
            </w:tcBorders>
            <w:shd w:val="clear" w:color="auto" w:fill="auto"/>
            <w:noWrap/>
            <w:vAlign w:val="center"/>
          </w:tcPr>
          <w:p w14:paraId="1B0C90D8"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https://cdtl.stust.edu.tw/en</w:t>
            </w:r>
          </w:p>
        </w:tc>
        <w:tc>
          <w:tcPr>
            <w:tcW w:w="8136" w:type="dxa"/>
            <w:tcBorders>
              <w:top w:val="nil"/>
              <w:left w:val="nil"/>
              <w:bottom w:val="single" w:sz="4" w:space="0" w:color="auto"/>
              <w:right w:val="single" w:sz="4" w:space="0" w:color="auto"/>
            </w:tcBorders>
            <w:shd w:val="clear" w:color="auto" w:fill="auto"/>
            <w:noWrap/>
          </w:tcPr>
          <w:p w14:paraId="4C1D7799"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2147FAE8"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1541A849"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12E1BFEE"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49</w:t>
            </w:r>
          </w:p>
        </w:tc>
        <w:tc>
          <w:tcPr>
            <w:tcW w:w="3996" w:type="dxa"/>
            <w:tcBorders>
              <w:top w:val="nil"/>
              <w:left w:val="nil"/>
              <w:bottom w:val="single" w:sz="4" w:space="0" w:color="auto"/>
              <w:right w:val="single" w:sz="4" w:space="0" w:color="auto"/>
            </w:tcBorders>
            <w:shd w:val="clear" w:color="auto" w:fill="auto"/>
            <w:vAlign w:val="center"/>
          </w:tcPr>
          <w:p w14:paraId="798CC4E8"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進修部</w:t>
            </w:r>
          </w:p>
        </w:tc>
        <w:tc>
          <w:tcPr>
            <w:tcW w:w="3108" w:type="dxa"/>
            <w:tcBorders>
              <w:top w:val="nil"/>
              <w:left w:val="nil"/>
              <w:bottom w:val="single" w:sz="4" w:space="0" w:color="auto"/>
              <w:right w:val="single" w:sz="4" w:space="0" w:color="auto"/>
            </w:tcBorders>
            <w:shd w:val="clear" w:color="auto" w:fill="auto"/>
            <w:noWrap/>
            <w:vAlign w:val="center"/>
          </w:tcPr>
          <w:p w14:paraId="286AE202"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https://night.stust.edu.tw/en</w:t>
            </w:r>
          </w:p>
        </w:tc>
        <w:tc>
          <w:tcPr>
            <w:tcW w:w="8136" w:type="dxa"/>
            <w:tcBorders>
              <w:top w:val="nil"/>
              <w:left w:val="nil"/>
              <w:bottom w:val="single" w:sz="4" w:space="0" w:color="auto"/>
              <w:right w:val="single" w:sz="4" w:space="0" w:color="auto"/>
            </w:tcBorders>
            <w:shd w:val="clear" w:color="auto" w:fill="auto"/>
            <w:noWrap/>
          </w:tcPr>
          <w:p w14:paraId="276D2598"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40480C0F"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61716315"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55F2FD6F"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50</w:t>
            </w:r>
          </w:p>
        </w:tc>
        <w:tc>
          <w:tcPr>
            <w:tcW w:w="3996" w:type="dxa"/>
            <w:tcBorders>
              <w:top w:val="nil"/>
              <w:left w:val="nil"/>
              <w:bottom w:val="single" w:sz="4" w:space="0" w:color="auto"/>
              <w:right w:val="single" w:sz="4" w:space="0" w:color="auto"/>
            </w:tcBorders>
            <w:shd w:val="clear" w:color="auto" w:fill="auto"/>
            <w:vAlign w:val="center"/>
          </w:tcPr>
          <w:p w14:paraId="65F17F3C"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秘書室</w:t>
            </w:r>
          </w:p>
        </w:tc>
        <w:tc>
          <w:tcPr>
            <w:tcW w:w="3108" w:type="dxa"/>
            <w:tcBorders>
              <w:top w:val="nil"/>
              <w:left w:val="nil"/>
              <w:bottom w:val="single" w:sz="4" w:space="0" w:color="auto"/>
              <w:right w:val="single" w:sz="4" w:space="0" w:color="auto"/>
            </w:tcBorders>
            <w:shd w:val="clear" w:color="auto" w:fill="auto"/>
            <w:noWrap/>
            <w:vAlign w:val="center"/>
          </w:tcPr>
          <w:p w14:paraId="7CAB20EC"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https://secretary.stust.edu.tw/en</w:t>
            </w:r>
          </w:p>
        </w:tc>
        <w:tc>
          <w:tcPr>
            <w:tcW w:w="8136" w:type="dxa"/>
            <w:tcBorders>
              <w:top w:val="nil"/>
              <w:left w:val="nil"/>
              <w:bottom w:val="single" w:sz="4" w:space="0" w:color="auto"/>
              <w:right w:val="single" w:sz="4" w:space="0" w:color="auto"/>
            </w:tcBorders>
            <w:shd w:val="clear" w:color="auto" w:fill="auto"/>
            <w:noWrap/>
          </w:tcPr>
          <w:p w14:paraId="1840363A" w14:textId="77777777" w:rsidR="00C84335" w:rsidRDefault="00C84335" w:rsidP="00C84335">
            <w:pPr>
              <w:pStyle w:val="Heading1"/>
              <w:shd w:val="clear" w:color="auto" w:fill="FFFFFF"/>
              <w:spacing w:line="360" w:lineRule="atLeast"/>
              <w:rPr>
                <w:color w:val="1B1B1B"/>
                <w:sz w:val="33"/>
                <w:szCs w:val="33"/>
              </w:rPr>
            </w:pPr>
            <w:r>
              <w:rPr>
                <w:color w:val="1B1B1B"/>
                <w:sz w:val="33"/>
                <w:szCs w:val="33"/>
              </w:rPr>
              <w:t>Services</w:t>
            </w:r>
          </w:p>
          <w:p w14:paraId="726D0C96" w14:textId="278C0772" w:rsidR="00C84335" w:rsidRDefault="00C84335" w:rsidP="00C84335">
            <w:pPr>
              <w:spacing w:after="240" w:line="360" w:lineRule="atLeast"/>
              <w:rPr>
                <w:color w:val="555555"/>
                <w:sz w:val="18"/>
                <w:szCs w:val="18"/>
              </w:rPr>
            </w:pPr>
            <w:r>
              <w:rPr>
                <w:color w:val="555555"/>
                <w:sz w:val="18"/>
                <w:szCs w:val="18"/>
              </w:rPr>
              <w:t>CDTL offers support services regarding teaching resources.</w:t>
            </w:r>
          </w:p>
          <w:tbl>
            <w:tblPr>
              <w:tblW w:w="10245" w:type="dxa"/>
              <w:tblBorders>
                <w:top w:val="outset" w:sz="6" w:space="0" w:color="333333"/>
                <w:left w:val="outset" w:sz="6" w:space="0" w:color="333333"/>
                <w:bottom w:val="outset" w:sz="6" w:space="0" w:color="333333"/>
                <w:right w:val="outset" w:sz="6" w:space="0" w:color="333333"/>
              </w:tblBorders>
              <w:tblCellMar>
                <w:top w:w="60" w:type="dxa"/>
                <w:left w:w="60" w:type="dxa"/>
                <w:bottom w:w="60" w:type="dxa"/>
                <w:right w:w="60" w:type="dxa"/>
              </w:tblCellMar>
              <w:tblLook w:val="04A0" w:firstRow="1" w:lastRow="0" w:firstColumn="1" w:lastColumn="0" w:noHBand="0" w:noVBand="1"/>
            </w:tblPr>
            <w:tblGrid>
              <w:gridCol w:w="5122"/>
              <w:gridCol w:w="5123"/>
            </w:tblGrid>
            <w:tr w:rsidR="00C84335" w14:paraId="5E157FCF" w14:textId="77777777" w:rsidTr="00C84335">
              <w:tc>
                <w:tcPr>
                  <w:tcW w:w="5018" w:type="dxa"/>
                  <w:tcBorders>
                    <w:top w:val="outset" w:sz="6" w:space="0" w:color="333333"/>
                    <w:left w:val="outset" w:sz="6" w:space="0" w:color="333333"/>
                    <w:bottom w:val="outset" w:sz="6" w:space="0" w:color="333333"/>
                    <w:right w:val="outset" w:sz="6" w:space="0" w:color="333333"/>
                  </w:tcBorders>
                  <w:vAlign w:val="center"/>
                  <w:hideMark/>
                </w:tcPr>
                <w:p w14:paraId="5C88CC34" w14:textId="77777777" w:rsidR="00C84335" w:rsidRDefault="00C84335" w:rsidP="00C84335">
                  <w:r>
                    <w:t> Equipment</w:t>
                  </w:r>
                </w:p>
              </w:tc>
              <w:tc>
                <w:tcPr>
                  <w:tcW w:w="5018" w:type="dxa"/>
                  <w:tcBorders>
                    <w:top w:val="outset" w:sz="6" w:space="0" w:color="333333"/>
                    <w:left w:val="outset" w:sz="6" w:space="0" w:color="333333"/>
                    <w:bottom w:val="outset" w:sz="6" w:space="0" w:color="333333"/>
                    <w:right w:val="outset" w:sz="6" w:space="0" w:color="333333"/>
                  </w:tcBorders>
                  <w:vAlign w:val="center"/>
                  <w:hideMark/>
                </w:tcPr>
                <w:p w14:paraId="070ECE85" w14:textId="555CCE3D" w:rsidR="00C84335" w:rsidRDefault="00C84335" w:rsidP="00C84335">
                  <w:r>
                    <w:t>Number available to borrow</w:t>
                  </w:r>
                </w:p>
              </w:tc>
            </w:tr>
            <w:tr w:rsidR="00C84335" w14:paraId="1365B044" w14:textId="77777777" w:rsidTr="00C84335">
              <w:tc>
                <w:tcPr>
                  <w:tcW w:w="5018" w:type="dxa"/>
                  <w:tcBorders>
                    <w:top w:val="outset" w:sz="6" w:space="0" w:color="333333"/>
                    <w:left w:val="outset" w:sz="6" w:space="0" w:color="333333"/>
                    <w:bottom w:val="outset" w:sz="6" w:space="0" w:color="333333"/>
                    <w:right w:val="outset" w:sz="6" w:space="0" w:color="333333"/>
                  </w:tcBorders>
                  <w:vAlign w:val="center"/>
                  <w:hideMark/>
                </w:tcPr>
                <w:p w14:paraId="79D50A94" w14:textId="77777777" w:rsidR="00C84335" w:rsidRDefault="00C84335" w:rsidP="00C84335">
                  <w:r>
                    <w:t> Projector</w:t>
                  </w:r>
                </w:p>
              </w:tc>
              <w:tc>
                <w:tcPr>
                  <w:tcW w:w="5018" w:type="dxa"/>
                  <w:tcBorders>
                    <w:top w:val="outset" w:sz="6" w:space="0" w:color="333333"/>
                    <w:left w:val="outset" w:sz="6" w:space="0" w:color="333333"/>
                    <w:bottom w:val="outset" w:sz="6" w:space="0" w:color="333333"/>
                    <w:right w:val="outset" w:sz="6" w:space="0" w:color="333333"/>
                  </w:tcBorders>
                  <w:vAlign w:val="center"/>
                  <w:hideMark/>
                </w:tcPr>
                <w:p w14:paraId="7D03BC8F" w14:textId="77777777" w:rsidR="00C84335" w:rsidRDefault="00C84335" w:rsidP="00C84335">
                  <w:r>
                    <w:t> 3</w:t>
                  </w:r>
                </w:p>
              </w:tc>
            </w:tr>
            <w:tr w:rsidR="00C84335" w14:paraId="2DAA657D" w14:textId="77777777" w:rsidTr="00C84335">
              <w:tc>
                <w:tcPr>
                  <w:tcW w:w="5018" w:type="dxa"/>
                  <w:tcBorders>
                    <w:top w:val="outset" w:sz="6" w:space="0" w:color="333333"/>
                    <w:left w:val="outset" w:sz="6" w:space="0" w:color="333333"/>
                    <w:bottom w:val="outset" w:sz="6" w:space="0" w:color="333333"/>
                    <w:right w:val="outset" w:sz="6" w:space="0" w:color="333333"/>
                  </w:tcBorders>
                  <w:vAlign w:val="center"/>
                  <w:hideMark/>
                </w:tcPr>
                <w:p w14:paraId="3F27CCFC" w14:textId="77777777" w:rsidR="00C84335" w:rsidRDefault="00C84335" w:rsidP="00C84335">
                  <w:r>
                    <w:t> Notebook</w:t>
                  </w:r>
                </w:p>
              </w:tc>
              <w:tc>
                <w:tcPr>
                  <w:tcW w:w="5018" w:type="dxa"/>
                  <w:tcBorders>
                    <w:top w:val="outset" w:sz="6" w:space="0" w:color="333333"/>
                    <w:left w:val="outset" w:sz="6" w:space="0" w:color="333333"/>
                    <w:bottom w:val="outset" w:sz="6" w:space="0" w:color="333333"/>
                    <w:right w:val="outset" w:sz="6" w:space="0" w:color="333333"/>
                  </w:tcBorders>
                  <w:vAlign w:val="center"/>
                  <w:hideMark/>
                </w:tcPr>
                <w:p w14:paraId="74EFC6CC" w14:textId="77777777" w:rsidR="00C84335" w:rsidRDefault="00C84335" w:rsidP="00C84335">
                  <w:r>
                    <w:t> 4</w:t>
                  </w:r>
                </w:p>
              </w:tc>
            </w:tr>
            <w:tr w:rsidR="00C84335" w14:paraId="423E7E77" w14:textId="77777777" w:rsidTr="00C84335">
              <w:tc>
                <w:tcPr>
                  <w:tcW w:w="5018" w:type="dxa"/>
                  <w:tcBorders>
                    <w:top w:val="outset" w:sz="6" w:space="0" w:color="333333"/>
                    <w:left w:val="outset" w:sz="6" w:space="0" w:color="333333"/>
                    <w:bottom w:val="outset" w:sz="6" w:space="0" w:color="333333"/>
                    <w:right w:val="outset" w:sz="6" w:space="0" w:color="333333"/>
                  </w:tcBorders>
                  <w:vAlign w:val="center"/>
                  <w:hideMark/>
                </w:tcPr>
                <w:p w14:paraId="7D043D1B" w14:textId="77777777" w:rsidR="00C84335" w:rsidRDefault="00C84335" w:rsidP="00C84335">
                  <w:r>
                    <w:t> Screen for Projector</w:t>
                  </w:r>
                </w:p>
              </w:tc>
              <w:tc>
                <w:tcPr>
                  <w:tcW w:w="5018" w:type="dxa"/>
                  <w:tcBorders>
                    <w:top w:val="outset" w:sz="6" w:space="0" w:color="333333"/>
                    <w:left w:val="outset" w:sz="6" w:space="0" w:color="333333"/>
                    <w:bottom w:val="outset" w:sz="6" w:space="0" w:color="333333"/>
                    <w:right w:val="outset" w:sz="6" w:space="0" w:color="333333"/>
                  </w:tcBorders>
                  <w:vAlign w:val="center"/>
                  <w:hideMark/>
                </w:tcPr>
                <w:p w14:paraId="26A926B4" w14:textId="77777777" w:rsidR="00C84335" w:rsidRDefault="00C84335" w:rsidP="00C84335">
                  <w:r>
                    <w:t> 3</w:t>
                  </w:r>
                </w:p>
              </w:tc>
            </w:tr>
            <w:tr w:rsidR="00C84335" w14:paraId="3CAC1BBF" w14:textId="77777777" w:rsidTr="00C84335">
              <w:tc>
                <w:tcPr>
                  <w:tcW w:w="5018" w:type="dxa"/>
                  <w:tcBorders>
                    <w:top w:val="outset" w:sz="6" w:space="0" w:color="333333"/>
                    <w:left w:val="outset" w:sz="6" w:space="0" w:color="333333"/>
                    <w:bottom w:val="outset" w:sz="6" w:space="0" w:color="333333"/>
                    <w:right w:val="outset" w:sz="6" w:space="0" w:color="333333"/>
                  </w:tcBorders>
                  <w:vAlign w:val="center"/>
                  <w:hideMark/>
                </w:tcPr>
                <w:p w14:paraId="7286621C" w14:textId="77777777" w:rsidR="00C84335" w:rsidRDefault="00C84335" w:rsidP="00C84335">
                  <w:r>
                    <w:t> Digital DV</w:t>
                  </w:r>
                </w:p>
              </w:tc>
              <w:tc>
                <w:tcPr>
                  <w:tcW w:w="5018" w:type="dxa"/>
                  <w:tcBorders>
                    <w:top w:val="outset" w:sz="6" w:space="0" w:color="333333"/>
                    <w:left w:val="outset" w:sz="6" w:space="0" w:color="333333"/>
                    <w:bottom w:val="outset" w:sz="6" w:space="0" w:color="333333"/>
                    <w:right w:val="outset" w:sz="6" w:space="0" w:color="333333"/>
                  </w:tcBorders>
                  <w:vAlign w:val="center"/>
                  <w:hideMark/>
                </w:tcPr>
                <w:p w14:paraId="286EC5EF" w14:textId="77777777" w:rsidR="00C84335" w:rsidRDefault="00C84335" w:rsidP="00C84335">
                  <w:r>
                    <w:t> 2</w:t>
                  </w:r>
                </w:p>
              </w:tc>
            </w:tr>
          </w:tbl>
          <w:p w14:paraId="31B13186" w14:textId="77777777" w:rsidR="00C84335" w:rsidRDefault="00A14747" w:rsidP="00C84335">
            <w:pPr>
              <w:shd w:val="clear" w:color="auto" w:fill="454545"/>
              <w:rPr>
                <w:rFonts w:ascii="Helvetica" w:hAnsi="Helvetica"/>
                <w:color w:val="454545"/>
                <w:sz w:val="18"/>
                <w:szCs w:val="18"/>
              </w:rPr>
            </w:pPr>
            <w:hyperlink r:id="rId27" w:tooltip="下方頁面內容區塊" w:history="1">
              <w:r w:rsidR="00C84335">
                <w:rPr>
                  <w:rStyle w:val="Hyperlink"/>
                  <w:rFonts w:ascii="Helvetica" w:hAnsi="Helvetica"/>
                  <w:color w:val="FFFFFF"/>
                  <w:sz w:val="18"/>
                  <w:szCs w:val="18"/>
                </w:rPr>
                <w:t>:::</w:t>
              </w:r>
            </w:hyperlink>
          </w:p>
          <w:p w14:paraId="75C5B1ED" w14:textId="77777777" w:rsidR="00C84335" w:rsidRDefault="00C84335" w:rsidP="00C84335">
            <w:pPr>
              <w:shd w:val="clear" w:color="auto" w:fill="454545"/>
              <w:spacing w:line="330" w:lineRule="atLeast"/>
              <w:jc w:val="center"/>
              <w:rPr>
                <w:rFonts w:ascii="Helvetica" w:hAnsi="Helvetica"/>
                <w:color w:val="FFFFFF"/>
                <w:sz w:val="18"/>
                <w:szCs w:val="18"/>
              </w:rPr>
            </w:pPr>
          </w:p>
          <w:p w14:paraId="6DD60332" w14:textId="77777777" w:rsidR="00C84335" w:rsidRDefault="00C84335" w:rsidP="00C84335">
            <w:pPr>
              <w:pStyle w:val="Heading1"/>
              <w:shd w:val="clear" w:color="auto" w:fill="FFFFFF"/>
              <w:rPr>
                <w:rFonts w:ascii="Helvetica" w:hAnsi="Helvetica"/>
                <w:color w:val="1B1B1B"/>
                <w:sz w:val="33"/>
                <w:szCs w:val="33"/>
              </w:rPr>
            </w:pPr>
            <w:r>
              <w:rPr>
                <w:rFonts w:ascii="Helvetica" w:hAnsi="Helvetica"/>
                <w:color w:val="1B1B1B"/>
                <w:sz w:val="33"/>
                <w:szCs w:val="33"/>
              </w:rPr>
              <w:t>TA</w:t>
            </w:r>
          </w:p>
          <w:p w14:paraId="46458209" w14:textId="77777777" w:rsidR="00C84335" w:rsidRDefault="00C84335" w:rsidP="00C84335">
            <w:pPr>
              <w:spacing w:before="100" w:beforeAutospacing="1" w:after="100" w:afterAutospacing="1"/>
              <w:ind w:left="360"/>
              <w:rPr>
                <w:rFonts w:ascii="Helvetica" w:hAnsi="Helvetica"/>
                <w:color w:val="555555"/>
                <w:sz w:val="18"/>
                <w:szCs w:val="18"/>
              </w:rPr>
            </w:pPr>
          </w:p>
          <w:tbl>
            <w:tblPr>
              <w:tblW w:w="0" w:type="auto"/>
              <w:tblCellMar>
                <w:top w:w="60" w:type="dxa"/>
                <w:left w:w="60" w:type="dxa"/>
                <w:bottom w:w="60" w:type="dxa"/>
                <w:right w:w="60" w:type="dxa"/>
              </w:tblCellMar>
              <w:tblLook w:val="04A0" w:firstRow="1" w:lastRow="0" w:firstColumn="1" w:lastColumn="0" w:noHBand="0" w:noVBand="1"/>
            </w:tblPr>
            <w:tblGrid>
              <w:gridCol w:w="920"/>
              <w:gridCol w:w="9341"/>
            </w:tblGrid>
            <w:tr w:rsidR="00C84335" w14:paraId="32122C04" w14:textId="77777777" w:rsidTr="00C84335">
              <w:tc>
                <w:tcPr>
                  <w:tcW w:w="0" w:type="auto"/>
                  <w:tcBorders>
                    <w:top w:val="nil"/>
                    <w:left w:val="nil"/>
                    <w:bottom w:val="nil"/>
                    <w:right w:val="nil"/>
                  </w:tcBorders>
                  <w:vAlign w:val="center"/>
                  <w:hideMark/>
                </w:tcPr>
                <w:p w14:paraId="739A6A42" w14:textId="5B80670E"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"/var/folders/8k/y9ztxhgj2m3f3y69mv_vz64h0000gn/T/com.microsoft.Word/WebArchiveCopyPasteTempFiles/QA-q.png"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77D6C4AD" wp14:editId="43E8F80A">
                        <wp:extent cx="506095" cy="583565"/>
                        <wp:effectExtent l="0" t="0" r="1905" b="635"/>
                        <wp:docPr id="28" name="Picture 28" descr="/var/folders/8k/y9ztxhgj2m3f3y69mv_vz64h0000gn/T/com.microsoft.Word/WebArchiveCopyPasteTempFiles/Q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var/folders/8k/y9ztxhgj2m3f3y69mv_vz64h0000gn/T/com.microsoft.Word/WebArchiveCopyPasteTempFiles/QA-q.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tcBorders>
                    <w:top w:val="nil"/>
                    <w:left w:val="nil"/>
                    <w:bottom w:val="nil"/>
                    <w:right w:val="nil"/>
                  </w:tcBorders>
                  <w:vAlign w:val="center"/>
                  <w:hideMark/>
                </w:tcPr>
                <w:p w14:paraId="05EB61C3" w14:textId="277F7B14" w:rsidR="00C84335" w:rsidRDefault="00C84335" w:rsidP="00C84335">
                  <w:pPr>
                    <w:rPr>
                      <w:rFonts w:ascii="Helvetica" w:hAnsi="Helvetica"/>
                      <w:color w:val="555555"/>
                      <w:sz w:val="18"/>
                      <w:szCs w:val="18"/>
                    </w:rPr>
                  </w:pPr>
                  <w:r>
                    <w:rPr>
                      <w:rFonts w:ascii="Helvetica" w:hAnsi="Helvetica"/>
                      <w:b/>
                      <w:bCs/>
                      <w:color w:val="000080"/>
                      <w:sz w:val="28"/>
                      <w:szCs w:val="28"/>
                    </w:rPr>
                    <w:t>What should I do If I have a problem about studying?</w:t>
                  </w:r>
                </w:p>
              </w:tc>
            </w:tr>
            <w:tr w:rsidR="00C84335" w14:paraId="514D998E" w14:textId="77777777" w:rsidTr="00C84335">
              <w:tc>
                <w:tcPr>
                  <w:tcW w:w="0" w:type="auto"/>
                  <w:tcBorders>
                    <w:top w:val="nil"/>
                    <w:left w:val="nil"/>
                    <w:bottom w:val="nil"/>
                    <w:right w:val="nil"/>
                  </w:tcBorders>
                  <w:vAlign w:val="center"/>
                  <w:hideMark/>
                </w:tcPr>
                <w:p w14:paraId="7E2F5570" w14:textId="2B253CF3"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"/var/folders/8k/y9ztxhgj2m3f3y69mv_vz64h0000gn/T/com.microsoft.Word/WebArchiveCopyPasteTempFiles/QA-A.png"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0544179D" wp14:editId="1C600825">
                        <wp:extent cx="506095" cy="583565"/>
                        <wp:effectExtent l="0" t="0" r="1905" b="635"/>
                        <wp:docPr id="27" name="Picture 27" descr="/var/folders/8k/y9ztxhgj2m3f3y69mv_vz64h0000gn/T/com.microsoft.Word/WebArchiveCopyPasteTempFiles/Q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var/folders/8k/y9ztxhgj2m3f3y69mv_vz64h0000gn/T/com.microsoft.Word/WebArchiveCopyPasteTempFiles/QA-A.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tcBorders>
                    <w:top w:val="nil"/>
                    <w:left w:val="nil"/>
                    <w:bottom w:val="nil"/>
                    <w:right w:val="nil"/>
                  </w:tcBorders>
                  <w:vAlign w:val="center"/>
                  <w:hideMark/>
                </w:tcPr>
                <w:p w14:paraId="78EDAE88" w14:textId="1C62E9C0" w:rsidR="00C84335" w:rsidRDefault="00C84335" w:rsidP="00C84335">
                  <w:pPr>
                    <w:rPr>
                      <w:rFonts w:ascii="Helvetica" w:hAnsi="Helvetica"/>
                      <w:color w:val="555555"/>
                      <w:sz w:val="18"/>
                      <w:szCs w:val="18"/>
                    </w:rPr>
                  </w:pPr>
                  <w:r>
                    <w:rPr>
                      <w:rFonts w:ascii="Helvetica" w:hAnsi="Helvetica"/>
                      <w:color w:val="555555"/>
                      <w:sz w:val="20"/>
                      <w:szCs w:val="20"/>
                    </w:rPr>
                    <w:t>If you have any problems about studying, you can ask for help at TAC, which is located in S102 (Building S, 1</w:t>
                  </w:r>
                  <w:r w:rsidRPr="00C84335">
                    <w:rPr>
                      <w:rFonts w:ascii="Helvetica" w:hAnsi="Helvetica"/>
                      <w:color w:val="555555"/>
                      <w:sz w:val="20"/>
                      <w:szCs w:val="20"/>
                      <w:vertAlign w:val="superscript"/>
                    </w:rPr>
                    <w:t>st</w:t>
                  </w:r>
                  <w:r>
                    <w:rPr>
                      <w:rFonts w:ascii="Helvetica" w:hAnsi="Helvetica"/>
                      <w:color w:val="555555"/>
                      <w:sz w:val="20"/>
                      <w:szCs w:val="20"/>
                    </w:rPr>
                    <w:t xml:space="preserve"> FL). The hours are 10am~12am and 1:30pm~9:30pm from Monday to Friday.</w:t>
                  </w:r>
                </w:p>
              </w:tc>
            </w:tr>
            <w:tr w:rsidR="00C84335" w14:paraId="14BDA0D0" w14:textId="77777777" w:rsidTr="00C84335">
              <w:trPr>
                <w:trHeight w:val="600"/>
              </w:trPr>
              <w:tc>
                <w:tcPr>
                  <w:tcW w:w="0" w:type="auto"/>
                  <w:tcBorders>
                    <w:top w:val="nil"/>
                    <w:left w:val="nil"/>
                    <w:bottom w:val="nil"/>
                    <w:right w:val="nil"/>
                  </w:tcBorders>
                  <w:vAlign w:val="center"/>
                  <w:hideMark/>
                </w:tcPr>
                <w:p w14:paraId="2908CA0F" w14:textId="77777777" w:rsidR="00C84335" w:rsidRDefault="00C84335" w:rsidP="00C84335">
                  <w:pPr>
                    <w:rPr>
                      <w:rFonts w:ascii="Helvetica" w:hAnsi="Helvetica"/>
                      <w:color w:val="555555"/>
                      <w:sz w:val="18"/>
                      <w:szCs w:val="18"/>
                    </w:rPr>
                  </w:pPr>
                  <w:r>
                    <w:rPr>
                      <w:rFonts w:ascii="Helvetica" w:hAnsi="Helvetica"/>
                      <w:color w:val="555555"/>
                      <w:sz w:val="18"/>
                      <w:szCs w:val="18"/>
                    </w:rPr>
                    <w:t> </w:t>
                  </w:r>
                </w:p>
              </w:tc>
              <w:tc>
                <w:tcPr>
                  <w:tcW w:w="9900" w:type="dxa"/>
                  <w:tcBorders>
                    <w:top w:val="nil"/>
                    <w:left w:val="nil"/>
                    <w:bottom w:val="nil"/>
                    <w:right w:val="nil"/>
                  </w:tcBorders>
                  <w:vAlign w:val="center"/>
                  <w:hideMark/>
                </w:tcPr>
                <w:p w14:paraId="513C6363" w14:textId="77777777" w:rsidR="00C84335" w:rsidRDefault="00C84335" w:rsidP="00C84335">
                  <w:pPr>
                    <w:rPr>
                      <w:rFonts w:ascii="Helvetica" w:hAnsi="Helvetica"/>
                      <w:color w:val="555555"/>
                      <w:sz w:val="18"/>
                      <w:szCs w:val="18"/>
                    </w:rPr>
                  </w:pPr>
                  <w:r>
                    <w:rPr>
                      <w:rFonts w:ascii="Helvetica" w:hAnsi="Helvetica"/>
                      <w:color w:val="555555"/>
                      <w:sz w:val="18"/>
                      <w:szCs w:val="18"/>
                    </w:rPr>
                    <w:t> </w:t>
                  </w:r>
                </w:p>
              </w:tc>
            </w:tr>
            <w:tr w:rsidR="00C84335" w14:paraId="04235D68" w14:textId="77777777" w:rsidTr="00C84335">
              <w:tc>
                <w:tcPr>
                  <w:tcW w:w="0" w:type="auto"/>
                  <w:tcBorders>
                    <w:top w:val="nil"/>
                    <w:left w:val="nil"/>
                    <w:bottom w:val="nil"/>
                    <w:right w:val="nil"/>
                  </w:tcBorders>
                  <w:vAlign w:val="center"/>
                  <w:hideMark/>
                </w:tcPr>
                <w:p w14:paraId="49CF08DB" w14:textId="15B0DA17"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"/var/folders/8k/y9ztxhgj2m3f3y69mv_vz64h0000gn/T/com.microsoft.Word/WebArchiveCopyPasteTempFiles/QA-q.png"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204A91C4" wp14:editId="7E0B61B8">
                        <wp:extent cx="506095" cy="583565"/>
                        <wp:effectExtent l="0" t="0" r="1905" b="635"/>
                        <wp:docPr id="26" name="Picture 26" descr="/var/folders/8k/y9ztxhgj2m3f3y69mv_vz64h0000gn/T/com.microsoft.Word/WebArchiveCopyPasteTempFiles/Q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ar/folders/8k/y9ztxhgj2m3f3y69mv_vz64h0000gn/T/com.microsoft.Word/WebArchiveCopyPasteTempFiles/QA-q.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tcBorders>
                    <w:top w:val="nil"/>
                    <w:left w:val="nil"/>
                    <w:bottom w:val="nil"/>
                    <w:right w:val="nil"/>
                  </w:tcBorders>
                  <w:vAlign w:val="center"/>
                  <w:hideMark/>
                </w:tcPr>
                <w:p w14:paraId="2693835D" w14:textId="77777777" w:rsidR="00C84335" w:rsidRDefault="00C84335" w:rsidP="00C84335">
                  <w:pPr>
                    <w:rPr>
                      <w:rFonts w:ascii="Helvetica" w:hAnsi="Helvetica"/>
                      <w:color w:val="555555"/>
                      <w:sz w:val="18"/>
                      <w:szCs w:val="18"/>
                    </w:rPr>
                  </w:pPr>
                  <w:r>
                    <w:rPr>
                      <w:rFonts w:ascii="Helvetica" w:hAnsi="Helvetica"/>
                      <w:b/>
                      <w:bCs/>
                      <w:color w:val="000080"/>
                      <w:sz w:val="28"/>
                      <w:szCs w:val="28"/>
                    </w:rPr>
                    <w:t>What kinds of help does student learning tutor provide in T.A.C?</w:t>
                  </w:r>
                </w:p>
              </w:tc>
            </w:tr>
            <w:tr w:rsidR="00C84335" w14:paraId="2469A602" w14:textId="77777777" w:rsidTr="00C84335">
              <w:tc>
                <w:tcPr>
                  <w:tcW w:w="0" w:type="auto"/>
                  <w:tcBorders>
                    <w:top w:val="nil"/>
                    <w:left w:val="nil"/>
                    <w:bottom w:val="nil"/>
                    <w:right w:val="nil"/>
                  </w:tcBorders>
                  <w:vAlign w:val="center"/>
                  <w:hideMark/>
                </w:tcPr>
                <w:p w14:paraId="5BC3115B" w14:textId="1F7C0050" w:rsidR="00C84335" w:rsidRDefault="00C84335" w:rsidP="00C84335">
                  <w:pPr>
                    <w:rPr>
                      <w:rFonts w:ascii="Helvetica" w:hAnsi="Helvetica"/>
                      <w:color w:val="555555"/>
                      <w:sz w:val="18"/>
                      <w:szCs w:val="18"/>
                    </w:rPr>
                  </w:pPr>
                  <w:r>
                    <w:rPr>
                      <w:rFonts w:ascii="Helvetica" w:hAnsi="Helvetica"/>
                      <w:color w:val="555555"/>
                      <w:sz w:val="18"/>
                      <w:szCs w:val="18"/>
                    </w:rPr>
                    <w:lastRenderedPageBreak/>
                    <w:fldChar w:fldCharType="begin"/>
                  </w:r>
                  <w:r>
                    <w:rPr>
                      <w:rFonts w:ascii="Helvetica" w:hAnsi="Helvetica"/>
                      <w:color w:val="555555"/>
                      <w:sz w:val="18"/>
                      <w:szCs w:val="18"/>
                    </w:rPr>
                    <w:instrText xml:space="preserve"> INCLUDEPICTURE "/var/folders/8k/y9ztxhgj2m3f3y69mv_vz64h0000gn/T/com.microsoft.Word/WebArchiveCopyPasteTempFiles/QA-A.png"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67C6DABA" wp14:editId="6C94B1F5">
                        <wp:extent cx="506095" cy="583565"/>
                        <wp:effectExtent l="0" t="0" r="1905" b="635"/>
                        <wp:docPr id="25" name="Picture 25" descr="/var/folders/8k/y9ztxhgj2m3f3y69mv_vz64h0000gn/T/com.microsoft.Word/WebArchiveCopyPasteTempFiles/Q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var/folders/8k/y9ztxhgj2m3f3y69mv_vz64h0000gn/T/com.microsoft.Word/WebArchiveCopyPasteTempFiles/QA-A.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tcBorders>
                    <w:top w:val="nil"/>
                    <w:left w:val="nil"/>
                    <w:bottom w:val="nil"/>
                    <w:right w:val="nil"/>
                  </w:tcBorders>
                  <w:vAlign w:val="center"/>
                  <w:hideMark/>
                </w:tcPr>
                <w:p w14:paraId="657DC133" w14:textId="6DE68AF5" w:rsidR="00C84335" w:rsidRDefault="00C84335" w:rsidP="00C84335">
                  <w:pPr>
                    <w:rPr>
                      <w:rFonts w:ascii="Helvetica" w:hAnsi="Helvetica"/>
                      <w:color w:val="555555"/>
                      <w:sz w:val="18"/>
                      <w:szCs w:val="18"/>
                    </w:rPr>
                  </w:pPr>
                  <w:r>
                    <w:rPr>
                      <w:rFonts w:ascii="Helvetica" w:hAnsi="Helvetica"/>
                      <w:color w:val="555555"/>
                      <w:sz w:val="20"/>
                      <w:szCs w:val="20"/>
                    </w:rPr>
                    <w:br/>
                    <w:t>TAC is Teaching Assistant Corner, providing a wide range of teachers and tutors. </w:t>
                  </w:r>
                </w:p>
              </w:tc>
            </w:tr>
            <w:tr w:rsidR="00C84335" w14:paraId="586D313A" w14:textId="77777777" w:rsidTr="00C84335">
              <w:trPr>
                <w:trHeight w:val="600"/>
              </w:trPr>
              <w:tc>
                <w:tcPr>
                  <w:tcW w:w="0" w:type="auto"/>
                  <w:tcBorders>
                    <w:top w:val="nil"/>
                    <w:left w:val="nil"/>
                    <w:bottom w:val="nil"/>
                    <w:right w:val="nil"/>
                  </w:tcBorders>
                  <w:vAlign w:val="center"/>
                  <w:hideMark/>
                </w:tcPr>
                <w:p w14:paraId="04126476" w14:textId="77777777" w:rsidR="00C84335" w:rsidRDefault="00C84335" w:rsidP="00C84335">
                  <w:pPr>
                    <w:rPr>
                      <w:rFonts w:ascii="Helvetica" w:hAnsi="Helvetica"/>
                      <w:color w:val="555555"/>
                      <w:sz w:val="18"/>
                      <w:szCs w:val="18"/>
                    </w:rPr>
                  </w:pPr>
                  <w:r>
                    <w:rPr>
                      <w:rFonts w:ascii="Helvetica" w:hAnsi="Helvetica"/>
                      <w:color w:val="555555"/>
                      <w:sz w:val="18"/>
                      <w:szCs w:val="18"/>
                    </w:rPr>
                    <w:t> </w:t>
                  </w:r>
                </w:p>
              </w:tc>
              <w:tc>
                <w:tcPr>
                  <w:tcW w:w="9900" w:type="dxa"/>
                  <w:tcBorders>
                    <w:top w:val="nil"/>
                    <w:left w:val="nil"/>
                    <w:bottom w:val="nil"/>
                    <w:right w:val="nil"/>
                  </w:tcBorders>
                  <w:vAlign w:val="center"/>
                  <w:hideMark/>
                </w:tcPr>
                <w:p w14:paraId="50A4AC27" w14:textId="77777777" w:rsidR="00C84335" w:rsidRDefault="00C84335" w:rsidP="00C84335">
                  <w:pPr>
                    <w:rPr>
                      <w:rFonts w:ascii="Helvetica" w:hAnsi="Helvetica"/>
                      <w:color w:val="555555"/>
                      <w:sz w:val="18"/>
                      <w:szCs w:val="18"/>
                    </w:rPr>
                  </w:pPr>
                  <w:r>
                    <w:rPr>
                      <w:rFonts w:ascii="Helvetica" w:hAnsi="Helvetica"/>
                      <w:color w:val="555555"/>
                      <w:sz w:val="18"/>
                      <w:szCs w:val="18"/>
                    </w:rPr>
                    <w:t> </w:t>
                  </w:r>
                </w:p>
              </w:tc>
            </w:tr>
            <w:tr w:rsidR="00C84335" w14:paraId="6DB82A5B" w14:textId="77777777" w:rsidTr="00C84335">
              <w:tc>
                <w:tcPr>
                  <w:tcW w:w="0" w:type="auto"/>
                  <w:tcBorders>
                    <w:top w:val="nil"/>
                    <w:left w:val="nil"/>
                    <w:bottom w:val="nil"/>
                    <w:right w:val="nil"/>
                  </w:tcBorders>
                  <w:vAlign w:val="center"/>
                  <w:hideMark/>
                </w:tcPr>
                <w:p w14:paraId="70066ED6" w14:textId="00D57A89"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"/var/folders/8k/y9ztxhgj2m3f3y69mv_vz64h0000gn/T/com.microsoft.Word/WebArchiveCopyPasteTempFiles/QA-q.png"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52C1F932" wp14:editId="5935D266">
                        <wp:extent cx="506095" cy="583565"/>
                        <wp:effectExtent l="0" t="0" r="1905" b="635"/>
                        <wp:docPr id="24" name="Picture 24" descr="/var/folders/8k/y9ztxhgj2m3f3y69mv_vz64h0000gn/T/com.microsoft.Word/WebArchiveCopyPasteTempFiles/Q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var/folders/8k/y9ztxhgj2m3f3y69mv_vz64h0000gn/T/com.microsoft.Word/WebArchiveCopyPasteTempFiles/QA-q.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tcBorders>
                    <w:top w:val="nil"/>
                    <w:left w:val="nil"/>
                    <w:bottom w:val="nil"/>
                    <w:right w:val="nil"/>
                  </w:tcBorders>
                  <w:vAlign w:val="center"/>
                  <w:hideMark/>
                </w:tcPr>
                <w:p w14:paraId="41D6EFBE" w14:textId="4A05E050" w:rsidR="00C84335" w:rsidRDefault="00C84335" w:rsidP="00C84335">
                  <w:pPr>
                    <w:rPr>
                      <w:rFonts w:ascii="Helvetica" w:hAnsi="Helvetica"/>
                      <w:color w:val="555555"/>
                      <w:sz w:val="18"/>
                      <w:szCs w:val="18"/>
                    </w:rPr>
                  </w:pPr>
                  <w:r>
                    <w:rPr>
                      <w:rFonts w:ascii="Helvetica" w:hAnsi="Helvetica"/>
                      <w:b/>
                      <w:bCs/>
                      <w:color w:val="000080"/>
                      <w:sz w:val="28"/>
                      <w:szCs w:val="28"/>
                    </w:rPr>
                    <w:t>What kinds of qualifications are needed to act as TA?</w:t>
                  </w:r>
                </w:p>
              </w:tc>
            </w:tr>
            <w:tr w:rsidR="00C84335" w14:paraId="2F6A2CD3" w14:textId="77777777" w:rsidTr="00C84335">
              <w:tc>
                <w:tcPr>
                  <w:tcW w:w="0" w:type="auto"/>
                  <w:tcBorders>
                    <w:top w:val="nil"/>
                    <w:left w:val="nil"/>
                    <w:bottom w:val="nil"/>
                    <w:right w:val="nil"/>
                  </w:tcBorders>
                  <w:vAlign w:val="center"/>
                  <w:hideMark/>
                </w:tcPr>
                <w:p w14:paraId="4D3DD932" w14:textId="50664FF5"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"/var/folders/8k/y9ztxhgj2m3f3y69mv_vz64h0000gn/T/com.microsoft.Word/WebArchiveCopyPasteTempFiles/QA-A.png"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7681D504" wp14:editId="67916897">
                        <wp:extent cx="506095" cy="583565"/>
                        <wp:effectExtent l="0" t="0" r="1905" b="635"/>
                        <wp:docPr id="23" name="Picture 23" descr="/var/folders/8k/y9ztxhgj2m3f3y69mv_vz64h0000gn/T/com.microsoft.Word/WebArchiveCopyPasteTempFiles/Q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var/folders/8k/y9ztxhgj2m3f3y69mv_vz64h0000gn/T/com.microsoft.Word/WebArchiveCopyPasteTempFiles/QA-A.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tcBorders>
                    <w:top w:val="nil"/>
                    <w:left w:val="nil"/>
                    <w:bottom w:val="nil"/>
                    <w:right w:val="nil"/>
                  </w:tcBorders>
                  <w:vAlign w:val="center"/>
                  <w:hideMark/>
                </w:tcPr>
                <w:p w14:paraId="6A517A5A" w14:textId="77777777" w:rsidR="00C84335" w:rsidRDefault="00C84335" w:rsidP="00C84335">
                  <w:pPr>
                    <w:rPr>
                      <w:rFonts w:ascii="Helvetica" w:hAnsi="Helvetica"/>
                      <w:color w:val="555555"/>
                      <w:sz w:val="20"/>
                      <w:szCs w:val="20"/>
                    </w:rPr>
                  </w:pPr>
                  <w:r>
                    <w:rPr>
                      <w:rFonts w:ascii="Helvetica" w:hAnsi="Helvetica"/>
                      <w:color w:val="555555"/>
                      <w:sz w:val="20"/>
                      <w:szCs w:val="20"/>
                    </w:rPr>
                    <w:t>A qualified TA needs to have good academic performance, dedication to service, and at least hold junior status at STUST University. In addition, a qualified TA also needs the teacher recommendation when applying for a TA position</w:t>
                  </w:r>
                </w:p>
                <w:p w14:paraId="58C241FB" w14:textId="4FB19297" w:rsidR="00C84335" w:rsidRDefault="00C84335" w:rsidP="00C84335">
                  <w:pPr>
                    <w:rPr>
                      <w:rFonts w:ascii="Helvetica" w:hAnsi="Helvetica"/>
                      <w:color w:val="555555"/>
                      <w:sz w:val="18"/>
                      <w:szCs w:val="18"/>
                    </w:rPr>
                  </w:pPr>
                  <w:r>
                    <w:rPr>
                      <w:rFonts w:ascii="Helvetica" w:hAnsi="Helvetica"/>
                      <w:color w:val="555555"/>
                      <w:sz w:val="20"/>
                      <w:szCs w:val="20"/>
                    </w:rPr>
                    <w:t>.</w:t>
                  </w:r>
                </w:p>
              </w:tc>
            </w:tr>
          </w:tbl>
          <w:p w14:paraId="27C77574" w14:textId="77777777" w:rsidR="00C84335" w:rsidRDefault="00C84335" w:rsidP="00C84335">
            <w:pPr>
              <w:pStyle w:val="Heading1"/>
              <w:shd w:val="clear" w:color="auto" w:fill="FFFFFF"/>
              <w:rPr>
                <w:rFonts w:ascii="Helvetica" w:hAnsi="Helvetica"/>
                <w:color w:val="1B1B1B"/>
                <w:sz w:val="33"/>
                <w:szCs w:val="33"/>
              </w:rPr>
            </w:pPr>
            <w:r>
              <w:rPr>
                <w:rFonts w:ascii="Helvetica" w:hAnsi="Helvetica"/>
                <w:color w:val="1B1B1B"/>
                <w:sz w:val="33"/>
                <w:szCs w:val="33"/>
              </w:rPr>
              <w:t>Equipment</w:t>
            </w:r>
          </w:p>
          <w:p w14:paraId="29F1B0C5" w14:textId="77777777" w:rsidR="00C84335" w:rsidRDefault="00C84335" w:rsidP="00C84335">
            <w:pPr>
              <w:spacing w:before="100" w:beforeAutospacing="1" w:after="100" w:afterAutospacing="1"/>
              <w:ind w:left="720"/>
              <w:rPr>
                <w:rFonts w:ascii="Helvetica" w:hAnsi="Helvetica"/>
                <w:color w:val="555555"/>
                <w:sz w:val="18"/>
                <w:szCs w:val="18"/>
              </w:rPr>
            </w:pPr>
          </w:p>
          <w:tbl>
            <w:tblPr>
              <w:tblW w:w="0" w:type="auto"/>
              <w:tblCellMar>
                <w:left w:w="0" w:type="dxa"/>
                <w:right w:w="0" w:type="dxa"/>
              </w:tblCellMar>
              <w:tblLook w:val="04A0" w:firstRow="1" w:lastRow="0" w:firstColumn="1" w:lastColumn="0" w:noHBand="0" w:noVBand="1"/>
            </w:tblPr>
            <w:tblGrid>
              <w:gridCol w:w="800"/>
              <w:gridCol w:w="9461"/>
            </w:tblGrid>
            <w:tr w:rsidR="00C84335" w14:paraId="70D3F373" w14:textId="77777777" w:rsidTr="00C84335">
              <w:tc>
                <w:tcPr>
                  <w:tcW w:w="0" w:type="auto"/>
                  <w:hideMark/>
                </w:tcPr>
                <w:p w14:paraId="38172FF0" w14:textId="5DBD7CB1"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"/var/folders/8k/y9ztxhgj2m3f3y69mv_vz64h0000gn/T/com.microsoft.Word/WebArchiveCopyPasteTempFiles/QA-q.png"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66AD7F8B" wp14:editId="17BA3630">
                        <wp:extent cx="506095" cy="583565"/>
                        <wp:effectExtent l="0" t="0" r="1905" b="635"/>
                        <wp:docPr id="32" name="Picture 32" descr="/var/folders/8k/y9ztxhgj2m3f3y69mv_vz64h0000gn/T/com.microsoft.Word/WebArchiveCopyPasteTempFiles/Q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var/folders/8k/y9ztxhgj2m3f3y69mv_vz64h0000gn/T/com.microsoft.Word/WebArchiveCopyPasteTempFiles/QA-q.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vAlign w:val="center"/>
                  <w:hideMark/>
                </w:tcPr>
                <w:p w14:paraId="6C96D0C4" w14:textId="77777777" w:rsidR="00C84335" w:rsidRDefault="00C84335" w:rsidP="00C84335">
                  <w:pPr>
                    <w:rPr>
                      <w:rFonts w:ascii="Helvetica" w:hAnsi="Helvetica"/>
                      <w:color w:val="555555"/>
                      <w:sz w:val="18"/>
                      <w:szCs w:val="18"/>
                    </w:rPr>
                  </w:pPr>
                  <w:r>
                    <w:rPr>
                      <w:rFonts w:ascii="Helvetica" w:hAnsi="Helvetica"/>
                      <w:b/>
                      <w:bCs/>
                      <w:color w:val="808000"/>
                      <w:sz w:val="28"/>
                      <w:szCs w:val="28"/>
                    </w:rPr>
                    <w:t>What should I do if I want to borrow equipment?</w:t>
                  </w:r>
                </w:p>
              </w:tc>
            </w:tr>
            <w:tr w:rsidR="00C84335" w14:paraId="70745D57" w14:textId="77777777" w:rsidTr="00C84335">
              <w:tc>
                <w:tcPr>
                  <w:tcW w:w="0" w:type="auto"/>
                  <w:hideMark/>
                </w:tcPr>
                <w:p w14:paraId="0E2F738C" w14:textId="74D23B70"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"/var/folders/8k/y9ztxhgj2m3f3y69mv_vz64h0000gn/T/com.microsoft.Word/WebArchiveCopyPasteTempFiles/QA-a.png"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2902E438" wp14:editId="19372D51">
                        <wp:extent cx="506095" cy="583565"/>
                        <wp:effectExtent l="0" t="0" r="1905" b="635"/>
                        <wp:docPr id="31" name="Picture 31" descr="/var/folders/8k/y9ztxhgj2m3f3y69mv_vz64h0000gn/T/com.microsoft.Word/WebArchiveCopyPasteTempFiles/Q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var/folders/8k/y9ztxhgj2m3f3y69mv_vz64h0000gn/T/com.microsoft.Word/WebArchiveCopyPasteTempFiles/QA-a.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vAlign w:val="center"/>
                  <w:hideMark/>
                </w:tcPr>
                <w:p w14:paraId="4D708392" w14:textId="2D072F5F" w:rsidR="00C84335" w:rsidRDefault="00C84335" w:rsidP="00C84335">
                  <w:pPr>
                    <w:rPr>
                      <w:rFonts w:ascii="Helvetica" w:hAnsi="Helvetica"/>
                      <w:color w:val="555555"/>
                      <w:sz w:val="18"/>
                      <w:szCs w:val="18"/>
                    </w:rPr>
                  </w:pPr>
                  <w:r>
                    <w:rPr>
                      <w:rFonts w:ascii="Helvetica" w:hAnsi="Helvetica"/>
                      <w:color w:val="555555"/>
                      <w:sz w:val="18"/>
                      <w:szCs w:val="18"/>
                    </w:rPr>
                    <w:t>To borrow a notebook computer or a projector, please go to the CDTL office (L212</w:t>
                  </w:r>
                  <w:r w:rsidR="0049567F">
                    <w:rPr>
                      <w:rFonts w:ascii="Helvetica" w:hAnsi="Helvetica"/>
                      <w:color w:val="555555"/>
                      <w:sz w:val="18"/>
                      <w:szCs w:val="18"/>
                    </w:rPr>
                    <w:t>: B</w:t>
                  </w:r>
                  <w:r>
                    <w:rPr>
                      <w:rFonts w:ascii="Helvetica" w:hAnsi="Helvetica"/>
                      <w:color w:val="555555"/>
                      <w:sz w:val="18"/>
                      <w:szCs w:val="18"/>
                    </w:rPr>
                    <w:t xml:space="preserve">uilding L, 2nd FL) with your student ID and fill out the form with the date and time you </w:t>
                  </w:r>
                  <w:r w:rsidR="0049567F">
                    <w:rPr>
                      <w:rFonts w:ascii="Helvetica" w:hAnsi="Helvetica"/>
                      <w:color w:val="555555"/>
                      <w:sz w:val="18"/>
                      <w:szCs w:val="18"/>
                    </w:rPr>
                    <w:t>need the equipment</w:t>
                  </w:r>
                  <w:r>
                    <w:rPr>
                      <w:rFonts w:ascii="Helvetica" w:hAnsi="Helvetica"/>
                      <w:color w:val="555555"/>
                      <w:sz w:val="18"/>
                      <w:szCs w:val="18"/>
                    </w:rPr>
                    <w:t>.</w:t>
                  </w:r>
                </w:p>
              </w:tc>
            </w:tr>
            <w:tr w:rsidR="00C84335" w14:paraId="697C6BE3" w14:textId="77777777" w:rsidTr="00C84335">
              <w:tc>
                <w:tcPr>
                  <w:tcW w:w="0" w:type="auto"/>
                  <w:hideMark/>
                </w:tcPr>
                <w:p w14:paraId="3B2DC2A0" w14:textId="77777777" w:rsidR="00C84335" w:rsidRDefault="00C84335" w:rsidP="00C84335">
                  <w:pPr>
                    <w:rPr>
                      <w:rFonts w:ascii="Helvetica" w:hAnsi="Helvetica"/>
                      <w:color w:val="555555"/>
                      <w:sz w:val="18"/>
                      <w:szCs w:val="18"/>
                    </w:rPr>
                  </w:pPr>
                  <w:r>
                    <w:rPr>
                      <w:rFonts w:ascii="Helvetica" w:hAnsi="Helvetica"/>
                      <w:color w:val="555555"/>
                      <w:sz w:val="18"/>
                      <w:szCs w:val="18"/>
                    </w:rPr>
                    <w:t> </w:t>
                  </w:r>
                </w:p>
              </w:tc>
              <w:tc>
                <w:tcPr>
                  <w:tcW w:w="9900" w:type="dxa"/>
                  <w:vAlign w:val="center"/>
                  <w:hideMark/>
                </w:tcPr>
                <w:p w14:paraId="65903CE1" w14:textId="77777777" w:rsidR="00C84335" w:rsidRDefault="00C84335" w:rsidP="00C84335">
                  <w:pPr>
                    <w:rPr>
                      <w:rFonts w:ascii="Helvetica" w:hAnsi="Helvetica"/>
                      <w:color w:val="555555"/>
                      <w:sz w:val="18"/>
                      <w:szCs w:val="18"/>
                    </w:rPr>
                  </w:pPr>
                </w:p>
              </w:tc>
            </w:tr>
            <w:tr w:rsidR="00C84335" w14:paraId="15A28639" w14:textId="77777777" w:rsidTr="00C84335">
              <w:tc>
                <w:tcPr>
                  <w:tcW w:w="0" w:type="auto"/>
                  <w:hideMark/>
                </w:tcPr>
                <w:p w14:paraId="6543CFBC" w14:textId="77777777" w:rsidR="00C84335" w:rsidRDefault="00C84335" w:rsidP="00C84335">
                  <w:pPr>
                    <w:rPr>
                      <w:rFonts w:ascii="Helvetica" w:hAnsi="Helvetica"/>
                      <w:color w:val="555555"/>
                      <w:sz w:val="18"/>
                      <w:szCs w:val="18"/>
                    </w:rPr>
                  </w:pPr>
                </w:p>
              </w:tc>
              <w:tc>
                <w:tcPr>
                  <w:tcW w:w="9900" w:type="dxa"/>
                  <w:vAlign w:val="center"/>
                  <w:hideMark/>
                </w:tcPr>
                <w:p w14:paraId="75854B31" w14:textId="77777777" w:rsidR="00C84335" w:rsidRDefault="00C84335" w:rsidP="00C84335">
                  <w:pPr>
                    <w:rPr>
                      <w:rFonts w:ascii="Helvetica" w:hAnsi="Helvetica"/>
                      <w:color w:val="555555"/>
                      <w:sz w:val="18"/>
                      <w:szCs w:val="18"/>
                    </w:rPr>
                  </w:pPr>
                  <w:r>
                    <w:rPr>
                      <w:rFonts w:ascii="Helvetica" w:hAnsi="Helvetica"/>
                      <w:color w:val="555555"/>
                      <w:sz w:val="18"/>
                      <w:szCs w:val="18"/>
                    </w:rPr>
                    <w:t> </w:t>
                  </w:r>
                </w:p>
              </w:tc>
            </w:tr>
            <w:tr w:rsidR="00C84335" w14:paraId="55A63317" w14:textId="77777777" w:rsidTr="00C84335">
              <w:tc>
                <w:tcPr>
                  <w:tcW w:w="0" w:type="auto"/>
                  <w:hideMark/>
                </w:tcPr>
                <w:p w14:paraId="1703F015" w14:textId="52DEFB4F" w:rsidR="00C84335" w:rsidRDefault="00C84335" w:rsidP="00C84335">
                  <w:pP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"/var/folders/8k/y9ztxhgj2m3f3y69mv_vz64h0000gn/T/com.microsoft.Word/WebArchiveCopyPasteTempFiles/QA-q.png"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6EFA0152" wp14:editId="29B654C6">
                        <wp:extent cx="506095" cy="583565"/>
                        <wp:effectExtent l="0" t="0" r="1905" b="635"/>
                        <wp:docPr id="30" name="Picture 30" descr="/var/folders/8k/y9ztxhgj2m3f3y69mv_vz64h0000gn/T/com.microsoft.Word/WebArchiveCopyPasteTempFiles/Q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var/folders/8k/y9ztxhgj2m3f3y69mv_vz64h0000gn/T/com.microsoft.Word/WebArchiveCopyPasteTempFiles/QA-q.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vAlign w:val="center"/>
                  <w:hideMark/>
                </w:tcPr>
                <w:p w14:paraId="0D1E1206" w14:textId="40D5D61B" w:rsidR="00C84335" w:rsidRDefault="00C84335" w:rsidP="00C84335">
                  <w:pPr>
                    <w:rPr>
                      <w:rFonts w:ascii="Helvetica" w:hAnsi="Helvetica"/>
                      <w:color w:val="555555"/>
                      <w:sz w:val="18"/>
                      <w:szCs w:val="18"/>
                    </w:rPr>
                  </w:pPr>
                  <w:r>
                    <w:rPr>
                      <w:rFonts w:ascii="Helvetica" w:hAnsi="Helvetica"/>
                      <w:b/>
                      <w:bCs/>
                      <w:color w:val="808000"/>
                      <w:sz w:val="28"/>
                      <w:szCs w:val="28"/>
                    </w:rPr>
                    <w:t>What should I do if the projector does not function in the classroom</w:t>
                  </w:r>
                  <w:r>
                    <w:rPr>
                      <w:rFonts w:ascii="Helvetica" w:hAnsi="Helvetica"/>
                      <w:b/>
                      <w:bCs/>
                      <w:color w:val="808000"/>
                      <w:sz w:val="36"/>
                      <w:szCs w:val="36"/>
                    </w:rPr>
                    <w:t>?</w:t>
                  </w:r>
                </w:p>
              </w:tc>
            </w:tr>
            <w:tr w:rsidR="00C84335" w14:paraId="3927B7A7" w14:textId="77777777" w:rsidTr="00C84335">
              <w:tc>
                <w:tcPr>
                  <w:tcW w:w="0" w:type="auto"/>
                  <w:hideMark/>
                </w:tcPr>
                <w:p w14:paraId="6402DB0F" w14:textId="2E85C762" w:rsidR="00C84335" w:rsidRDefault="00C84335" w:rsidP="00C84335">
                  <w:pPr>
                    <w:rPr>
                      <w:rFonts w:ascii="Helvetica" w:hAnsi="Helvetica"/>
                      <w:color w:val="555555"/>
                      <w:sz w:val="18"/>
                      <w:szCs w:val="18"/>
                    </w:rPr>
                  </w:pPr>
                  <w:r>
                    <w:rPr>
                      <w:rFonts w:ascii="Helvetica" w:hAnsi="Helvetica"/>
                      <w:color w:val="555555"/>
                      <w:sz w:val="18"/>
                      <w:szCs w:val="18"/>
                    </w:rPr>
                    <w:lastRenderedPageBreak/>
                    <w:fldChar w:fldCharType="begin"/>
                  </w:r>
                  <w:r>
                    <w:rPr>
                      <w:rFonts w:ascii="Helvetica" w:hAnsi="Helvetica"/>
                      <w:color w:val="555555"/>
                      <w:sz w:val="18"/>
                      <w:szCs w:val="18"/>
                    </w:rPr>
                    <w:instrText xml:space="preserve"> INCLUDEPICTURE "/var/folders/8k/y9ztxhgj2m3f3y69mv_vz64h0000gn/T/com.microsoft.Word/WebArchiveCopyPasteTempFiles/QA-a.png" \* MERGEFORMATINET </w:instrText>
                  </w:r>
                  <w:r>
                    <w:rPr>
                      <w:rFonts w:ascii="Helvetica" w:hAnsi="Helvetica"/>
                      <w:color w:val="555555"/>
                      <w:sz w:val="18"/>
                      <w:szCs w:val="18"/>
                    </w:rPr>
                    <w:fldChar w:fldCharType="separate"/>
                  </w:r>
                  <w:r>
                    <w:rPr>
                      <w:rFonts w:ascii="Helvetica" w:hAnsi="Helvetica"/>
                      <w:noProof/>
                      <w:color w:val="555555"/>
                      <w:sz w:val="18"/>
                      <w:szCs w:val="18"/>
                    </w:rPr>
                    <w:drawing>
                      <wp:inline distT="0" distB="0" distL="0" distR="0" wp14:anchorId="0811A3D9" wp14:editId="51C5DB95">
                        <wp:extent cx="506095" cy="583565"/>
                        <wp:effectExtent l="0" t="0" r="1905" b="635"/>
                        <wp:docPr id="29" name="Picture 29" descr="/var/folders/8k/y9ztxhgj2m3f3y69mv_vz64h0000gn/T/com.microsoft.Word/WebArchiveCopyPasteTempFiles/Q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var/folders/8k/y9ztxhgj2m3f3y69mv_vz64h0000gn/T/com.microsoft.Word/WebArchiveCopyPasteTempFiles/QA-a.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6095" cy="583565"/>
                                </a:xfrm>
                                <a:prstGeom prst="rect">
                                  <a:avLst/>
                                </a:prstGeom>
                                <a:noFill/>
                                <a:ln>
                                  <a:noFill/>
                                </a:ln>
                              </pic:spPr>
                            </pic:pic>
                          </a:graphicData>
                        </a:graphic>
                      </wp:inline>
                    </w:drawing>
                  </w:r>
                  <w:r>
                    <w:rPr>
                      <w:rFonts w:ascii="Helvetica" w:hAnsi="Helvetica"/>
                      <w:color w:val="555555"/>
                      <w:sz w:val="18"/>
                      <w:szCs w:val="18"/>
                    </w:rPr>
                    <w:fldChar w:fldCharType="end"/>
                  </w:r>
                </w:p>
              </w:tc>
              <w:tc>
                <w:tcPr>
                  <w:tcW w:w="9900" w:type="dxa"/>
                  <w:vAlign w:val="center"/>
                  <w:hideMark/>
                </w:tcPr>
                <w:p w14:paraId="5C9AC941" w14:textId="6FC6E0E4" w:rsidR="00C84335" w:rsidRDefault="00C84335" w:rsidP="00C84335">
                  <w:pPr>
                    <w:rPr>
                      <w:rFonts w:ascii="Helvetica" w:hAnsi="Helvetica"/>
                      <w:color w:val="555555"/>
                      <w:sz w:val="18"/>
                      <w:szCs w:val="18"/>
                    </w:rPr>
                  </w:pPr>
                  <w:r>
                    <w:rPr>
                      <w:rFonts w:ascii="Helvetica" w:hAnsi="Helvetica"/>
                      <w:color w:val="555555"/>
                      <w:sz w:val="18"/>
                      <w:szCs w:val="18"/>
                    </w:rPr>
                    <w:t> </w:t>
                  </w:r>
                  <w:r>
                    <w:rPr>
                      <w:rFonts w:ascii="Helvetica" w:hAnsi="Helvetica"/>
                      <w:color w:val="555555"/>
                      <w:sz w:val="20"/>
                      <w:szCs w:val="20"/>
                    </w:rPr>
                    <w:t>Please dial EXT</w:t>
                  </w:r>
                  <w:r w:rsidR="0049567F">
                    <w:rPr>
                      <w:rFonts w:ascii="Helvetica" w:hAnsi="Helvetica"/>
                      <w:color w:val="555555"/>
                      <w:sz w:val="20"/>
                      <w:szCs w:val="20"/>
                    </w:rPr>
                    <w:t xml:space="preserve"> </w:t>
                  </w:r>
                  <w:r>
                    <w:rPr>
                      <w:rFonts w:ascii="Helvetica" w:hAnsi="Helvetica"/>
                      <w:color w:val="555555"/>
                      <w:sz w:val="20"/>
                      <w:szCs w:val="20"/>
                    </w:rPr>
                    <w:t>#1802 or 1806 and let us (CDTL) know the problem. Then go to the CDTL office (</w:t>
                  </w:r>
                  <w:r w:rsidR="0049567F">
                    <w:rPr>
                      <w:rFonts w:ascii="Helvetica" w:hAnsi="Helvetica"/>
                      <w:color w:val="555555"/>
                      <w:sz w:val="20"/>
                      <w:szCs w:val="20"/>
                    </w:rPr>
                    <w:t>L212: B</w:t>
                  </w:r>
                  <w:r>
                    <w:rPr>
                      <w:rFonts w:ascii="Helvetica" w:hAnsi="Helvetica"/>
                      <w:color w:val="555555"/>
                      <w:sz w:val="20"/>
                      <w:szCs w:val="20"/>
                    </w:rPr>
                    <w:t>uilding L, 2nd FL.) with your student ID to borrow another one.</w:t>
                  </w:r>
                </w:p>
              </w:tc>
            </w:tr>
          </w:tbl>
          <w:p w14:paraId="4C1AEECD"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153A5FC9"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27037045"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49F6D238"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51</w:t>
            </w:r>
          </w:p>
        </w:tc>
        <w:tc>
          <w:tcPr>
            <w:tcW w:w="3996" w:type="dxa"/>
            <w:tcBorders>
              <w:top w:val="nil"/>
              <w:left w:val="nil"/>
              <w:bottom w:val="single" w:sz="4" w:space="0" w:color="auto"/>
              <w:right w:val="single" w:sz="4" w:space="0" w:color="auto"/>
            </w:tcBorders>
            <w:shd w:val="clear" w:color="auto" w:fill="auto"/>
            <w:vAlign w:val="center"/>
          </w:tcPr>
          <w:p w14:paraId="1CEB8F4E"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人事室</w:t>
            </w:r>
          </w:p>
        </w:tc>
        <w:tc>
          <w:tcPr>
            <w:tcW w:w="3108" w:type="dxa"/>
            <w:tcBorders>
              <w:top w:val="nil"/>
              <w:left w:val="nil"/>
              <w:bottom w:val="single" w:sz="4" w:space="0" w:color="auto"/>
              <w:right w:val="single" w:sz="4" w:space="0" w:color="auto"/>
            </w:tcBorders>
            <w:shd w:val="clear" w:color="auto" w:fill="auto"/>
            <w:noWrap/>
            <w:vAlign w:val="center"/>
          </w:tcPr>
          <w:p w14:paraId="13E55877"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https://pers.stust.edu.tw/en</w:t>
            </w:r>
          </w:p>
        </w:tc>
        <w:tc>
          <w:tcPr>
            <w:tcW w:w="8136" w:type="dxa"/>
            <w:tcBorders>
              <w:top w:val="nil"/>
              <w:left w:val="nil"/>
              <w:bottom w:val="single" w:sz="4" w:space="0" w:color="auto"/>
              <w:right w:val="single" w:sz="4" w:space="0" w:color="auto"/>
            </w:tcBorders>
            <w:shd w:val="clear" w:color="auto" w:fill="auto"/>
            <w:noWrap/>
          </w:tcPr>
          <w:p w14:paraId="5A070207" w14:textId="77777777" w:rsidR="0027705D" w:rsidRDefault="0027705D" w:rsidP="0027705D">
            <w:pPr>
              <w:pStyle w:val="Heading1"/>
              <w:shd w:val="clear" w:color="auto" w:fill="FFFFFF"/>
              <w:rPr>
                <w:rFonts w:ascii="Helvetica" w:hAnsi="Helvetica"/>
                <w:color w:val="1B1B1B"/>
                <w:sz w:val="33"/>
                <w:szCs w:val="33"/>
              </w:rPr>
            </w:pPr>
            <w:r>
              <w:rPr>
                <w:rFonts w:ascii="Helvetica" w:hAnsi="Helvetica"/>
                <w:color w:val="1B1B1B"/>
                <w:sz w:val="33"/>
                <w:szCs w:val="33"/>
              </w:rPr>
              <w:t>Introduction</w:t>
            </w:r>
          </w:p>
          <w:p w14:paraId="743C122E" w14:textId="4FDA2645" w:rsidR="00766602" w:rsidRDefault="00766602" w:rsidP="0027705D">
            <w:pPr>
              <w:pStyle w:val="NormalWeb"/>
              <w:spacing w:before="240" w:beforeAutospacing="0" w:after="240" w:afterAutospacing="0" w:line="360" w:lineRule="atLeast"/>
              <w:rPr>
                <w:rFonts w:ascii="Verdana" w:hAnsi="Verdana"/>
                <w:color w:val="333300"/>
                <w:highlight w:val="green"/>
              </w:rPr>
            </w:pPr>
            <w:r>
              <w:rPr>
                <w:rFonts w:ascii="Verdana" w:hAnsi="Verdana"/>
                <w:color w:val="333300"/>
                <w:highlight w:val="green"/>
              </w:rPr>
              <w:t>In the menu, change Working to Employment, and change drop down menu from instructions to Instructions</w:t>
            </w:r>
          </w:p>
          <w:p w14:paraId="0A1F0E11" w14:textId="26ED2F4B" w:rsidR="0027705D" w:rsidRDefault="0027705D" w:rsidP="0027705D">
            <w:pPr>
              <w:pStyle w:val="NormalWeb"/>
              <w:spacing w:before="240" w:beforeAutospacing="0" w:after="240" w:afterAutospacing="0" w:line="360" w:lineRule="atLeast"/>
              <w:rPr>
                <w:rFonts w:ascii="Verdana" w:hAnsi="Verdana"/>
                <w:color w:val="333300"/>
              </w:rPr>
            </w:pPr>
            <w:r w:rsidRPr="0027705D">
              <w:rPr>
                <w:rFonts w:ascii="Verdana" w:hAnsi="Verdana"/>
                <w:color w:val="333300"/>
                <w:highlight w:val="green"/>
              </w:rPr>
              <w:t>(The text color and format do not match between the two paragraphs)</w:t>
            </w:r>
          </w:p>
          <w:p w14:paraId="59E5A673" w14:textId="487D4DD0" w:rsidR="0027705D" w:rsidRDefault="0027705D" w:rsidP="0027705D">
            <w:pPr>
              <w:pStyle w:val="NormalWeb"/>
              <w:spacing w:before="240" w:beforeAutospacing="0" w:after="240" w:afterAutospacing="0" w:line="360" w:lineRule="atLeast"/>
              <w:rPr>
                <w:rFonts w:ascii="Helvetica" w:hAnsi="Helvetica"/>
                <w:color w:val="555555"/>
                <w:sz w:val="18"/>
                <w:szCs w:val="18"/>
              </w:rPr>
            </w:pPr>
            <w:r>
              <w:rPr>
                <w:rFonts w:ascii="Verdana" w:hAnsi="Verdana"/>
                <w:color w:val="333300"/>
              </w:rPr>
              <w:br/>
              <w:t>The Personnel Office provides general personnel and human resource services for all departments of the university. The main affairs of the Personnel Office include managing organization, employment, appointment and dismissal, salary assessment, attendance management, evaluation, evaluation of faculty members' promotion, faculty/ staff member rewards and punishment, on-the-job education and training, welfare and insurance, retirement pension and other personnel-related affairs.</w:t>
            </w:r>
          </w:p>
          <w:p w14:paraId="5A2F76CC" w14:textId="77777777" w:rsidR="0027705D" w:rsidRDefault="0027705D" w:rsidP="0027705D">
            <w:pPr>
              <w:pStyle w:val="NormalWeb"/>
              <w:spacing w:before="240" w:beforeAutospacing="0" w:after="240" w:afterAutospacing="0" w:line="360" w:lineRule="atLeast"/>
              <w:rPr>
                <w:rFonts w:ascii="Helvetica" w:hAnsi="Helvetica"/>
                <w:color w:val="555555"/>
                <w:sz w:val="18"/>
                <w:szCs w:val="18"/>
              </w:rPr>
            </w:pPr>
            <w:r>
              <w:rPr>
                <w:rFonts w:ascii="Verdana" w:hAnsi="Verdana"/>
                <w:color w:val="333300"/>
              </w:rPr>
              <w:t> </w:t>
            </w:r>
          </w:p>
          <w:p w14:paraId="69ED54F6" w14:textId="77777777" w:rsidR="0027705D" w:rsidRDefault="0027705D" w:rsidP="0027705D">
            <w:pPr>
              <w:pStyle w:val="Heading3"/>
              <w:spacing w:before="185" w:after="185" w:line="312" w:lineRule="atLeast"/>
              <w:rPr>
                <w:rFonts w:ascii="Helvetica" w:hAnsi="Helvetica"/>
                <w:color w:val="555555"/>
                <w:sz w:val="27"/>
                <w:szCs w:val="27"/>
              </w:rPr>
            </w:pPr>
            <w:r>
              <w:rPr>
                <w:rFonts w:ascii="Verdana" w:hAnsi="Verdana"/>
                <w:color w:val="0000FF"/>
                <w:sz w:val="28"/>
                <w:szCs w:val="28"/>
              </w:rPr>
              <w:t>Goal</w:t>
            </w:r>
          </w:p>
          <w:p w14:paraId="50E14DF0" w14:textId="77777777" w:rsidR="0027705D" w:rsidRDefault="0027705D" w:rsidP="0027705D">
            <w:pPr>
              <w:spacing w:before="100" w:beforeAutospacing="1" w:after="100" w:afterAutospacing="1"/>
              <w:rPr>
                <w:rFonts w:ascii="Helvetica" w:hAnsi="Helvetica"/>
                <w:color w:val="555555"/>
                <w:sz w:val="18"/>
                <w:szCs w:val="18"/>
              </w:rPr>
            </w:pPr>
            <w:r>
              <w:rPr>
                <w:rFonts w:ascii="Verdana" w:hAnsi="Verdana"/>
                <w:color w:val="555555"/>
              </w:rPr>
              <w:t>The goal of the Personnel Office is to service and bridge the gap between the faculty, staff, and senior executives so as to create a stable, harmonious campus environment and attain higher work efficiency.</w:t>
            </w:r>
          </w:p>
          <w:p w14:paraId="607F7863"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5A6456E2"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7B79521F"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785060A0"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52</w:t>
            </w:r>
          </w:p>
        </w:tc>
        <w:tc>
          <w:tcPr>
            <w:tcW w:w="3996" w:type="dxa"/>
            <w:tcBorders>
              <w:top w:val="nil"/>
              <w:left w:val="nil"/>
              <w:bottom w:val="single" w:sz="4" w:space="0" w:color="auto"/>
              <w:right w:val="single" w:sz="4" w:space="0" w:color="auto"/>
            </w:tcBorders>
            <w:shd w:val="clear" w:color="auto" w:fill="auto"/>
            <w:vAlign w:val="center"/>
          </w:tcPr>
          <w:p w14:paraId="3E97D396"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會計室</w:t>
            </w:r>
          </w:p>
        </w:tc>
        <w:tc>
          <w:tcPr>
            <w:tcW w:w="3108" w:type="dxa"/>
            <w:tcBorders>
              <w:top w:val="nil"/>
              <w:left w:val="nil"/>
              <w:bottom w:val="single" w:sz="4" w:space="0" w:color="auto"/>
              <w:right w:val="single" w:sz="4" w:space="0" w:color="auto"/>
            </w:tcBorders>
            <w:shd w:val="clear" w:color="auto" w:fill="auto"/>
            <w:noWrap/>
            <w:vAlign w:val="center"/>
          </w:tcPr>
          <w:p w14:paraId="619CE5E6"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https://account.stust.edu.tw/en</w:t>
            </w:r>
          </w:p>
        </w:tc>
        <w:tc>
          <w:tcPr>
            <w:tcW w:w="8136" w:type="dxa"/>
            <w:tcBorders>
              <w:top w:val="nil"/>
              <w:left w:val="nil"/>
              <w:bottom w:val="single" w:sz="4" w:space="0" w:color="auto"/>
              <w:right w:val="single" w:sz="4" w:space="0" w:color="auto"/>
            </w:tcBorders>
            <w:shd w:val="clear" w:color="auto" w:fill="auto"/>
            <w:noWrap/>
          </w:tcPr>
          <w:p w14:paraId="6B917507" w14:textId="77777777" w:rsidR="00766602" w:rsidRDefault="00766602" w:rsidP="00766602">
            <w:pPr>
              <w:pStyle w:val="Heading1"/>
              <w:shd w:val="clear" w:color="auto" w:fill="FFFFFF"/>
              <w:rPr>
                <w:rFonts w:ascii="Helvetica" w:hAnsi="Helvetica"/>
                <w:color w:val="1B1B1B"/>
                <w:sz w:val="33"/>
                <w:szCs w:val="33"/>
              </w:rPr>
            </w:pPr>
            <w:r>
              <w:rPr>
                <w:rFonts w:ascii="Helvetica" w:hAnsi="Helvetica"/>
                <w:color w:val="1B1B1B"/>
                <w:sz w:val="33"/>
                <w:szCs w:val="33"/>
              </w:rPr>
              <w:t>Responsibilities</w:t>
            </w:r>
          </w:p>
          <w:p w14:paraId="46438D39" w14:textId="25869B8E" w:rsidR="00766602" w:rsidRDefault="00766602" w:rsidP="00766602">
            <w:pPr>
              <w:pStyle w:val="style2"/>
              <w:spacing w:before="0" w:beforeAutospacing="0" w:after="0" w:afterAutospacing="0" w:line="249" w:lineRule="atLeast"/>
              <w:rPr>
                <w:rFonts w:ascii="Arial" w:hAnsi="Arial" w:cs="Arial"/>
                <w:color w:val="404040"/>
                <w:sz w:val="20"/>
                <w:szCs w:val="20"/>
              </w:rPr>
            </w:pPr>
            <w:r>
              <w:rPr>
                <w:rFonts w:ascii="Gungsuh" w:eastAsia="Gungsuh" w:hAnsi="Gungsuh" w:cs="Arial" w:hint="eastAsia"/>
                <w:color w:val="000000"/>
                <w:sz w:val="20"/>
                <w:szCs w:val="20"/>
              </w:rPr>
              <w:t xml:space="preserve">　1.Certificate </w:t>
            </w:r>
            <w:r>
              <w:rPr>
                <w:rFonts w:ascii="Gungsuh" w:eastAsia="Gungsuh" w:hAnsi="Gungsuh" w:cs="Arial"/>
                <w:color w:val="000000"/>
                <w:sz w:val="20"/>
                <w:szCs w:val="20"/>
              </w:rPr>
              <w:t>i</w:t>
            </w:r>
            <w:r>
              <w:rPr>
                <w:rFonts w:ascii="Gungsuh" w:eastAsia="Gungsuh" w:hAnsi="Gungsuh" w:cs="Arial" w:hint="eastAsia"/>
                <w:color w:val="000000"/>
                <w:sz w:val="20"/>
                <w:szCs w:val="20"/>
              </w:rPr>
              <w:t>nspection</w:t>
            </w:r>
          </w:p>
          <w:p w14:paraId="288D8AF7"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5918F59A" w14:textId="619A9E27"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2.Leave of </w:t>
            </w:r>
            <w:r>
              <w:rPr>
                <w:rFonts w:ascii="Gungsuh" w:eastAsia="Gungsuh" w:hAnsi="Gungsuh"/>
                <w:color w:val="000000"/>
                <w:sz w:val="20"/>
                <w:szCs w:val="20"/>
              </w:rPr>
              <w:t>a</w:t>
            </w:r>
            <w:r>
              <w:rPr>
                <w:rFonts w:ascii="Gungsuh" w:eastAsia="Gungsuh" w:hAnsi="Gungsuh" w:hint="eastAsia"/>
                <w:color w:val="000000"/>
                <w:sz w:val="20"/>
                <w:szCs w:val="20"/>
              </w:rPr>
              <w:t xml:space="preserve">bsence </w:t>
            </w:r>
            <w:r>
              <w:rPr>
                <w:rFonts w:ascii="Gungsuh" w:eastAsia="Gungsuh" w:hAnsi="Gungsuh"/>
                <w:color w:val="000000"/>
                <w:sz w:val="20"/>
                <w:szCs w:val="20"/>
              </w:rPr>
              <w:t>a</w:t>
            </w:r>
            <w:r>
              <w:rPr>
                <w:rFonts w:ascii="Gungsuh" w:eastAsia="Gungsuh" w:hAnsi="Gungsuh" w:hint="eastAsia"/>
                <w:color w:val="000000"/>
                <w:sz w:val="20"/>
                <w:szCs w:val="20"/>
              </w:rPr>
              <w:t xml:space="preserve">pplication </w:t>
            </w:r>
            <w:r>
              <w:rPr>
                <w:rFonts w:ascii="Gungsuh" w:eastAsia="Gungsuh" w:hAnsi="Gungsuh"/>
                <w:color w:val="000000"/>
                <w:sz w:val="20"/>
                <w:szCs w:val="20"/>
              </w:rPr>
              <w:t>p</w:t>
            </w:r>
            <w:r>
              <w:rPr>
                <w:rFonts w:ascii="Gungsuh" w:eastAsia="Gungsuh" w:hAnsi="Gungsuh" w:hint="eastAsia"/>
                <w:color w:val="000000"/>
                <w:sz w:val="20"/>
                <w:szCs w:val="20"/>
              </w:rPr>
              <w:t>rocessing</w:t>
            </w:r>
          </w:p>
          <w:p w14:paraId="2D9306EA"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7C7CFD0C" w14:textId="3F8318B5"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3.Processing </w:t>
            </w:r>
            <w:r>
              <w:rPr>
                <w:rFonts w:ascii="Gungsuh" w:eastAsia="Gungsuh" w:hAnsi="Gungsuh"/>
                <w:color w:val="000000"/>
                <w:sz w:val="20"/>
                <w:szCs w:val="20"/>
              </w:rPr>
              <w:t>s</w:t>
            </w:r>
            <w:r>
              <w:rPr>
                <w:rFonts w:ascii="Gungsuh" w:eastAsia="Gungsuh" w:hAnsi="Gungsuh" w:hint="eastAsia"/>
                <w:color w:val="000000"/>
                <w:sz w:val="20"/>
                <w:szCs w:val="20"/>
              </w:rPr>
              <w:t xml:space="preserve">chool </w:t>
            </w:r>
            <w:r>
              <w:rPr>
                <w:rFonts w:ascii="Gungsuh" w:eastAsia="Gungsuh" w:hAnsi="Gungsuh"/>
                <w:color w:val="000000"/>
                <w:sz w:val="20"/>
                <w:szCs w:val="20"/>
              </w:rPr>
              <w:t>w</w:t>
            </w:r>
            <w:r>
              <w:rPr>
                <w:rFonts w:ascii="Gungsuh" w:eastAsia="Gungsuh" w:hAnsi="Gungsuh" w:hint="eastAsia"/>
                <w:color w:val="000000"/>
                <w:sz w:val="20"/>
                <w:szCs w:val="20"/>
              </w:rPr>
              <w:t>ithdrawals</w:t>
            </w:r>
          </w:p>
          <w:p w14:paraId="62049E7B"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6640CEE4" w14:textId="78390F63"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4. Refund &amp; </w:t>
            </w:r>
            <w:r>
              <w:rPr>
                <w:rFonts w:ascii="Gungsuh" w:eastAsia="Gungsuh" w:hAnsi="Gungsuh"/>
                <w:color w:val="000000"/>
                <w:sz w:val="20"/>
                <w:szCs w:val="20"/>
              </w:rPr>
              <w:t>c</w:t>
            </w:r>
            <w:r>
              <w:rPr>
                <w:rFonts w:ascii="Gungsuh" w:eastAsia="Gungsuh" w:hAnsi="Gungsuh" w:hint="eastAsia"/>
                <w:color w:val="000000"/>
                <w:sz w:val="20"/>
                <w:szCs w:val="20"/>
              </w:rPr>
              <w:t>ompensation</w:t>
            </w:r>
          </w:p>
          <w:p w14:paraId="5F4DE47B"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4A4332DA" w14:textId="533D00A1"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5.</w:t>
            </w:r>
            <w:r>
              <w:rPr>
                <w:rFonts w:ascii="Gungsuh" w:eastAsia="Gungsuh" w:hAnsi="Gungsuh"/>
                <w:color w:val="000000"/>
                <w:sz w:val="20"/>
                <w:szCs w:val="20"/>
              </w:rPr>
              <w:t>Balance</w:t>
            </w:r>
            <w:r>
              <w:rPr>
                <w:rFonts w:ascii="Gungsuh" w:eastAsia="Gungsuh" w:hAnsi="Gungsuh" w:hint="eastAsia"/>
                <w:color w:val="000000"/>
                <w:sz w:val="20"/>
                <w:szCs w:val="20"/>
              </w:rPr>
              <w:t xml:space="preserve"> the </w:t>
            </w:r>
            <w:r>
              <w:rPr>
                <w:rFonts w:ascii="Gungsuh" w:eastAsia="Gungsuh" w:hAnsi="Gungsuh"/>
                <w:color w:val="000000"/>
                <w:sz w:val="20"/>
                <w:szCs w:val="20"/>
              </w:rPr>
              <w:t>g</w:t>
            </w:r>
            <w:r>
              <w:rPr>
                <w:rFonts w:ascii="Gungsuh" w:eastAsia="Gungsuh" w:hAnsi="Gungsuh" w:hint="eastAsia"/>
                <w:color w:val="000000"/>
                <w:sz w:val="20"/>
                <w:szCs w:val="20"/>
              </w:rPr>
              <w:t xml:space="preserve">eneral </w:t>
            </w:r>
            <w:r>
              <w:rPr>
                <w:rFonts w:ascii="Gungsuh" w:eastAsia="Gungsuh" w:hAnsi="Gungsuh"/>
                <w:color w:val="000000"/>
                <w:sz w:val="20"/>
                <w:szCs w:val="20"/>
              </w:rPr>
              <w:t>b</w:t>
            </w:r>
            <w:r>
              <w:rPr>
                <w:rFonts w:ascii="Gungsuh" w:eastAsia="Gungsuh" w:hAnsi="Gungsuh" w:hint="eastAsia"/>
                <w:color w:val="000000"/>
                <w:sz w:val="20"/>
                <w:szCs w:val="20"/>
              </w:rPr>
              <w:t>ooks</w:t>
            </w:r>
          </w:p>
          <w:p w14:paraId="0F02ABD1"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74862380" w14:textId="2229C61B"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6.Year-</w:t>
            </w:r>
            <w:r>
              <w:rPr>
                <w:rFonts w:ascii="Gungsuh" w:eastAsia="Gungsuh" w:hAnsi="Gungsuh"/>
                <w:color w:val="000000"/>
                <w:sz w:val="20"/>
                <w:szCs w:val="20"/>
              </w:rPr>
              <w:t>e</w:t>
            </w:r>
            <w:r>
              <w:rPr>
                <w:rFonts w:ascii="Gungsuh" w:eastAsia="Gungsuh" w:hAnsi="Gungsuh" w:hint="eastAsia"/>
                <w:color w:val="000000"/>
                <w:sz w:val="20"/>
                <w:szCs w:val="20"/>
              </w:rPr>
              <w:t xml:space="preserve">nd </w:t>
            </w:r>
            <w:r>
              <w:rPr>
                <w:rFonts w:ascii="Gungsuh" w:eastAsia="Gungsuh" w:hAnsi="Gungsuh"/>
                <w:color w:val="000000"/>
                <w:sz w:val="20"/>
                <w:szCs w:val="20"/>
              </w:rPr>
              <w:t>a</w:t>
            </w:r>
            <w:r>
              <w:rPr>
                <w:rFonts w:ascii="Gungsuh" w:eastAsia="Gungsuh" w:hAnsi="Gungsuh" w:hint="eastAsia"/>
                <w:color w:val="000000"/>
                <w:sz w:val="20"/>
                <w:szCs w:val="20"/>
              </w:rPr>
              <w:t>ccounting of</w:t>
            </w:r>
            <w:r>
              <w:rPr>
                <w:rFonts w:ascii="Gungsuh" w:eastAsia="Gungsuh" w:hAnsi="Gungsuh"/>
                <w:color w:val="000000"/>
                <w:sz w:val="20"/>
                <w:szCs w:val="20"/>
              </w:rPr>
              <w:t xml:space="preserve"> r</w:t>
            </w:r>
            <w:r>
              <w:rPr>
                <w:rFonts w:ascii="Gungsuh" w:eastAsia="Gungsuh" w:hAnsi="Gungsuh" w:hint="eastAsia"/>
                <w:color w:val="000000"/>
                <w:sz w:val="20"/>
                <w:szCs w:val="20"/>
              </w:rPr>
              <w:t xml:space="preserve">evenue and </w:t>
            </w:r>
            <w:r>
              <w:rPr>
                <w:rFonts w:ascii="Gungsuh" w:eastAsia="Gungsuh" w:hAnsi="Gungsuh"/>
                <w:color w:val="000000"/>
                <w:sz w:val="20"/>
                <w:szCs w:val="20"/>
              </w:rPr>
              <w:t>e</w:t>
            </w:r>
            <w:r>
              <w:rPr>
                <w:rFonts w:ascii="Gungsuh" w:eastAsia="Gungsuh" w:hAnsi="Gungsuh" w:hint="eastAsia"/>
                <w:color w:val="000000"/>
                <w:sz w:val="20"/>
                <w:szCs w:val="20"/>
              </w:rPr>
              <w:t>xpenditures</w:t>
            </w:r>
          </w:p>
          <w:p w14:paraId="590CD6A4"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5C933635" w14:textId="70D43AB6"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7.</w:t>
            </w:r>
            <w:r>
              <w:rPr>
                <w:rFonts w:ascii="Gungsuh" w:eastAsia="Gungsuh" w:hAnsi="Gungsuh"/>
                <w:color w:val="000000"/>
                <w:sz w:val="20"/>
                <w:szCs w:val="20"/>
              </w:rPr>
              <w:t>Maintaining</w:t>
            </w:r>
            <w:r>
              <w:rPr>
                <w:rFonts w:ascii="Gungsuh" w:eastAsia="Gungsuh" w:hAnsi="Gungsuh" w:hint="eastAsia"/>
                <w:color w:val="000000"/>
                <w:sz w:val="20"/>
                <w:szCs w:val="20"/>
              </w:rPr>
              <w:t xml:space="preserve"> the </w:t>
            </w:r>
            <w:r>
              <w:rPr>
                <w:rFonts w:ascii="Gungsuh" w:eastAsia="Gungsuh" w:hAnsi="Gungsuh"/>
                <w:color w:val="000000"/>
                <w:sz w:val="20"/>
                <w:szCs w:val="20"/>
              </w:rPr>
              <w:t>b</w:t>
            </w:r>
            <w:r>
              <w:rPr>
                <w:rFonts w:ascii="Gungsuh" w:eastAsia="Gungsuh" w:hAnsi="Gungsuh" w:hint="eastAsia"/>
                <w:color w:val="000000"/>
                <w:sz w:val="20"/>
                <w:szCs w:val="20"/>
              </w:rPr>
              <w:t>ooks</w:t>
            </w:r>
          </w:p>
          <w:p w14:paraId="169366EC"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2FE03324" w14:textId="3252C191"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8.Transaction </w:t>
            </w:r>
            <w:r>
              <w:rPr>
                <w:rFonts w:ascii="Gungsuh" w:eastAsia="Gungsuh" w:hAnsi="Gungsuh"/>
                <w:color w:val="000000"/>
                <w:sz w:val="20"/>
                <w:szCs w:val="20"/>
              </w:rPr>
              <w:t>d</w:t>
            </w:r>
            <w:r>
              <w:rPr>
                <w:rFonts w:ascii="Gungsuh" w:eastAsia="Gungsuh" w:hAnsi="Gungsuh" w:hint="eastAsia"/>
                <w:color w:val="000000"/>
                <w:sz w:val="20"/>
                <w:szCs w:val="20"/>
              </w:rPr>
              <w:t>ocumentation</w:t>
            </w:r>
          </w:p>
          <w:p w14:paraId="4716C9E3"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504BF330" w14:textId="344D091E"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9.Assist</w:t>
            </w:r>
            <w:r>
              <w:rPr>
                <w:rFonts w:ascii="Gungsuh" w:eastAsia="Gungsuh" w:hAnsi="Gungsuh"/>
                <w:color w:val="000000"/>
                <w:sz w:val="20"/>
                <w:szCs w:val="20"/>
              </w:rPr>
              <w:t>ing</w:t>
            </w:r>
            <w:r>
              <w:rPr>
                <w:rFonts w:ascii="Gungsuh" w:eastAsia="Gungsuh" w:hAnsi="Gungsuh" w:hint="eastAsia"/>
                <w:color w:val="000000"/>
                <w:sz w:val="20"/>
                <w:szCs w:val="20"/>
              </w:rPr>
              <w:t xml:space="preserve"> </w:t>
            </w:r>
            <w:r>
              <w:rPr>
                <w:rFonts w:ascii="Gungsuh" w:eastAsia="Gungsuh" w:hAnsi="Gungsuh"/>
                <w:color w:val="000000"/>
                <w:sz w:val="20"/>
                <w:szCs w:val="20"/>
              </w:rPr>
              <w:t>y</w:t>
            </w:r>
            <w:r>
              <w:rPr>
                <w:rFonts w:ascii="Gungsuh" w:eastAsia="Gungsuh" w:hAnsi="Gungsuh" w:hint="eastAsia"/>
                <w:color w:val="000000"/>
                <w:sz w:val="20"/>
                <w:szCs w:val="20"/>
              </w:rPr>
              <w:t>ear-</w:t>
            </w:r>
            <w:r>
              <w:rPr>
                <w:rFonts w:ascii="Gungsuh" w:eastAsia="Gungsuh" w:hAnsi="Gungsuh"/>
                <w:color w:val="000000"/>
                <w:sz w:val="20"/>
                <w:szCs w:val="20"/>
              </w:rPr>
              <w:t>e</w:t>
            </w:r>
            <w:r>
              <w:rPr>
                <w:rFonts w:ascii="Gungsuh" w:eastAsia="Gungsuh" w:hAnsi="Gungsuh" w:hint="eastAsia"/>
                <w:color w:val="000000"/>
                <w:sz w:val="20"/>
                <w:szCs w:val="20"/>
              </w:rPr>
              <w:t xml:space="preserve">nd </w:t>
            </w:r>
            <w:r>
              <w:rPr>
                <w:rFonts w:ascii="Gungsuh" w:eastAsia="Gungsuh" w:hAnsi="Gungsuh"/>
                <w:color w:val="000000"/>
                <w:sz w:val="20"/>
                <w:szCs w:val="20"/>
              </w:rPr>
              <w:t>a</w:t>
            </w:r>
            <w:r>
              <w:rPr>
                <w:rFonts w:ascii="Gungsuh" w:eastAsia="Gungsuh" w:hAnsi="Gungsuh" w:hint="eastAsia"/>
                <w:color w:val="000000"/>
                <w:sz w:val="20"/>
                <w:szCs w:val="20"/>
              </w:rPr>
              <w:t>ccounting</w:t>
            </w:r>
          </w:p>
          <w:p w14:paraId="0CBD5D98"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57BC4BEF" w14:textId="38D4ED1B"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10.</w:t>
            </w:r>
            <w:r>
              <w:rPr>
                <w:rFonts w:ascii="Gungsuh" w:eastAsia="Gungsuh" w:hAnsi="Gungsuh"/>
                <w:color w:val="000000"/>
                <w:sz w:val="20"/>
                <w:szCs w:val="20"/>
              </w:rPr>
              <w:t>Accounting for</w:t>
            </w:r>
            <w:r>
              <w:rPr>
                <w:rFonts w:ascii="Gungsuh" w:eastAsia="Gungsuh" w:hAnsi="Gungsuh" w:hint="eastAsia"/>
                <w:color w:val="000000"/>
                <w:sz w:val="20"/>
                <w:szCs w:val="20"/>
              </w:rPr>
              <w:t xml:space="preserve"> the </w:t>
            </w:r>
            <w:r>
              <w:rPr>
                <w:rFonts w:ascii="Gungsuh" w:eastAsia="Gungsuh" w:hAnsi="Gungsuh"/>
                <w:color w:val="000000"/>
                <w:sz w:val="20"/>
                <w:szCs w:val="20"/>
              </w:rPr>
              <w:t>d</w:t>
            </w:r>
            <w:r>
              <w:rPr>
                <w:rFonts w:ascii="Gungsuh" w:eastAsia="Gungsuh" w:hAnsi="Gungsuh" w:hint="eastAsia"/>
                <w:color w:val="000000"/>
                <w:sz w:val="20"/>
                <w:szCs w:val="20"/>
              </w:rPr>
              <w:t xml:space="preserve">ifferences </w:t>
            </w:r>
            <w:r>
              <w:rPr>
                <w:rFonts w:ascii="Gungsuh" w:eastAsia="Gungsuh" w:hAnsi="Gungsuh"/>
                <w:color w:val="000000"/>
                <w:sz w:val="20"/>
                <w:szCs w:val="20"/>
              </w:rPr>
              <w:t>b</w:t>
            </w:r>
            <w:r>
              <w:rPr>
                <w:rFonts w:ascii="Gungsuh" w:eastAsia="Gungsuh" w:hAnsi="Gungsuh" w:hint="eastAsia"/>
                <w:color w:val="000000"/>
                <w:sz w:val="20"/>
                <w:szCs w:val="20"/>
              </w:rPr>
              <w:t xml:space="preserve">etween the </w:t>
            </w:r>
            <w:r>
              <w:rPr>
                <w:rFonts w:ascii="Gungsuh" w:eastAsia="Gungsuh" w:hAnsi="Gungsuh"/>
                <w:color w:val="000000"/>
                <w:sz w:val="20"/>
                <w:szCs w:val="20"/>
              </w:rPr>
              <w:t>b</w:t>
            </w:r>
            <w:r>
              <w:rPr>
                <w:rFonts w:ascii="Gungsuh" w:eastAsia="Gungsuh" w:hAnsi="Gungsuh" w:hint="eastAsia"/>
                <w:color w:val="000000"/>
                <w:sz w:val="20"/>
                <w:szCs w:val="20"/>
              </w:rPr>
              <w:t xml:space="preserve">udget </w:t>
            </w:r>
            <w:r>
              <w:rPr>
                <w:rFonts w:ascii="Gungsuh" w:eastAsia="Gungsuh" w:hAnsi="Gungsuh"/>
                <w:color w:val="000000"/>
                <w:sz w:val="20"/>
                <w:szCs w:val="20"/>
              </w:rPr>
              <w:t>y</w:t>
            </w:r>
            <w:r>
              <w:rPr>
                <w:rFonts w:ascii="Gungsuh" w:eastAsia="Gungsuh" w:hAnsi="Gungsuh" w:hint="eastAsia"/>
                <w:color w:val="000000"/>
                <w:sz w:val="20"/>
                <w:szCs w:val="20"/>
              </w:rPr>
              <w:t>ear-</w:t>
            </w:r>
            <w:r>
              <w:rPr>
                <w:rFonts w:ascii="Gungsuh" w:eastAsia="Gungsuh" w:hAnsi="Gungsuh"/>
                <w:color w:val="000000"/>
                <w:sz w:val="20"/>
                <w:szCs w:val="20"/>
              </w:rPr>
              <w:t>e</w:t>
            </w:r>
            <w:r>
              <w:rPr>
                <w:rFonts w:ascii="Gungsuh" w:eastAsia="Gungsuh" w:hAnsi="Gungsuh" w:hint="eastAsia"/>
                <w:color w:val="000000"/>
                <w:sz w:val="20"/>
                <w:szCs w:val="20"/>
              </w:rPr>
              <w:t xml:space="preserve">nd </w:t>
            </w:r>
            <w:r>
              <w:rPr>
                <w:rFonts w:ascii="Gungsuh" w:eastAsia="Gungsuh" w:hAnsi="Gungsuh"/>
                <w:color w:val="000000"/>
                <w:sz w:val="20"/>
                <w:szCs w:val="20"/>
              </w:rPr>
              <w:t>a</w:t>
            </w:r>
            <w:r>
              <w:rPr>
                <w:rFonts w:ascii="Gungsuh" w:eastAsia="Gungsuh" w:hAnsi="Gungsuh" w:hint="eastAsia"/>
                <w:color w:val="000000"/>
                <w:sz w:val="20"/>
                <w:szCs w:val="20"/>
              </w:rPr>
              <w:t>ccounting</w:t>
            </w:r>
          </w:p>
          <w:p w14:paraId="6DBA071C"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14AF9D9C" w14:textId="6015CEE3"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11.Budgeted </w:t>
            </w:r>
            <w:r>
              <w:rPr>
                <w:rFonts w:ascii="Gungsuh" w:eastAsia="Gungsuh" w:hAnsi="Gungsuh"/>
                <w:color w:val="000000"/>
                <w:sz w:val="20"/>
                <w:szCs w:val="20"/>
              </w:rPr>
              <w:t>f</w:t>
            </w:r>
            <w:r>
              <w:rPr>
                <w:rFonts w:ascii="Gungsuh" w:eastAsia="Gungsuh" w:hAnsi="Gungsuh" w:hint="eastAsia"/>
                <w:color w:val="000000"/>
                <w:sz w:val="20"/>
                <w:szCs w:val="20"/>
              </w:rPr>
              <w:t xml:space="preserve">unds </w:t>
            </w:r>
            <w:r>
              <w:rPr>
                <w:rFonts w:ascii="Gungsuh" w:eastAsia="Gungsuh" w:hAnsi="Gungsuh"/>
                <w:color w:val="000000"/>
                <w:sz w:val="20"/>
                <w:szCs w:val="20"/>
              </w:rPr>
              <w:t>d</w:t>
            </w:r>
            <w:r>
              <w:rPr>
                <w:rFonts w:ascii="Gungsuh" w:eastAsia="Gungsuh" w:hAnsi="Gungsuh" w:hint="eastAsia"/>
                <w:color w:val="000000"/>
                <w:sz w:val="20"/>
                <w:szCs w:val="20"/>
              </w:rPr>
              <w:t>istribution</w:t>
            </w:r>
          </w:p>
          <w:p w14:paraId="303E1475"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58A39B7A" w14:textId="2E0571F7"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12.Classifying purchase </w:t>
            </w:r>
            <w:r>
              <w:rPr>
                <w:rFonts w:ascii="Gungsuh" w:eastAsia="Gungsuh" w:hAnsi="Gungsuh"/>
                <w:color w:val="000000"/>
                <w:sz w:val="20"/>
                <w:szCs w:val="20"/>
              </w:rPr>
              <w:t>r</w:t>
            </w:r>
            <w:r>
              <w:rPr>
                <w:rFonts w:ascii="Gungsuh" w:eastAsia="Gungsuh" w:hAnsi="Gungsuh" w:hint="eastAsia"/>
                <w:color w:val="000000"/>
                <w:sz w:val="20"/>
                <w:szCs w:val="20"/>
              </w:rPr>
              <w:t>equests</w:t>
            </w:r>
          </w:p>
          <w:p w14:paraId="17908265"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1DE725D3" w14:textId="4F70ABB7"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13.Procurement </w:t>
            </w:r>
            <w:r>
              <w:rPr>
                <w:rFonts w:ascii="Gungsuh" w:eastAsia="Gungsuh" w:hAnsi="Gungsuh"/>
                <w:color w:val="000000"/>
                <w:sz w:val="20"/>
                <w:szCs w:val="20"/>
              </w:rPr>
              <w:t>d</w:t>
            </w:r>
            <w:r>
              <w:rPr>
                <w:rFonts w:ascii="Gungsuh" w:eastAsia="Gungsuh" w:hAnsi="Gungsuh" w:hint="eastAsia"/>
                <w:color w:val="000000"/>
                <w:sz w:val="20"/>
                <w:szCs w:val="20"/>
              </w:rPr>
              <w:t xml:space="preserve">ata </w:t>
            </w:r>
            <w:r>
              <w:rPr>
                <w:rFonts w:ascii="Gungsuh" w:eastAsia="Gungsuh" w:hAnsi="Gungsuh"/>
                <w:color w:val="000000"/>
                <w:sz w:val="20"/>
                <w:szCs w:val="20"/>
              </w:rPr>
              <w:t>e</w:t>
            </w:r>
            <w:r>
              <w:rPr>
                <w:rFonts w:ascii="Gungsuh" w:eastAsia="Gungsuh" w:hAnsi="Gungsuh" w:hint="eastAsia"/>
                <w:color w:val="000000"/>
                <w:sz w:val="20"/>
                <w:szCs w:val="20"/>
              </w:rPr>
              <w:t>ntry</w:t>
            </w:r>
          </w:p>
          <w:p w14:paraId="47A2CDEB"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4BC28809" w14:textId="34A10BB5"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14.Processing </w:t>
            </w:r>
            <w:r>
              <w:rPr>
                <w:rFonts w:ascii="Gungsuh" w:eastAsia="Gungsuh" w:hAnsi="Gungsuh"/>
                <w:color w:val="000000"/>
                <w:sz w:val="20"/>
                <w:szCs w:val="20"/>
              </w:rPr>
              <w:t>a</w:t>
            </w:r>
            <w:r>
              <w:rPr>
                <w:rFonts w:ascii="Gungsuh" w:eastAsia="Gungsuh" w:hAnsi="Gungsuh" w:hint="eastAsia"/>
                <w:color w:val="000000"/>
                <w:sz w:val="20"/>
                <w:szCs w:val="20"/>
              </w:rPr>
              <w:t xml:space="preserve">pplications for Ministry of Educations </w:t>
            </w:r>
            <w:r>
              <w:rPr>
                <w:rFonts w:ascii="Gungsuh" w:eastAsia="Gungsuh" w:hAnsi="Gungsuh"/>
                <w:color w:val="000000"/>
                <w:sz w:val="20"/>
                <w:szCs w:val="20"/>
              </w:rPr>
              <w:t>l</w:t>
            </w:r>
            <w:r>
              <w:rPr>
                <w:rFonts w:ascii="Gungsuh" w:eastAsia="Gungsuh" w:hAnsi="Gungsuh" w:hint="eastAsia"/>
                <w:color w:val="000000"/>
                <w:sz w:val="20"/>
                <w:szCs w:val="20"/>
              </w:rPr>
              <w:t xml:space="preserve">oan </w:t>
            </w:r>
            <w:r>
              <w:rPr>
                <w:rFonts w:ascii="Gungsuh" w:eastAsia="Gungsuh" w:hAnsi="Gungsuh"/>
                <w:color w:val="000000"/>
                <w:sz w:val="20"/>
                <w:szCs w:val="20"/>
              </w:rPr>
              <w:t>s</w:t>
            </w:r>
            <w:r>
              <w:rPr>
                <w:rFonts w:ascii="Gungsuh" w:eastAsia="Gungsuh" w:hAnsi="Gungsuh" w:hint="eastAsia"/>
                <w:color w:val="000000"/>
                <w:sz w:val="20"/>
                <w:szCs w:val="20"/>
              </w:rPr>
              <w:t>ubsidies</w:t>
            </w:r>
          </w:p>
          <w:p w14:paraId="00E9AF0B"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1FECF072" w14:textId="1DFA1B12"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15.Hand</w:t>
            </w:r>
            <w:r>
              <w:rPr>
                <w:rFonts w:ascii="Gungsuh" w:eastAsia="Gungsuh" w:hAnsi="Gungsuh"/>
                <w:color w:val="000000"/>
                <w:sz w:val="20"/>
                <w:szCs w:val="20"/>
              </w:rPr>
              <w:t>ling</w:t>
            </w:r>
            <w:r>
              <w:rPr>
                <w:rFonts w:ascii="Gungsuh" w:eastAsia="Gungsuh" w:hAnsi="Gungsuh" w:hint="eastAsia"/>
                <w:color w:val="000000"/>
                <w:sz w:val="20"/>
                <w:szCs w:val="20"/>
              </w:rPr>
              <w:t xml:space="preserve"> </w:t>
            </w:r>
            <w:r>
              <w:rPr>
                <w:rFonts w:ascii="Gungsuh" w:eastAsia="Gungsuh" w:hAnsi="Gungsuh"/>
                <w:color w:val="000000"/>
                <w:sz w:val="20"/>
                <w:szCs w:val="20"/>
              </w:rPr>
              <w:t>s</w:t>
            </w:r>
            <w:r>
              <w:rPr>
                <w:rFonts w:ascii="Gungsuh" w:eastAsia="Gungsuh" w:hAnsi="Gungsuh" w:hint="eastAsia"/>
                <w:color w:val="000000"/>
                <w:sz w:val="20"/>
                <w:szCs w:val="20"/>
              </w:rPr>
              <w:t xml:space="preserve">ubsidies for </w:t>
            </w:r>
            <w:r>
              <w:rPr>
                <w:rFonts w:ascii="Gungsuh" w:eastAsia="Gungsuh" w:hAnsi="Gungsuh"/>
                <w:color w:val="000000"/>
                <w:sz w:val="20"/>
                <w:szCs w:val="20"/>
              </w:rPr>
              <w:t>o</w:t>
            </w:r>
            <w:r>
              <w:rPr>
                <w:rFonts w:ascii="Gungsuh" w:eastAsia="Gungsuh" w:hAnsi="Gungsuh" w:hint="eastAsia"/>
                <w:color w:val="000000"/>
                <w:sz w:val="20"/>
                <w:szCs w:val="20"/>
              </w:rPr>
              <w:t xml:space="preserve">verall </w:t>
            </w:r>
            <w:r>
              <w:rPr>
                <w:rFonts w:ascii="Gungsuh" w:eastAsia="Gungsuh" w:hAnsi="Gungsuh"/>
                <w:color w:val="000000"/>
                <w:sz w:val="20"/>
                <w:szCs w:val="20"/>
              </w:rPr>
              <w:t>d</w:t>
            </w:r>
            <w:r>
              <w:rPr>
                <w:rFonts w:ascii="Gungsuh" w:eastAsia="Gungsuh" w:hAnsi="Gungsuh" w:hint="eastAsia"/>
                <w:color w:val="000000"/>
                <w:sz w:val="20"/>
                <w:szCs w:val="20"/>
              </w:rPr>
              <w:t>evelopment</w:t>
            </w:r>
          </w:p>
          <w:p w14:paraId="5FD108C6"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714A8495" w14:textId="6736AD96"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16.</w:t>
            </w:r>
            <w:r>
              <w:rPr>
                <w:rFonts w:ascii="Gungsuh" w:eastAsia="Gungsuh" w:hAnsi="Gungsuh"/>
                <w:color w:val="000000"/>
                <w:sz w:val="20"/>
                <w:szCs w:val="20"/>
              </w:rPr>
              <w:t>S</w:t>
            </w:r>
            <w:r>
              <w:rPr>
                <w:rFonts w:ascii="Gungsuh" w:eastAsia="Gungsuh" w:hAnsi="Gungsuh" w:hint="eastAsia"/>
                <w:color w:val="000000"/>
                <w:sz w:val="20"/>
                <w:szCs w:val="20"/>
              </w:rPr>
              <w:t>ubmit</w:t>
            </w:r>
            <w:r>
              <w:rPr>
                <w:rFonts w:ascii="Gungsuh" w:eastAsia="Gungsuh" w:hAnsi="Gungsuh"/>
                <w:color w:val="000000"/>
                <w:sz w:val="20"/>
                <w:szCs w:val="20"/>
              </w:rPr>
              <w:t>ting</w:t>
            </w:r>
            <w:r>
              <w:rPr>
                <w:rFonts w:ascii="Gungsuh" w:eastAsia="Gungsuh" w:hAnsi="Gungsuh" w:hint="eastAsia"/>
                <w:color w:val="000000"/>
                <w:sz w:val="20"/>
                <w:szCs w:val="20"/>
              </w:rPr>
              <w:t xml:space="preserve"> </w:t>
            </w:r>
            <w:r>
              <w:rPr>
                <w:rFonts w:ascii="Gungsuh" w:eastAsia="Gungsuh" w:hAnsi="Gungsuh"/>
                <w:color w:val="000000"/>
                <w:sz w:val="20"/>
                <w:szCs w:val="20"/>
              </w:rPr>
              <w:t>m</w:t>
            </w:r>
            <w:r>
              <w:rPr>
                <w:rFonts w:ascii="Gungsuh" w:eastAsia="Gungsuh" w:hAnsi="Gungsuh" w:hint="eastAsia"/>
                <w:color w:val="000000"/>
                <w:sz w:val="20"/>
                <w:szCs w:val="20"/>
              </w:rPr>
              <w:t xml:space="preserve">onthly </w:t>
            </w:r>
            <w:r>
              <w:rPr>
                <w:rFonts w:ascii="Gungsuh" w:eastAsia="Gungsuh" w:hAnsi="Gungsuh"/>
                <w:color w:val="000000"/>
                <w:sz w:val="20"/>
                <w:szCs w:val="20"/>
              </w:rPr>
              <w:t>u</w:t>
            </w:r>
            <w:r>
              <w:rPr>
                <w:rFonts w:ascii="Gungsuh" w:eastAsia="Gungsuh" w:hAnsi="Gungsuh" w:hint="eastAsia"/>
                <w:color w:val="000000"/>
                <w:sz w:val="20"/>
                <w:szCs w:val="20"/>
              </w:rPr>
              <w:t xml:space="preserve">pdate to </w:t>
            </w:r>
            <w:r>
              <w:rPr>
                <w:rFonts w:ascii="Gungsuh" w:eastAsia="Gungsuh" w:hAnsi="Gungsuh"/>
                <w:color w:val="000000"/>
                <w:sz w:val="20"/>
                <w:szCs w:val="20"/>
              </w:rPr>
              <w:t>m</w:t>
            </w:r>
            <w:r>
              <w:rPr>
                <w:rFonts w:ascii="Gungsuh" w:eastAsia="Gungsuh" w:hAnsi="Gungsuh" w:hint="eastAsia"/>
                <w:color w:val="000000"/>
                <w:sz w:val="20"/>
                <w:szCs w:val="20"/>
              </w:rPr>
              <w:t xml:space="preserve">ain </w:t>
            </w:r>
            <w:r>
              <w:rPr>
                <w:rFonts w:ascii="Gungsuh" w:eastAsia="Gungsuh" w:hAnsi="Gungsuh"/>
                <w:color w:val="000000"/>
                <w:sz w:val="20"/>
                <w:szCs w:val="20"/>
              </w:rPr>
              <w:t>d</w:t>
            </w:r>
            <w:r>
              <w:rPr>
                <w:rFonts w:ascii="Gungsuh" w:eastAsia="Gungsuh" w:hAnsi="Gungsuh" w:hint="eastAsia"/>
                <w:color w:val="000000"/>
                <w:sz w:val="20"/>
                <w:szCs w:val="20"/>
              </w:rPr>
              <w:t>atabase</w:t>
            </w:r>
          </w:p>
          <w:p w14:paraId="52CD38D2"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2609B153" w14:textId="63F4384F"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17.Managing </w:t>
            </w:r>
            <w:r>
              <w:rPr>
                <w:rFonts w:ascii="Gungsuh" w:eastAsia="Gungsuh" w:hAnsi="Gungsuh"/>
                <w:color w:val="000000"/>
                <w:sz w:val="20"/>
                <w:szCs w:val="20"/>
              </w:rPr>
              <w:t>g</w:t>
            </w:r>
            <w:r>
              <w:rPr>
                <w:rFonts w:ascii="Gungsuh" w:eastAsia="Gungsuh" w:hAnsi="Gungsuh" w:hint="eastAsia"/>
                <w:color w:val="000000"/>
                <w:sz w:val="20"/>
                <w:szCs w:val="20"/>
              </w:rPr>
              <w:t xml:space="preserve">rant &amp; </w:t>
            </w:r>
            <w:r>
              <w:rPr>
                <w:rFonts w:ascii="Gungsuh" w:eastAsia="Gungsuh" w:hAnsi="Gungsuh"/>
                <w:color w:val="000000"/>
                <w:sz w:val="20"/>
                <w:szCs w:val="20"/>
              </w:rPr>
              <w:t>s</w:t>
            </w:r>
            <w:r>
              <w:rPr>
                <w:rFonts w:ascii="Gungsuh" w:eastAsia="Gungsuh" w:hAnsi="Gungsuh" w:hint="eastAsia"/>
                <w:color w:val="000000"/>
                <w:sz w:val="20"/>
                <w:szCs w:val="20"/>
              </w:rPr>
              <w:t xml:space="preserve">ubsidy </w:t>
            </w:r>
            <w:r>
              <w:rPr>
                <w:rFonts w:ascii="Gungsuh" w:eastAsia="Gungsuh" w:hAnsi="Gungsuh"/>
                <w:color w:val="000000"/>
                <w:sz w:val="20"/>
                <w:szCs w:val="20"/>
              </w:rPr>
              <w:t>a</w:t>
            </w:r>
            <w:r>
              <w:rPr>
                <w:rFonts w:ascii="Gungsuh" w:eastAsia="Gungsuh" w:hAnsi="Gungsuh" w:hint="eastAsia"/>
                <w:color w:val="000000"/>
                <w:sz w:val="20"/>
                <w:szCs w:val="20"/>
              </w:rPr>
              <w:t xml:space="preserve">ccounts and </w:t>
            </w:r>
            <w:r>
              <w:rPr>
                <w:rFonts w:ascii="Gungsuh" w:eastAsia="Gungsuh" w:hAnsi="Gungsuh"/>
                <w:color w:val="000000"/>
                <w:sz w:val="20"/>
                <w:szCs w:val="20"/>
              </w:rPr>
              <w:t>s</w:t>
            </w:r>
            <w:r>
              <w:rPr>
                <w:rFonts w:ascii="Gungsuh" w:eastAsia="Gungsuh" w:hAnsi="Gungsuh" w:hint="eastAsia"/>
                <w:color w:val="000000"/>
                <w:sz w:val="20"/>
                <w:szCs w:val="20"/>
              </w:rPr>
              <w:t xml:space="preserve">upervision </w:t>
            </w:r>
            <w:r>
              <w:rPr>
                <w:rFonts w:ascii="Gungsuh" w:eastAsia="Gungsuh" w:hAnsi="Gungsuh"/>
                <w:color w:val="000000"/>
                <w:sz w:val="20"/>
                <w:szCs w:val="20"/>
              </w:rPr>
              <w:t>i</w:t>
            </w:r>
            <w:r>
              <w:rPr>
                <w:rFonts w:ascii="Gungsuh" w:eastAsia="Gungsuh" w:hAnsi="Gungsuh" w:hint="eastAsia"/>
                <w:color w:val="000000"/>
                <w:sz w:val="20"/>
                <w:szCs w:val="20"/>
              </w:rPr>
              <w:t>nformation</w:t>
            </w:r>
          </w:p>
          <w:p w14:paraId="5CE4793E"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440C334A" w14:textId="40FF2319" w:rsidR="00766602" w:rsidRDefault="00766602" w:rsidP="00766602">
            <w:pPr>
              <w:pStyle w:val="NormalWeb"/>
              <w:spacing w:before="0" w:beforeAutospacing="0" w:after="0" w:afterAutospacing="0"/>
              <w:rPr>
                <w:rFonts w:ascii="Helvetica" w:hAnsi="Helvetica"/>
                <w:color w:val="555555"/>
                <w:sz w:val="18"/>
                <w:szCs w:val="18"/>
              </w:rPr>
            </w:pPr>
            <w:r>
              <w:rPr>
                <w:rFonts w:ascii="Gungsuh" w:eastAsia="Gungsuh" w:hAnsi="Gungsuh" w:hint="eastAsia"/>
                <w:color w:val="000000"/>
                <w:sz w:val="20"/>
                <w:szCs w:val="20"/>
              </w:rPr>
              <w:t xml:space="preserve">　18.Distribut</w:t>
            </w:r>
            <w:r>
              <w:rPr>
                <w:rFonts w:ascii="Gungsuh" w:eastAsia="Gungsuh" w:hAnsi="Gungsuh"/>
                <w:color w:val="000000"/>
                <w:sz w:val="20"/>
                <w:szCs w:val="20"/>
              </w:rPr>
              <w:t>ing</w:t>
            </w:r>
            <w:r>
              <w:rPr>
                <w:rFonts w:ascii="Gungsuh" w:eastAsia="Gungsuh" w:hAnsi="Gungsuh" w:hint="eastAsia"/>
                <w:color w:val="000000"/>
                <w:sz w:val="20"/>
                <w:szCs w:val="20"/>
              </w:rPr>
              <w:t xml:space="preserve"> </w:t>
            </w:r>
            <w:r>
              <w:rPr>
                <w:rFonts w:ascii="Gungsuh" w:eastAsia="Gungsuh" w:hAnsi="Gungsuh"/>
                <w:color w:val="000000"/>
                <w:sz w:val="20"/>
                <w:szCs w:val="20"/>
              </w:rPr>
              <w:t>f</w:t>
            </w:r>
            <w:r>
              <w:rPr>
                <w:rFonts w:ascii="Gungsuh" w:eastAsia="Gungsuh" w:hAnsi="Gungsuh" w:hint="eastAsia"/>
                <w:color w:val="000000"/>
                <w:sz w:val="20"/>
                <w:szCs w:val="20"/>
              </w:rPr>
              <w:t xml:space="preserve">unds of </w:t>
            </w:r>
            <w:r>
              <w:rPr>
                <w:rFonts w:ascii="Gungsuh" w:eastAsia="Gungsuh" w:hAnsi="Gungsuh"/>
                <w:color w:val="000000"/>
                <w:sz w:val="20"/>
                <w:szCs w:val="20"/>
              </w:rPr>
              <w:t>f</w:t>
            </w:r>
            <w:r>
              <w:rPr>
                <w:rFonts w:ascii="Gungsuh" w:eastAsia="Gungsuh" w:hAnsi="Gungsuh" w:hint="eastAsia"/>
                <w:color w:val="000000"/>
                <w:sz w:val="20"/>
                <w:szCs w:val="20"/>
              </w:rPr>
              <w:t xml:space="preserve">aculty and </w:t>
            </w:r>
            <w:r>
              <w:rPr>
                <w:rFonts w:ascii="Gungsuh" w:eastAsia="Gungsuh" w:hAnsi="Gungsuh"/>
                <w:color w:val="000000"/>
                <w:sz w:val="20"/>
                <w:szCs w:val="20"/>
              </w:rPr>
              <w:t>s</w:t>
            </w:r>
            <w:r>
              <w:rPr>
                <w:rFonts w:ascii="Gungsuh" w:eastAsia="Gungsuh" w:hAnsi="Gungsuh" w:hint="eastAsia"/>
                <w:color w:val="000000"/>
                <w:sz w:val="20"/>
                <w:szCs w:val="20"/>
              </w:rPr>
              <w:t>taffs</w:t>
            </w:r>
          </w:p>
          <w:p w14:paraId="231869B6" w14:textId="77777777" w:rsidR="00766602" w:rsidRDefault="00766602" w:rsidP="00766602">
            <w:pPr>
              <w:pStyle w:val="style2"/>
              <w:spacing w:before="0" w:beforeAutospacing="0" w:after="0" w:afterAutospacing="0" w:line="249" w:lineRule="atLeast"/>
              <w:rPr>
                <w:rFonts w:ascii="Arial" w:hAnsi="Arial" w:cs="Arial"/>
                <w:color w:val="404040"/>
                <w:sz w:val="20"/>
                <w:szCs w:val="20"/>
              </w:rPr>
            </w:pPr>
          </w:p>
          <w:p w14:paraId="7A9C3E0F" w14:textId="0F567358" w:rsidR="00766602" w:rsidRDefault="00766602" w:rsidP="00766602">
            <w:pPr>
              <w:pStyle w:val="NormalWeb"/>
              <w:spacing w:before="0" w:beforeAutospacing="0" w:after="240" w:afterAutospacing="0"/>
              <w:rPr>
                <w:rFonts w:ascii="Helvetica" w:hAnsi="Helvetica"/>
                <w:color w:val="555555"/>
                <w:sz w:val="18"/>
                <w:szCs w:val="18"/>
              </w:rPr>
            </w:pPr>
            <w:r>
              <w:rPr>
                <w:rFonts w:ascii="Gungsuh" w:eastAsia="Gungsuh" w:hAnsi="Gungsuh" w:hint="eastAsia"/>
                <w:color w:val="000000"/>
                <w:sz w:val="20"/>
                <w:szCs w:val="20"/>
              </w:rPr>
              <w:t xml:space="preserve">　19.Distribut</w:t>
            </w:r>
            <w:r>
              <w:rPr>
                <w:rFonts w:ascii="Gungsuh" w:eastAsia="Gungsuh" w:hAnsi="Gungsuh"/>
                <w:color w:val="000000"/>
                <w:sz w:val="20"/>
                <w:szCs w:val="20"/>
              </w:rPr>
              <w:t>ing</w:t>
            </w:r>
            <w:r>
              <w:rPr>
                <w:rFonts w:ascii="Gungsuh" w:eastAsia="Gungsuh" w:hAnsi="Gungsuh" w:hint="eastAsia"/>
                <w:color w:val="000000"/>
                <w:sz w:val="20"/>
                <w:szCs w:val="20"/>
              </w:rPr>
              <w:t xml:space="preserve"> </w:t>
            </w:r>
            <w:r>
              <w:rPr>
                <w:rFonts w:ascii="Gungsuh" w:eastAsia="Gungsuh" w:hAnsi="Gungsuh"/>
                <w:color w:val="000000"/>
                <w:sz w:val="20"/>
                <w:szCs w:val="20"/>
              </w:rPr>
              <w:t>f</w:t>
            </w:r>
            <w:r>
              <w:rPr>
                <w:rFonts w:ascii="Gungsuh" w:eastAsia="Gungsuh" w:hAnsi="Gungsuh" w:hint="eastAsia"/>
                <w:color w:val="000000"/>
                <w:sz w:val="20"/>
                <w:szCs w:val="20"/>
              </w:rPr>
              <w:t xml:space="preserve">unds to </w:t>
            </w:r>
            <w:r>
              <w:rPr>
                <w:rFonts w:ascii="Gungsuh" w:eastAsia="Gungsuh" w:hAnsi="Gungsuh"/>
                <w:color w:val="000000"/>
                <w:sz w:val="20"/>
                <w:szCs w:val="20"/>
              </w:rPr>
              <w:t>s</w:t>
            </w:r>
            <w:r>
              <w:rPr>
                <w:rFonts w:ascii="Gungsuh" w:eastAsia="Gungsuh" w:hAnsi="Gungsuh" w:hint="eastAsia"/>
                <w:color w:val="000000"/>
                <w:sz w:val="20"/>
                <w:szCs w:val="20"/>
              </w:rPr>
              <w:t>tudents</w:t>
            </w:r>
          </w:p>
          <w:p w14:paraId="5705C893" w14:textId="1F721A95" w:rsidR="00766602" w:rsidRDefault="00766602" w:rsidP="00766602">
            <w:pPr>
              <w:pStyle w:val="style2"/>
              <w:spacing w:before="0" w:beforeAutospacing="0" w:after="0" w:afterAutospacing="0" w:line="249" w:lineRule="atLeast"/>
              <w:rPr>
                <w:rFonts w:ascii="Arial" w:hAnsi="Arial" w:cs="Arial"/>
                <w:color w:val="404040"/>
                <w:sz w:val="20"/>
                <w:szCs w:val="20"/>
              </w:rPr>
            </w:pPr>
            <w:r>
              <w:rPr>
                <w:rFonts w:ascii="Gungsuh" w:eastAsia="Gungsuh" w:hAnsi="Gungsuh" w:cs="Arial" w:hint="eastAsia"/>
                <w:color w:val="000000"/>
                <w:sz w:val="20"/>
                <w:szCs w:val="20"/>
              </w:rPr>
              <w:t xml:space="preserve">　20.Handl</w:t>
            </w:r>
            <w:r>
              <w:rPr>
                <w:rFonts w:ascii="Gungsuh" w:eastAsia="Gungsuh" w:hAnsi="Gungsuh" w:cs="Arial"/>
                <w:color w:val="000000"/>
                <w:sz w:val="20"/>
                <w:szCs w:val="20"/>
              </w:rPr>
              <w:t>ing</w:t>
            </w:r>
            <w:r>
              <w:rPr>
                <w:rFonts w:ascii="Gungsuh" w:eastAsia="Gungsuh" w:hAnsi="Gungsuh" w:cs="Arial" w:hint="eastAsia"/>
                <w:color w:val="000000"/>
                <w:sz w:val="20"/>
                <w:szCs w:val="20"/>
              </w:rPr>
              <w:t xml:space="preserve"> Taiwan</w:t>
            </w:r>
            <w:r>
              <w:rPr>
                <w:rFonts w:ascii="Gungsuh" w:eastAsia="Gungsuh" w:hAnsi="Gungsuh" w:cs="Arial"/>
                <w:color w:val="000000"/>
                <w:sz w:val="20"/>
                <w:szCs w:val="20"/>
              </w:rPr>
              <w:t>ese</w:t>
            </w:r>
            <w:r>
              <w:rPr>
                <w:rFonts w:ascii="Gungsuh" w:eastAsia="Gungsuh" w:hAnsi="Gungsuh" w:cs="Arial" w:hint="eastAsia"/>
                <w:color w:val="000000"/>
                <w:sz w:val="20"/>
                <w:szCs w:val="20"/>
              </w:rPr>
              <w:t xml:space="preserve"> </w:t>
            </w:r>
            <w:r>
              <w:rPr>
                <w:rFonts w:ascii="Gungsuh" w:eastAsia="Gungsuh" w:hAnsi="Gungsuh" w:cs="Arial"/>
                <w:color w:val="000000"/>
                <w:sz w:val="20"/>
                <w:szCs w:val="20"/>
              </w:rPr>
              <w:t>p</w:t>
            </w:r>
            <w:r>
              <w:rPr>
                <w:rFonts w:ascii="Gungsuh" w:eastAsia="Gungsuh" w:hAnsi="Gungsuh" w:cs="Arial" w:hint="eastAsia"/>
                <w:color w:val="000000"/>
                <w:sz w:val="20"/>
                <w:szCs w:val="20"/>
              </w:rPr>
              <w:t xml:space="preserve">rojects </w:t>
            </w:r>
            <w:r>
              <w:rPr>
                <w:rFonts w:ascii="Gungsuh" w:eastAsia="Gungsuh" w:hAnsi="Gungsuh" w:cs="Arial"/>
                <w:color w:val="000000"/>
                <w:sz w:val="20"/>
                <w:szCs w:val="20"/>
              </w:rPr>
              <w:t>g</w:t>
            </w:r>
            <w:r>
              <w:rPr>
                <w:rFonts w:ascii="Gungsuh" w:eastAsia="Gungsuh" w:hAnsi="Gungsuh" w:cs="Arial" w:hint="eastAsia"/>
                <w:color w:val="000000"/>
                <w:sz w:val="20"/>
                <w:szCs w:val="20"/>
              </w:rPr>
              <w:t xml:space="preserve">ranted by the </w:t>
            </w:r>
            <w:r>
              <w:rPr>
                <w:rFonts w:ascii="Gungsuh" w:eastAsia="Gungsuh" w:hAnsi="Gungsuh" w:cs="Arial"/>
                <w:color w:val="000000"/>
                <w:sz w:val="20"/>
                <w:szCs w:val="20"/>
              </w:rPr>
              <w:t>s</w:t>
            </w:r>
            <w:r>
              <w:rPr>
                <w:rFonts w:ascii="Gungsuh" w:eastAsia="Gungsuh" w:hAnsi="Gungsuh" w:cs="Arial" w:hint="eastAsia"/>
                <w:color w:val="000000"/>
                <w:sz w:val="20"/>
                <w:szCs w:val="20"/>
              </w:rPr>
              <w:t>cience council</w:t>
            </w:r>
          </w:p>
          <w:p w14:paraId="58E419BE" w14:textId="77777777" w:rsidR="004B6C29" w:rsidRDefault="004B6C29" w:rsidP="004B6C29">
            <w:pPr>
              <w:rPr>
                <w:rFonts w:ascii="Microsoft JhengHei" w:eastAsia="Microsoft JhengHei" w:hAnsi="Microsoft JhengHei" w:cs="PMingLiU"/>
                <w:color w:val="000000"/>
                <w:sz w:val="22"/>
              </w:rPr>
            </w:pPr>
          </w:p>
          <w:p w14:paraId="7816AAD8" w14:textId="77777777" w:rsidR="00766602" w:rsidRDefault="00766602" w:rsidP="004B6C29">
            <w:pPr>
              <w:rPr>
                <w:rFonts w:ascii="Microsoft JhengHei" w:eastAsia="Microsoft JhengHei" w:hAnsi="Microsoft JhengHei" w:cs="PMingLiU"/>
                <w:color w:val="000000"/>
                <w:sz w:val="22"/>
              </w:rPr>
            </w:pPr>
          </w:p>
          <w:p w14:paraId="4B697DDA" w14:textId="18DD4D62" w:rsidR="00766602" w:rsidRDefault="00766602" w:rsidP="00766602">
            <w:r>
              <w:rPr>
                <w:rStyle w:val="Strong"/>
                <w:rFonts w:ascii="PMingLiU" w:eastAsia="PMingLiU" w:hAnsi="PMingLiU" w:cs="PMingLiU" w:hint="eastAsia"/>
                <w:color w:val="008000"/>
                <w:sz w:val="18"/>
                <w:szCs w:val="18"/>
              </w:rPr>
              <w:t>１、</w:t>
            </w:r>
            <w:r>
              <w:rPr>
                <w:rStyle w:val="Strong"/>
                <w:rFonts w:ascii="Helvetica" w:hAnsi="Helvetica"/>
                <w:color w:val="008000"/>
                <w:sz w:val="18"/>
                <w:szCs w:val="18"/>
              </w:rPr>
              <w:t>The Alien Individual Income Tax and the Period of Residence.</w:t>
            </w:r>
            <w:r>
              <w:rPr>
                <w:rFonts w:ascii="Helvetica" w:hAnsi="Helvetica"/>
                <w:color w:val="000000"/>
                <w:sz w:val="18"/>
                <w:szCs w:val="18"/>
              </w:rPr>
              <w:br/>
              <w:t>For any alien having income from sources in the Republic of China, individual income tax shall be levied on the income derived from such sources in accordance with the Income Tax Act of the ROC. The alien taxpayers are divided into "Non-Residents of the ROC" and "Residents of the ROC" based on their length of stay. The following are the different ways for aliens to file income tax returns.</w:t>
            </w:r>
          </w:p>
          <w:p w14:paraId="5B2CA289" w14:textId="41BC83BC" w:rsidR="00766602" w:rsidRPr="00103344" w:rsidRDefault="00766602" w:rsidP="004B6C29">
            <w:pPr>
              <w:rPr>
                <w:rFonts w:ascii="Microsoft JhengHei" w:eastAsia="Microsoft JhengHei" w:hAnsi="Microsoft JhengHei" w:cs="PMingLiU"/>
                <w:color w:val="000000"/>
                <w:sz w:val="22"/>
              </w:rPr>
            </w:pPr>
          </w:p>
        </w:tc>
      </w:tr>
      <w:tr w:rsidR="004B6C29" w:rsidRPr="00103344" w14:paraId="3998D2B4"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5665F245"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200C1690"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53</w:t>
            </w:r>
          </w:p>
        </w:tc>
        <w:tc>
          <w:tcPr>
            <w:tcW w:w="3996" w:type="dxa"/>
            <w:tcBorders>
              <w:top w:val="nil"/>
              <w:left w:val="nil"/>
              <w:bottom w:val="single" w:sz="4" w:space="0" w:color="auto"/>
              <w:right w:val="single" w:sz="4" w:space="0" w:color="auto"/>
            </w:tcBorders>
            <w:shd w:val="clear" w:color="auto" w:fill="auto"/>
            <w:vAlign w:val="center"/>
          </w:tcPr>
          <w:p w14:paraId="0ACA4F75"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環境安全衛生室</w:t>
            </w:r>
          </w:p>
        </w:tc>
        <w:tc>
          <w:tcPr>
            <w:tcW w:w="3108" w:type="dxa"/>
            <w:tcBorders>
              <w:top w:val="nil"/>
              <w:left w:val="nil"/>
              <w:bottom w:val="single" w:sz="4" w:space="0" w:color="auto"/>
              <w:right w:val="single" w:sz="4" w:space="0" w:color="auto"/>
            </w:tcBorders>
            <w:shd w:val="clear" w:color="auto" w:fill="auto"/>
            <w:noWrap/>
            <w:vAlign w:val="center"/>
          </w:tcPr>
          <w:p w14:paraId="0E56F760"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https://epc.stust.edu.tw/en</w:t>
            </w:r>
          </w:p>
        </w:tc>
        <w:tc>
          <w:tcPr>
            <w:tcW w:w="8136" w:type="dxa"/>
            <w:tcBorders>
              <w:top w:val="nil"/>
              <w:left w:val="nil"/>
              <w:bottom w:val="single" w:sz="4" w:space="0" w:color="auto"/>
              <w:right w:val="single" w:sz="4" w:space="0" w:color="auto"/>
            </w:tcBorders>
            <w:shd w:val="clear" w:color="auto" w:fill="auto"/>
            <w:noWrap/>
          </w:tcPr>
          <w:p w14:paraId="3C142E6E" w14:textId="77777777" w:rsidR="00EC1251" w:rsidRDefault="00EC1251" w:rsidP="00EC1251">
            <w:pPr>
              <w:spacing w:before="100" w:beforeAutospacing="1" w:after="100" w:afterAutospacing="1" w:line="450" w:lineRule="atLeast"/>
              <w:rPr>
                <w:rFonts w:ascii="Helvetica" w:hAnsi="Helvetica"/>
                <w:color w:val="555555"/>
                <w:sz w:val="18"/>
                <w:szCs w:val="18"/>
              </w:rPr>
            </w:pPr>
            <w:r>
              <w:rPr>
                <w:rFonts w:ascii="Arial" w:hAnsi="Arial" w:cs="Arial"/>
                <w:color w:val="759DA1"/>
                <w:sz w:val="30"/>
                <w:szCs w:val="30"/>
              </w:rPr>
              <w:t>HISTORY</w:t>
            </w:r>
          </w:p>
          <w:p w14:paraId="6D461829" w14:textId="77FD835C" w:rsidR="00EC1251" w:rsidRDefault="00EC1251" w:rsidP="00EC1251">
            <w:pPr>
              <w:rPr>
                <w:rFonts w:ascii="Arial" w:hAnsi="Arial" w:cs="Arial"/>
                <w:color w:val="666666"/>
                <w:sz w:val="18"/>
                <w:szCs w:val="18"/>
              </w:rPr>
            </w:pPr>
            <w:r>
              <w:rPr>
                <w:rFonts w:ascii="Arial" w:hAnsi="Arial" w:cs="Arial"/>
                <w:color w:val="666666"/>
                <w:sz w:val="18"/>
                <w:szCs w:val="18"/>
              </w:rPr>
              <w:t>    </w:t>
            </w:r>
            <w:r>
              <w:rPr>
                <w:rFonts w:ascii="Arial" w:hAnsi="Arial" w:cs="Arial"/>
                <w:color w:val="666666"/>
              </w:rPr>
              <w:t xml:space="preserve">The Environmental Protection Center was established in </w:t>
            </w:r>
            <w:proofErr w:type="gramStart"/>
            <w:r>
              <w:rPr>
                <w:rFonts w:ascii="Arial" w:hAnsi="Arial" w:cs="Arial"/>
                <w:color w:val="666666"/>
              </w:rPr>
              <w:t>August,</w:t>
            </w:r>
            <w:proofErr w:type="gramEnd"/>
            <w:r>
              <w:rPr>
                <w:rFonts w:ascii="Arial" w:hAnsi="Arial" w:cs="Arial"/>
                <w:color w:val="666666"/>
              </w:rPr>
              <w:t xml:space="preserve"> 2000, with the mission of promoting the quality of the environment on campus. The Center helped to implement the regulations at STUST, which caused a broadening of the scope of its oversight. In December 2001, under the authorization that was approved in an administrative meeting, the original Center was renamed the Environmental Safety and Health Office.</w:t>
            </w:r>
          </w:p>
          <w:p w14:paraId="3519D3CF" w14:textId="77777777" w:rsidR="00EC1251" w:rsidRDefault="00EC1251" w:rsidP="00EC1251">
            <w:pPr>
              <w:spacing w:before="100" w:beforeAutospacing="1" w:after="100" w:afterAutospacing="1" w:line="450" w:lineRule="atLeast"/>
              <w:rPr>
                <w:rFonts w:ascii="Arial" w:hAnsi="Arial" w:cs="Arial"/>
                <w:color w:val="666666"/>
                <w:sz w:val="18"/>
                <w:szCs w:val="18"/>
              </w:rPr>
            </w:pPr>
            <w:r>
              <w:rPr>
                <w:rFonts w:ascii="Arial" w:hAnsi="Arial" w:cs="Arial"/>
                <w:color w:val="759DA1"/>
                <w:sz w:val="30"/>
                <w:szCs w:val="30"/>
              </w:rPr>
              <w:t>WORK PERFORMED</w:t>
            </w:r>
          </w:p>
          <w:p w14:paraId="3ADF69DE" w14:textId="77777777" w:rsidR="00EC1251" w:rsidRDefault="00EC1251" w:rsidP="00EC1251">
            <w:pPr>
              <w:spacing w:before="100" w:beforeAutospacing="1" w:after="100" w:afterAutospacing="1" w:line="240" w:lineRule="atLeast"/>
              <w:rPr>
                <w:rFonts w:ascii="Arial" w:hAnsi="Arial" w:cs="Arial"/>
                <w:color w:val="666666"/>
                <w:sz w:val="18"/>
                <w:szCs w:val="18"/>
              </w:rPr>
            </w:pPr>
            <w:r>
              <w:rPr>
                <w:rFonts w:ascii="Arial" w:hAnsi="Arial" w:cs="Arial"/>
                <w:b/>
                <w:bCs/>
                <w:color w:val="003366"/>
                <w:spacing w:val="24"/>
              </w:rPr>
              <w:t>Plan and supervise recycling programs</w:t>
            </w:r>
          </w:p>
          <w:p w14:paraId="27ED2FEF" w14:textId="7C1455F2" w:rsidR="00EC1251" w:rsidRDefault="00EC1251" w:rsidP="00EC1251">
            <w:pPr>
              <w:spacing w:before="100" w:beforeAutospacing="1" w:after="100" w:afterAutospacing="1" w:line="330" w:lineRule="atLeast"/>
              <w:rPr>
                <w:rFonts w:ascii="Arial" w:hAnsi="Arial" w:cs="Arial"/>
                <w:color w:val="666666"/>
                <w:sz w:val="18"/>
                <w:szCs w:val="18"/>
              </w:rPr>
            </w:pPr>
            <w:r>
              <w:rPr>
                <w:rFonts w:ascii="Arial" w:hAnsi="Arial" w:cs="Arial"/>
                <w:color w:val="666666"/>
              </w:rPr>
              <w:t>1. Plan and supervise resource recycling</w:t>
            </w:r>
          </w:p>
          <w:p w14:paraId="5154A5D6" w14:textId="3332245E" w:rsidR="00EC1251" w:rsidRDefault="00EC1251" w:rsidP="00EC1251">
            <w:pPr>
              <w:spacing w:before="100" w:beforeAutospacing="1" w:after="100" w:afterAutospacing="1" w:line="450" w:lineRule="atLeast"/>
              <w:rPr>
                <w:rFonts w:ascii="Arial" w:hAnsi="Arial" w:cs="Arial"/>
                <w:color w:val="666666"/>
                <w:sz w:val="18"/>
                <w:szCs w:val="18"/>
              </w:rPr>
            </w:pPr>
            <w:r>
              <w:rPr>
                <w:rFonts w:ascii="Arial" w:hAnsi="Arial" w:cs="Arial"/>
                <w:color w:val="666666"/>
              </w:rPr>
              <w:t>2. Provide education on resource recycling</w:t>
            </w:r>
          </w:p>
          <w:p w14:paraId="376ADD8E" w14:textId="77777777" w:rsidR="00EC1251" w:rsidRDefault="00EC1251" w:rsidP="00EC1251">
            <w:pPr>
              <w:spacing w:before="100" w:beforeAutospacing="1" w:after="100" w:afterAutospacing="1" w:line="240" w:lineRule="atLeast"/>
              <w:rPr>
                <w:rFonts w:ascii="Arial" w:hAnsi="Arial" w:cs="Arial"/>
                <w:color w:val="666666"/>
                <w:sz w:val="18"/>
                <w:szCs w:val="18"/>
              </w:rPr>
            </w:pPr>
            <w:r>
              <w:rPr>
                <w:rFonts w:ascii="Arial" w:hAnsi="Arial" w:cs="Arial"/>
                <w:b/>
                <w:bCs/>
                <w:color w:val="003366"/>
                <w:spacing w:val="24"/>
              </w:rPr>
              <w:t>Hazardous waste collection, transportation, and disposal, including:</w:t>
            </w:r>
          </w:p>
          <w:p w14:paraId="19C2701F" w14:textId="25AA02F1"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Collect and handle hazardous waste materials in laboratories</w:t>
            </w:r>
          </w:p>
          <w:p w14:paraId="53541F71" w14:textId="77777777" w:rsidR="00EC1251" w:rsidRDefault="00EC1251" w:rsidP="00EC1251">
            <w:pPr>
              <w:spacing w:before="100" w:beforeAutospacing="1" w:after="100" w:afterAutospacing="1" w:line="240" w:lineRule="atLeast"/>
              <w:rPr>
                <w:rFonts w:ascii="Arial" w:hAnsi="Arial" w:cs="Arial"/>
                <w:color w:val="666666"/>
                <w:sz w:val="18"/>
                <w:szCs w:val="18"/>
              </w:rPr>
            </w:pPr>
            <w:r>
              <w:rPr>
                <w:rFonts w:ascii="Arial" w:hAnsi="Arial" w:cs="Arial"/>
                <w:b/>
                <w:bCs/>
                <w:color w:val="003366"/>
                <w:spacing w:val="24"/>
              </w:rPr>
              <w:t>Apply for licenses and make reports, including:</w:t>
            </w:r>
          </w:p>
          <w:p w14:paraId="5D470525" w14:textId="063F9465"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1. Report laboratory waste produce, storage, clearance and disposal</w:t>
            </w:r>
          </w:p>
          <w:p w14:paraId="089D4725" w14:textId="502CAD0C"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2. Report monthly on the condition of sealed-radioactive materials</w:t>
            </w:r>
          </w:p>
          <w:p w14:paraId="14BEFCBC" w14:textId="5CF794B4"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3. Report occupational accidents</w:t>
            </w:r>
          </w:p>
          <w:p w14:paraId="7DF264CD" w14:textId="21109416"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4. Approve work rules on the safety and health of each campus laboratory</w:t>
            </w:r>
          </w:p>
          <w:p w14:paraId="571208A1" w14:textId="140DC98A"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5. Apply, report on and manage toxic chemicals</w:t>
            </w:r>
          </w:p>
          <w:p w14:paraId="69E1E193" w14:textId="77777777" w:rsidR="00EC1251" w:rsidRDefault="00EC1251" w:rsidP="00EC1251">
            <w:pPr>
              <w:spacing w:before="100" w:beforeAutospacing="1" w:after="100" w:afterAutospacing="1" w:line="240" w:lineRule="atLeast"/>
              <w:rPr>
                <w:rFonts w:ascii="Arial" w:hAnsi="Arial" w:cs="Arial"/>
                <w:color w:val="666666"/>
                <w:sz w:val="18"/>
                <w:szCs w:val="18"/>
              </w:rPr>
            </w:pPr>
            <w:r>
              <w:rPr>
                <w:rFonts w:ascii="Arial" w:hAnsi="Arial" w:cs="Arial"/>
                <w:b/>
                <w:bCs/>
                <w:color w:val="003366"/>
                <w:spacing w:val="24"/>
              </w:rPr>
              <w:lastRenderedPageBreak/>
              <w:t>Training and promotion on environmental protection safety and hygiene, including:</w:t>
            </w:r>
          </w:p>
          <w:p w14:paraId="1997C37C" w14:textId="6FF979CA"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1. Provide radiation protection workshops for staff</w:t>
            </w:r>
          </w:p>
          <w:p w14:paraId="6E3321EB" w14:textId="50C21F3C"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2. Practice general educational training on safety and hygiene</w:t>
            </w:r>
          </w:p>
          <w:p w14:paraId="3AA92537" w14:textId="42352D85" w:rsidR="00EC1251" w:rsidRDefault="00EC1251" w:rsidP="00EC1251">
            <w:pPr>
              <w:spacing w:before="100" w:beforeAutospacing="1" w:after="100" w:afterAutospacing="1" w:line="300" w:lineRule="atLeast"/>
              <w:rPr>
                <w:rFonts w:ascii="Arial" w:hAnsi="Arial" w:cs="Arial"/>
                <w:color w:val="666666"/>
                <w:sz w:val="18"/>
                <w:szCs w:val="18"/>
              </w:rPr>
            </w:pPr>
            <w:r>
              <w:rPr>
                <w:rFonts w:ascii="Arial" w:hAnsi="Arial" w:cs="Arial"/>
                <w:color w:val="666666"/>
              </w:rPr>
              <w:t>3. Conduct general education training on safety and hygiene for pre-enrolled graduate students</w:t>
            </w:r>
          </w:p>
          <w:p w14:paraId="060577BD" w14:textId="0D20104D" w:rsidR="00EC1251" w:rsidRDefault="00EC1251" w:rsidP="00EC1251">
            <w:pPr>
              <w:rPr>
                <w:rFonts w:ascii="Arial" w:hAnsi="Arial" w:cs="Arial"/>
                <w:color w:val="666666"/>
                <w:sz w:val="20"/>
                <w:szCs w:val="20"/>
              </w:rPr>
            </w:pPr>
            <w:r>
              <w:rPr>
                <w:rFonts w:ascii="Arial" w:hAnsi="Arial" w:cs="Arial"/>
                <w:color w:val="666666"/>
              </w:rPr>
              <w:t>4. Provide emergency response and first-aid training class</w:t>
            </w:r>
          </w:p>
          <w:p w14:paraId="1ACF4F73" w14:textId="221E0A4E" w:rsidR="00EC1251" w:rsidRDefault="00EC1251" w:rsidP="00EC1251">
            <w:pPr>
              <w:spacing w:before="100" w:beforeAutospacing="1" w:after="100" w:afterAutospacing="1" w:line="300" w:lineRule="atLeast"/>
              <w:rPr>
                <w:rFonts w:ascii="Arial" w:hAnsi="Arial" w:cs="Arial"/>
                <w:color w:val="666666"/>
                <w:sz w:val="20"/>
                <w:szCs w:val="20"/>
              </w:rPr>
            </w:pPr>
            <w:r>
              <w:rPr>
                <w:rFonts w:ascii="Arial" w:hAnsi="Arial" w:cs="Arial"/>
                <w:color w:val="666666"/>
              </w:rPr>
              <w:t>5. Provide chemical-protection equipment workshops</w:t>
            </w:r>
          </w:p>
          <w:p w14:paraId="1E27B4B0" w14:textId="757E0BE1" w:rsidR="00EC1251" w:rsidRDefault="00EC1251" w:rsidP="00EC1251">
            <w:r>
              <w:rPr>
                <w:rFonts w:ascii="Arial" w:hAnsi="Arial" w:cs="Arial"/>
                <w:color w:val="666666"/>
              </w:rPr>
              <w:t>6. Provide hazard communication training on dangerous and harmful materials</w:t>
            </w:r>
          </w:p>
          <w:p w14:paraId="443A6A4E" w14:textId="2085D274" w:rsidR="00D31421" w:rsidRPr="00D31421" w:rsidRDefault="00D31421" w:rsidP="00D31421">
            <w:pPr>
              <w:pStyle w:val="Heading1"/>
              <w:shd w:val="clear" w:color="auto" w:fill="FFFFFF"/>
              <w:rPr>
                <w:rFonts w:ascii="Helvetica" w:hAnsi="Helvetica"/>
                <w:color w:val="1B1B1B"/>
                <w:sz w:val="33"/>
                <w:szCs w:val="33"/>
              </w:rPr>
            </w:pPr>
            <w:r>
              <w:rPr>
                <w:rFonts w:ascii="Helvetica" w:hAnsi="Helvetica"/>
                <w:color w:val="1B1B1B"/>
                <w:sz w:val="33"/>
                <w:szCs w:val="33"/>
              </w:rPr>
              <w:t>Members</w:t>
            </w:r>
          </w:p>
          <w:tbl>
            <w:tblPr>
              <w:tblW w:w="0" w:type="auto"/>
              <w:jc w:val="center"/>
              <w:tblBorders>
                <w:top w:val="outset" w:sz="6" w:space="0" w:color="000A00"/>
                <w:left w:val="outset" w:sz="6" w:space="0" w:color="000A00"/>
                <w:bottom w:val="outset" w:sz="6" w:space="0" w:color="000A00"/>
                <w:right w:val="outset" w:sz="6" w:space="0" w:color="000A00"/>
              </w:tblBorders>
              <w:tblCellMar>
                <w:left w:w="0" w:type="dxa"/>
                <w:right w:w="0" w:type="dxa"/>
              </w:tblCellMar>
              <w:tblLook w:val="04A0" w:firstRow="1" w:lastRow="0" w:firstColumn="1" w:lastColumn="0" w:noHBand="0" w:noVBand="1"/>
            </w:tblPr>
            <w:tblGrid>
              <w:gridCol w:w="3312"/>
              <w:gridCol w:w="2761"/>
              <w:gridCol w:w="2449"/>
            </w:tblGrid>
            <w:tr w:rsidR="00D31421" w14:paraId="18D6CA95" w14:textId="77777777" w:rsidTr="00D31421">
              <w:trPr>
                <w:jc w:val="center"/>
              </w:trPr>
              <w:tc>
                <w:tcPr>
                  <w:tcW w:w="33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0D0416" w14:textId="77777777" w:rsidR="00D31421" w:rsidRDefault="00D31421" w:rsidP="00D31421">
                  <w:pPr>
                    <w:spacing w:before="100" w:beforeAutospacing="1" w:after="100" w:afterAutospacing="1"/>
                    <w:jc w:val="center"/>
                  </w:pPr>
                  <w:r>
                    <w:rPr>
                      <w:sz w:val="28"/>
                      <w:szCs w:val="28"/>
                    </w:rPr>
                    <w:t>Title</w:t>
                  </w:r>
                </w:p>
              </w:tc>
              <w:tc>
                <w:tcPr>
                  <w:tcW w:w="27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6279FC" w14:textId="77777777" w:rsidR="00D31421" w:rsidRDefault="00D31421" w:rsidP="00D31421">
                  <w:pPr>
                    <w:spacing w:before="100" w:beforeAutospacing="1" w:after="100" w:afterAutospacing="1"/>
                    <w:jc w:val="center"/>
                  </w:pPr>
                  <w:r>
                    <w:rPr>
                      <w:sz w:val="28"/>
                      <w:szCs w:val="28"/>
                    </w:rPr>
                    <w:t>Name</w:t>
                  </w:r>
                </w:p>
              </w:tc>
              <w:tc>
                <w:tcPr>
                  <w:tcW w:w="24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2EEA905" w14:textId="77777777" w:rsidR="00D31421" w:rsidRDefault="00D31421" w:rsidP="00D31421">
                  <w:pPr>
                    <w:spacing w:before="100" w:beforeAutospacing="1" w:after="100" w:afterAutospacing="1"/>
                    <w:jc w:val="center"/>
                  </w:pPr>
                  <w:r>
                    <w:rPr>
                      <w:sz w:val="28"/>
                      <w:szCs w:val="28"/>
                    </w:rPr>
                    <w:t>Ext</w:t>
                  </w:r>
                </w:p>
              </w:tc>
            </w:tr>
            <w:tr w:rsidR="00D31421" w14:paraId="11182FEB" w14:textId="77777777" w:rsidTr="00D31421">
              <w:trPr>
                <w:jc w:val="center"/>
              </w:trPr>
              <w:tc>
                <w:tcPr>
                  <w:tcW w:w="33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267E97" w14:textId="77777777" w:rsidR="00D31421" w:rsidRDefault="00D31421" w:rsidP="00D31421">
                  <w:pPr>
                    <w:spacing w:before="100" w:beforeAutospacing="1" w:after="100" w:afterAutospacing="1"/>
                    <w:jc w:val="center"/>
                  </w:pPr>
                  <w:r>
                    <w:rPr>
                      <w:sz w:val="28"/>
                      <w:szCs w:val="28"/>
                    </w:rPr>
                    <w:t>Environment and Security   Hygiene Director</w:t>
                  </w:r>
                </w:p>
              </w:tc>
              <w:tc>
                <w:tcPr>
                  <w:tcW w:w="2761" w:type="dxa"/>
                  <w:tcBorders>
                    <w:top w:val="nil"/>
                    <w:left w:val="nil"/>
                    <w:bottom w:val="single" w:sz="8" w:space="0" w:color="000A00"/>
                    <w:right w:val="single" w:sz="8" w:space="0" w:color="000A00"/>
                  </w:tcBorders>
                  <w:tcMar>
                    <w:top w:w="0" w:type="dxa"/>
                    <w:left w:w="108" w:type="dxa"/>
                    <w:bottom w:w="0" w:type="dxa"/>
                    <w:right w:w="108" w:type="dxa"/>
                  </w:tcMar>
                  <w:vAlign w:val="center"/>
                  <w:hideMark/>
                </w:tcPr>
                <w:p w14:paraId="76D323C5" w14:textId="77777777" w:rsidR="00D31421" w:rsidRDefault="00D31421" w:rsidP="00D31421">
                  <w:pPr>
                    <w:spacing w:before="100" w:beforeAutospacing="1" w:after="100" w:afterAutospacing="1"/>
                    <w:jc w:val="center"/>
                  </w:pPr>
                  <w:r>
                    <w:rPr>
                      <w:sz w:val="28"/>
                      <w:szCs w:val="28"/>
                    </w:rPr>
                    <w:t>Shao-Yi Sheen</w:t>
                  </w:r>
                </w:p>
              </w:tc>
              <w:tc>
                <w:tcPr>
                  <w:tcW w:w="2449" w:type="dxa"/>
                  <w:tcBorders>
                    <w:top w:val="nil"/>
                    <w:left w:val="nil"/>
                    <w:bottom w:val="single" w:sz="8" w:space="0" w:color="000A00"/>
                    <w:right w:val="single" w:sz="8" w:space="0" w:color="000A00"/>
                  </w:tcBorders>
                  <w:tcMar>
                    <w:top w:w="0" w:type="dxa"/>
                    <w:left w:w="108" w:type="dxa"/>
                    <w:bottom w:w="0" w:type="dxa"/>
                    <w:right w:w="108" w:type="dxa"/>
                  </w:tcMar>
                  <w:vAlign w:val="center"/>
                  <w:hideMark/>
                </w:tcPr>
                <w:p w14:paraId="1D103043" w14:textId="77777777" w:rsidR="00D31421" w:rsidRDefault="00D31421" w:rsidP="00D31421">
                  <w:pPr>
                    <w:spacing w:before="100" w:beforeAutospacing="1" w:after="100" w:afterAutospacing="1"/>
                    <w:jc w:val="center"/>
                  </w:pPr>
                  <w:r>
                    <w:rPr>
                      <w:sz w:val="28"/>
                      <w:szCs w:val="28"/>
                    </w:rPr>
                    <w:t>1900</w:t>
                  </w:r>
                </w:p>
              </w:tc>
            </w:tr>
            <w:tr w:rsidR="00D31421" w14:paraId="43B85BA9" w14:textId="77777777" w:rsidTr="00D31421">
              <w:trPr>
                <w:jc w:val="center"/>
              </w:trPr>
              <w:tc>
                <w:tcPr>
                  <w:tcW w:w="33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F2F8F9" w14:textId="77777777" w:rsidR="00D31421" w:rsidRDefault="00D31421" w:rsidP="00D31421">
                  <w:pPr>
                    <w:spacing w:before="100" w:beforeAutospacing="1" w:after="100" w:afterAutospacing="1"/>
                    <w:jc w:val="center"/>
                  </w:pPr>
                  <w:r>
                    <w:rPr>
                      <w:sz w:val="28"/>
                      <w:szCs w:val="28"/>
                    </w:rPr>
                    <w:t>Environmental Protection Section</w:t>
                  </w:r>
                </w:p>
              </w:tc>
              <w:tc>
                <w:tcPr>
                  <w:tcW w:w="2761" w:type="dxa"/>
                  <w:tcBorders>
                    <w:top w:val="nil"/>
                    <w:left w:val="nil"/>
                    <w:bottom w:val="single" w:sz="8" w:space="0" w:color="000A00"/>
                    <w:right w:val="single" w:sz="8" w:space="0" w:color="000A00"/>
                  </w:tcBorders>
                  <w:tcMar>
                    <w:top w:w="0" w:type="dxa"/>
                    <w:left w:w="108" w:type="dxa"/>
                    <w:bottom w:w="0" w:type="dxa"/>
                    <w:right w:w="108" w:type="dxa"/>
                  </w:tcMar>
                  <w:vAlign w:val="center"/>
                  <w:hideMark/>
                </w:tcPr>
                <w:p w14:paraId="6F4667E8" w14:textId="77777777" w:rsidR="00D31421" w:rsidRDefault="00D31421" w:rsidP="00D31421">
                  <w:pPr>
                    <w:spacing w:before="100" w:beforeAutospacing="1" w:after="100" w:afterAutospacing="1"/>
                    <w:jc w:val="center"/>
                  </w:pPr>
                  <w:r>
                    <w:rPr>
                      <w:sz w:val="28"/>
                      <w:szCs w:val="28"/>
                    </w:rPr>
                    <w:t>Jan-Da Chang</w:t>
                  </w:r>
                </w:p>
              </w:tc>
              <w:tc>
                <w:tcPr>
                  <w:tcW w:w="2449" w:type="dxa"/>
                  <w:tcBorders>
                    <w:top w:val="nil"/>
                    <w:left w:val="nil"/>
                    <w:bottom w:val="single" w:sz="8" w:space="0" w:color="000A00"/>
                    <w:right w:val="single" w:sz="8" w:space="0" w:color="000A00"/>
                  </w:tcBorders>
                  <w:tcMar>
                    <w:top w:w="0" w:type="dxa"/>
                    <w:left w:w="108" w:type="dxa"/>
                    <w:bottom w:w="0" w:type="dxa"/>
                    <w:right w:w="108" w:type="dxa"/>
                  </w:tcMar>
                  <w:vAlign w:val="center"/>
                  <w:hideMark/>
                </w:tcPr>
                <w:p w14:paraId="7B0D2E5B" w14:textId="77777777" w:rsidR="00D31421" w:rsidRDefault="00D31421" w:rsidP="00D31421">
                  <w:pPr>
                    <w:spacing w:before="100" w:beforeAutospacing="1" w:after="100" w:afterAutospacing="1"/>
                    <w:jc w:val="center"/>
                  </w:pPr>
                  <w:r>
                    <w:rPr>
                      <w:sz w:val="28"/>
                      <w:szCs w:val="28"/>
                    </w:rPr>
                    <w:t>1901</w:t>
                  </w:r>
                </w:p>
              </w:tc>
            </w:tr>
            <w:tr w:rsidR="00D31421" w14:paraId="7F065F67" w14:textId="77777777" w:rsidTr="00D31421">
              <w:trPr>
                <w:jc w:val="center"/>
              </w:trPr>
              <w:tc>
                <w:tcPr>
                  <w:tcW w:w="33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A12CF4" w14:textId="77777777" w:rsidR="00D31421" w:rsidRDefault="00D31421" w:rsidP="00D31421">
                  <w:pPr>
                    <w:spacing w:before="100" w:beforeAutospacing="1" w:after="100" w:afterAutospacing="1"/>
                    <w:jc w:val="center"/>
                  </w:pPr>
                  <w:r>
                    <w:rPr>
                      <w:sz w:val="28"/>
                      <w:szCs w:val="28"/>
                    </w:rPr>
                    <w:t>Safety Hygiene Section</w:t>
                  </w:r>
                </w:p>
              </w:tc>
              <w:tc>
                <w:tcPr>
                  <w:tcW w:w="2761" w:type="dxa"/>
                  <w:tcBorders>
                    <w:top w:val="nil"/>
                    <w:left w:val="nil"/>
                    <w:bottom w:val="single" w:sz="8" w:space="0" w:color="000A00"/>
                    <w:right w:val="single" w:sz="8" w:space="0" w:color="000A00"/>
                  </w:tcBorders>
                  <w:tcMar>
                    <w:top w:w="0" w:type="dxa"/>
                    <w:left w:w="108" w:type="dxa"/>
                    <w:bottom w:w="0" w:type="dxa"/>
                    <w:right w:w="108" w:type="dxa"/>
                  </w:tcMar>
                  <w:vAlign w:val="center"/>
                  <w:hideMark/>
                </w:tcPr>
                <w:p w14:paraId="4C4635DA" w14:textId="77777777" w:rsidR="00D31421" w:rsidRDefault="00D31421" w:rsidP="00D31421">
                  <w:pPr>
                    <w:spacing w:before="100" w:beforeAutospacing="1" w:after="100" w:afterAutospacing="1"/>
                    <w:jc w:val="center"/>
                  </w:pPr>
                  <w:r>
                    <w:rPr>
                      <w:sz w:val="28"/>
                      <w:szCs w:val="28"/>
                    </w:rPr>
                    <w:t>Chuang-Wen Huang</w:t>
                  </w:r>
                </w:p>
              </w:tc>
              <w:tc>
                <w:tcPr>
                  <w:tcW w:w="2449" w:type="dxa"/>
                  <w:tcBorders>
                    <w:top w:val="nil"/>
                    <w:left w:val="nil"/>
                    <w:bottom w:val="single" w:sz="8" w:space="0" w:color="000A00"/>
                    <w:right w:val="single" w:sz="8" w:space="0" w:color="000A00"/>
                  </w:tcBorders>
                  <w:tcMar>
                    <w:top w:w="0" w:type="dxa"/>
                    <w:left w:w="108" w:type="dxa"/>
                    <w:bottom w:w="0" w:type="dxa"/>
                    <w:right w:w="108" w:type="dxa"/>
                  </w:tcMar>
                  <w:vAlign w:val="center"/>
                  <w:hideMark/>
                </w:tcPr>
                <w:p w14:paraId="3C8CC24A" w14:textId="77777777" w:rsidR="00D31421" w:rsidRDefault="00D31421" w:rsidP="00D31421">
                  <w:pPr>
                    <w:spacing w:before="100" w:beforeAutospacing="1" w:after="100" w:afterAutospacing="1"/>
                    <w:jc w:val="center"/>
                  </w:pPr>
                  <w:r>
                    <w:rPr>
                      <w:sz w:val="28"/>
                      <w:szCs w:val="28"/>
                    </w:rPr>
                    <w:t>1901</w:t>
                  </w:r>
                </w:p>
              </w:tc>
            </w:tr>
          </w:tbl>
          <w:p w14:paraId="32870069" w14:textId="77777777" w:rsidR="00D31421" w:rsidRDefault="00D31421" w:rsidP="00D31421">
            <w:pPr>
              <w:jc w:val="center"/>
              <w:rPr>
                <w:rFonts w:ascii="Helvetica" w:hAnsi="Helvetica"/>
                <w:color w:val="666666"/>
                <w:sz w:val="17"/>
                <w:szCs w:val="17"/>
              </w:rPr>
            </w:pPr>
          </w:p>
          <w:p w14:paraId="002777B7" w14:textId="67318E62" w:rsidR="00D31421" w:rsidRDefault="00D31421" w:rsidP="00D31421">
            <w:pPr>
              <w:pStyle w:val="NormalWeb"/>
              <w:rPr>
                <w:rFonts w:ascii="Helvetica" w:hAnsi="Helvetica"/>
                <w:color w:val="666666"/>
                <w:sz w:val="17"/>
                <w:szCs w:val="17"/>
              </w:rPr>
            </w:pPr>
            <w:r>
              <w:rPr>
                <w:rStyle w:val="Quote1"/>
                <w:rFonts w:ascii="Helvetica" w:hAnsi="Helvetica" w:hint="eastAsia"/>
                <w:color w:val="759DA1"/>
                <w:sz w:val="30"/>
                <w:szCs w:val="30"/>
              </w:rPr>
              <w:t>T</w:t>
            </w:r>
            <w:r>
              <w:rPr>
                <w:rStyle w:val="Quote1"/>
                <w:rFonts w:ascii="Helvetica" w:hAnsi="Helvetica"/>
                <w:color w:val="759DA1"/>
                <w:sz w:val="30"/>
                <w:szCs w:val="30"/>
              </w:rPr>
              <w:t>he Office consists of one director, who is also the Dean of General Affairs of the university. </w:t>
            </w:r>
            <w:r>
              <w:rPr>
                <w:rFonts w:ascii="Helvetica" w:hAnsi="Helvetica"/>
                <w:color w:val="759DA1"/>
                <w:sz w:val="30"/>
                <w:szCs w:val="30"/>
              </w:rPr>
              <w:br/>
            </w:r>
            <w:r>
              <w:rPr>
                <w:rStyle w:val="Quote1"/>
                <w:rFonts w:ascii="Helvetica" w:hAnsi="Helvetica"/>
                <w:color w:val="759DA1"/>
                <w:sz w:val="30"/>
                <w:szCs w:val="30"/>
              </w:rPr>
              <w:t xml:space="preserve">Two administrative assistants are currently managing the affairs of each </w:t>
            </w:r>
            <w:r>
              <w:rPr>
                <w:rStyle w:val="Quote1"/>
                <w:rFonts w:ascii="Helvetica" w:hAnsi="Helvetica"/>
                <w:color w:val="759DA1"/>
                <w:sz w:val="30"/>
                <w:szCs w:val="30"/>
              </w:rPr>
              <w:lastRenderedPageBreak/>
              <w:t>section.</w:t>
            </w:r>
            <w:r>
              <w:rPr>
                <w:rStyle w:val="apple-converted-space"/>
                <w:rFonts w:ascii="Helvetica" w:hAnsi="Helvetica"/>
                <w:color w:val="759DA1"/>
                <w:sz w:val="30"/>
                <w:szCs w:val="30"/>
              </w:rPr>
              <w:t> </w:t>
            </w:r>
            <w:r>
              <w:rPr>
                <w:rFonts w:ascii="Helvetica" w:hAnsi="Helvetica"/>
                <w:color w:val="759DA1"/>
                <w:sz w:val="30"/>
                <w:szCs w:val="30"/>
              </w:rPr>
              <w:br/>
            </w:r>
            <w:r>
              <w:rPr>
                <w:rStyle w:val="Quote1"/>
                <w:rFonts w:ascii="Helvetica" w:hAnsi="Helvetica"/>
                <w:color w:val="759DA1"/>
                <w:sz w:val="30"/>
                <w:szCs w:val="30"/>
              </w:rPr>
              <w:t>The following sections carry out Center functions:</w:t>
            </w:r>
          </w:p>
          <w:p w14:paraId="05286A78" w14:textId="77777777" w:rsidR="00D31421" w:rsidRDefault="00D31421" w:rsidP="00D31421">
            <w:pPr>
              <w:pStyle w:val="navtext"/>
              <w:spacing w:line="240" w:lineRule="atLeast"/>
              <w:rPr>
                <w:rFonts w:ascii="Helvetica" w:hAnsi="Helvetica"/>
                <w:color w:val="003366"/>
                <w:spacing w:val="24"/>
              </w:rPr>
            </w:pPr>
            <w:r>
              <w:rPr>
                <w:rFonts w:ascii="Helvetica" w:hAnsi="Helvetica"/>
                <w:b/>
                <w:bCs/>
                <w:color w:val="003366"/>
                <w:spacing w:val="24"/>
              </w:rPr>
              <w:t>Environmental Protection Section</w:t>
            </w:r>
          </w:p>
          <w:p w14:paraId="7A893FE7" w14:textId="733031A5" w:rsidR="00D31421" w:rsidRDefault="00D31421" w:rsidP="00D31421">
            <w:pPr>
              <w:pStyle w:val="style1"/>
              <w:rPr>
                <w:rFonts w:ascii="Helvetica" w:hAnsi="Helvetica"/>
                <w:color w:val="666666"/>
              </w:rPr>
            </w:pPr>
            <w:r>
              <w:rPr>
                <w:rFonts w:ascii="Helvetica" w:hAnsi="Helvetica"/>
                <w:color w:val="666666"/>
              </w:rPr>
              <w:t>1. Collect, organize and promote related regulations about the environmental protection, and safety and hygiene</w:t>
            </w:r>
          </w:p>
          <w:p w14:paraId="7E6585F9" w14:textId="421A2755" w:rsidR="00D31421" w:rsidRDefault="00D31421" w:rsidP="00D31421">
            <w:pPr>
              <w:pStyle w:val="style1"/>
              <w:rPr>
                <w:rFonts w:ascii="Helvetica" w:hAnsi="Helvetica"/>
                <w:color w:val="666666"/>
              </w:rPr>
            </w:pPr>
            <w:r>
              <w:rPr>
                <w:rFonts w:ascii="Helvetica" w:hAnsi="Helvetica"/>
                <w:color w:val="666666"/>
              </w:rPr>
              <w:t>2. Provide the education, promulgation and support regarding environmental protection, safety and hygiene</w:t>
            </w:r>
          </w:p>
          <w:p w14:paraId="17D1A1AA" w14:textId="0063C7A4" w:rsidR="00D31421" w:rsidRDefault="00D31421" w:rsidP="00D31421">
            <w:pPr>
              <w:pStyle w:val="style1"/>
              <w:rPr>
                <w:rFonts w:ascii="Helvetica" w:hAnsi="Helvetica"/>
                <w:color w:val="666666"/>
              </w:rPr>
            </w:pPr>
            <w:r>
              <w:rPr>
                <w:rFonts w:ascii="Helvetica" w:hAnsi="Helvetica"/>
                <w:color w:val="666666"/>
              </w:rPr>
              <w:t>3. Oversee the implementation of environmental protection plans and programs</w:t>
            </w:r>
          </w:p>
          <w:p w14:paraId="6033A224" w14:textId="0EEE974D" w:rsidR="00D31421" w:rsidRDefault="00D31421" w:rsidP="00D31421">
            <w:pPr>
              <w:pStyle w:val="bodytext"/>
              <w:spacing w:before="0" w:beforeAutospacing="0"/>
              <w:rPr>
                <w:rFonts w:ascii="Helvetica" w:hAnsi="Helvetica"/>
                <w:color w:val="666666"/>
              </w:rPr>
            </w:pPr>
            <w:r>
              <w:rPr>
                <w:rFonts w:ascii="Helvetica" w:hAnsi="Helvetica"/>
                <w:color w:val="666666"/>
              </w:rPr>
              <w:t>4. Plan waste material and wastewater disposal on campus</w:t>
            </w:r>
          </w:p>
          <w:p w14:paraId="37E01F70" w14:textId="722F2BB4" w:rsidR="00D31421" w:rsidRDefault="00D31421" w:rsidP="00D31421">
            <w:pPr>
              <w:pStyle w:val="style1"/>
              <w:rPr>
                <w:rFonts w:ascii="Helvetica" w:hAnsi="Helvetica"/>
                <w:color w:val="666666"/>
              </w:rPr>
            </w:pPr>
            <w:r>
              <w:rPr>
                <w:rFonts w:ascii="Helvetica" w:hAnsi="Helvetica"/>
                <w:color w:val="666666"/>
              </w:rPr>
              <w:t>5. Monitor and track the hazardous materials used in laboratories and practical training facilities</w:t>
            </w:r>
          </w:p>
          <w:p w14:paraId="2C22D5CB" w14:textId="16AC9295" w:rsidR="00D31421" w:rsidRDefault="00D31421" w:rsidP="00D31421">
            <w:pPr>
              <w:pStyle w:val="style1"/>
              <w:rPr>
                <w:rFonts w:ascii="Helvetica" w:hAnsi="Helvetica"/>
                <w:color w:val="666666"/>
              </w:rPr>
            </w:pPr>
            <w:r>
              <w:rPr>
                <w:rFonts w:ascii="Helvetica" w:hAnsi="Helvetica"/>
                <w:color w:val="666666"/>
              </w:rPr>
              <w:t>6. Supervise and manage the disposal of waste material and wastewater discharged from the </w:t>
            </w:r>
            <w:r>
              <w:rPr>
                <w:rFonts w:ascii="Helvetica" w:hAnsi="Helvetica"/>
                <w:color w:val="666666"/>
              </w:rPr>
              <w:br/>
              <w:t>    laboratories and practical training facilities</w:t>
            </w:r>
          </w:p>
          <w:p w14:paraId="4F7098DF" w14:textId="75802349" w:rsidR="00D31421" w:rsidRDefault="00D31421" w:rsidP="00D31421">
            <w:pPr>
              <w:pStyle w:val="style1"/>
              <w:rPr>
                <w:rFonts w:ascii="Helvetica" w:hAnsi="Helvetica"/>
                <w:color w:val="666666"/>
              </w:rPr>
            </w:pPr>
            <w:r>
              <w:rPr>
                <w:rFonts w:ascii="Helvetica" w:hAnsi="Helvetica"/>
                <w:color w:val="666666"/>
              </w:rPr>
              <w:t>7.Plan for and oversee biological safety and hygiene management in laboratories</w:t>
            </w:r>
          </w:p>
          <w:p w14:paraId="2DA591D5" w14:textId="77777777" w:rsidR="00D31421" w:rsidRDefault="00D31421" w:rsidP="00D31421">
            <w:pPr>
              <w:pStyle w:val="navtext"/>
              <w:spacing w:line="240" w:lineRule="atLeast"/>
              <w:rPr>
                <w:rFonts w:ascii="Helvetica" w:hAnsi="Helvetica"/>
                <w:color w:val="003366"/>
                <w:spacing w:val="24"/>
                <w:sz w:val="27"/>
                <w:szCs w:val="27"/>
              </w:rPr>
            </w:pPr>
            <w:r>
              <w:rPr>
                <w:rStyle w:val="Strong"/>
                <w:rFonts w:ascii="Helvetica" w:hAnsi="Helvetica"/>
                <w:color w:val="003366"/>
                <w:spacing w:val="24"/>
                <w:sz w:val="27"/>
                <w:szCs w:val="27"/>
              </w:rPr>
              <w:t>Safety Hygiene Section</w:t>
            </w:r>
          </w:p>
          <w:p w14:paraId="43D864A8" w14:textId="4FD69A75" w:rsidR="00D31421" w:rsidRDefault="00D31421" w:rsidP="00D31421">
            <w:pPr>
              <w:pStyle w:val="style1"/>
              <w:rPr>
                <w:rFonts w:ascii="Helvetica" w:hAnsi="Helvetica"/>
                <w:color w:val="666666"/>
              </w:rPr>
            </w:pPr>
            <w:r>
              <w:rPr>
                <w:rFonts w:ascii="Helvetica" w:hAnsi="Helvetica"/>
                <w:color w:val="666666"/>
              </w:rPr>
              <w:t>1. Clarify project goals to prevent occupational accidents. Plan for and supervise the relevant personnel in safety management</w:t>
            </w:r>
          </w:p>
          <w:p w14:paraId="5F9A576C" w14:textId="76F06CEB" w:rsidR="00D31421" w:rsidRDefault="00D31421" w:rsidP="00D31421">
            <w:pPr>
              <w:pStyle w:val="style1"/>
              <w:rPr>
                <w:rFonts w:ascii="Helvetica" w:hAnsi="Helvetica"/>
                <w:color w:val="666666"/>
              </w:rPr>
            </w:pPr>
            <w:r>
              <w:rPr>
                <w:rFonts w:ascii="Helvetica" w:hAnsi="Helvetica"/>
                <w:color w:val="666666"/>
              </w:rPr>
              <w:t>2. Regularly check occupational safety management in laboratories</w:t>
            </w:r>
          </w:p>
          <w:p w14:paraId="3F18B4A2" w14:textId="008F5B3A" w:rsidR="00D31421" w:rsidRDefault="00D31421" w:rsidP="00D31421">
            <w:pPr>
              <w:pStyle w:val="style1"/>
              <w:rPr>
                <w:rFonts w:ascii="Helvetica" w:hAnsi="Helvetica"/>
                <w:color w:val="666666"/>
              </w:rPr>
            </w:pPr>
            <w:r>
              <w:rPr>
                <w:rFonts w:ascii="Helvetica" w:hAnsi="Helvetica"/>
                <w:color w:val="666666"/>
              </w:rPr>
              <w:t>3. Plan and implement educational training in occupational safety</w:t>
            </w:r>
          </w:p>
          <w:p w14:paraId="31D681FF" w14:textId="37F5A15C" w:rsidR="00D31421" w:rsidRDefault="00D31421" w:rsidP="00D31421">
            <w:pPr>
              <w:pStyle w:val="style1"/>
              <w:rPr>
                <w:rFonts w:ascii="Helvetica" w:hAnsi="Helvetica"/>
                <w:color w:val="666666"/>
              </w:rPr>
            </w:pPr>
            <w:r>
              <w:rPr>
                <w:rFonts w:ascii="Helvetica" w:hAnsi="Helvetica"/>
                <w:color w:val="666666"/>
              </w:rPr>
              <w:lastRenderedPageBreak/>
              <w:t>4. Plan and supervise the handling and investigation of occupational accidents. Compile statistics involving occupational accidents</w:t>
            </w:r>
          </w:p>
          <w:p w14:paraId="0D45D0A2" w14:textId="653C28E0" w:rsidR="00D31421" w:rsidRDefault="00D31421" w:rsidP="00D31421">
            <w:pPr>
              <w:pStyle w:val="style1"/>
              <w:rPr>
                <w:rFonts w:ascii="Helvetica" w:hAnsi="Helvetica"/>
                <w:color w:val="666666"/>
              </w:rPr>
            </w:pPr>
            <w:r>
              <w:rPr>
                <w:rFonts w:ascii="Helvetica" w:hAnsi="Helvetica"/>
                <w:color w:val="666666"/>
              </w:rPr>
              <w:t>5. Clarify the project goals of occupational hygiene management, plan and supervise hygiene </w:t>
            </w:r>
            <w:r>
              <w:rPr>
                <w:rFonts w:ascii="Helvetica" w:hAnsi="Helvetica"/>
                <w:color w:val="666666"/>
              </w:rPr>
              <w:br/>
              <w:t>    management</w:t>
            </w:r>
          </w:p>
          <w:p w14:paraId="4A6184C8" w14:textId="4FF90D23" w:rsidR="00D31421" w:rsidRDefault="00D31421" w:rsidP="00D31421">
            <w:pPr>
              <w:pStyle w:val="style1"/>
              <w:rPr>
                <w:rFonts w:ascii="Helvetica" w:hAnsi="Helvetica"/>
                <w:color w:val="666666"/>
              </w:rPr>
            </w:pPr>
            <w:r>
              <w:rPr>
                <w:rFonts w:ascii="Helvetica" w:hAnsi="Helvetica"/>
                <w:color w:val="666666"/>
              </w:rPr>
              <w:t>6. Regularly check and supervise occupational safety management in laboratories and practical </w:t>
            </w:r>
            <w:r>
              <w:rPr>
                <w:rFonts w:ascii="Helvetica" w:hAnsi="Helvetica"/>
                <w:color w:val="666666"/>
              </w:rPr>
              <w:br/>
              <w:t>    training facilities</w:t>
            </w:r>
          </w:p>
          <w:p w14:paraId="1A2FD3C3" w14:textId="2079E9E8" w:rsidR="00D31421" w:rsidRDefault="00D31421" w:rsidP="00D31421">
            <w:pPr>
              <w:pStyle w:val="style1"/>
              <w:rPr>
                <w:rFonts w:ascii="Helvetica" w:hAnsi="Helvetica"/>
                <w:color w:val="666666"/>
              </w:rPr>
            </w:pPr>
            <w:r>
              <w:rPr>
                <w:rFonts w:ascii="Helvetica" w:hAnsi="Helvetica"/>
                <w:color w:val="666666"/>
              </w:rPr>
              <w:t>7. Plan and implement educational training in occupational safety for laboratories and practical training facilities</w:t>
            </w:r>
          </w:p>
          <w:p w14:paraId="37DB90EB" w14:textId="000F3C3B" w:rsidR="00D31421" w:rsidRDefault="00D31421" w:rsidP="00D31421">
            <w:pPr>
              <w:pStyle w:val="style1"/>
              <w:rPr>
                <w:rFonts w:ascii="Helvetica" w:hAnsi="Helvetica"/>
                <w:color w:val="666666"/>
              </w:rPr>
            </w:pPr>
            <w:r>
              <w:rPr>
                <w:rFonts w:ascii="Helvetica" w:hAnsi="Helvetica"/>
                <w:color w:val="666666"/>
              </w:rPr>
              <w:t>8. Plan and advise on the improvement of the environment of laboratories and practical training facilities according to the hygiene management information</w:t>
            </w:r>
          </w:p>
          <w:p w14:paraId="395CD65F"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6F4261A2"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36D81537"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1AB29FF2"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54</w:t>
            </w:r>
          </w:p>
        </w:tc>
        <w:tc>
          <w:tcPr>
            <w:tcW w:w="3996" w:type="dxa"/>
            <w:tcBorders>
              <w:top w:val="nil"/>
              <w:left w:val="nil"/>
              <w:bottom w:val="single" w:sz="4" w:space="0" w:color="auto"/>
              <w:right w:val="single" w:sz="4" w:space="0" w:color="auto"/>
            </w:tcBorders>
            <w:shd w:val="clear" w:color="auto" w:fill="auto"/>
            <w:vAlign w:val="center"/>
          </w:tcPr>
          <w:p w14:paraId="51AECCE5"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職涯發展暨校友中心</w:t>
            </w:r>
          </w:p>
        </w:tc>
        <w:tc>
          <w:tcPr>
            <w:tcW w:w="3108" w:type="dxa"/>
            <w:tcBorders>
              <w:top w:val="nil"/>
              <w:left w:val="nil"/>
              <w:bottom w:val="single" w:sz="4" w:space="0" w:color="auto"/>
              <w:right w:val="single" w:sz="4" w:space="0" w:color="auto"/>
            </w:tcBorders>
            <w:shd w:val="clear" w:color="auto" w:fill="auto"/>
            <w:noWrap/>
            <w:vAlign w:val="center"/>
          </w:tcPr>
          <w:p w14:paraId="39F7600F"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https://cda.stust.edu.tw/en</w:t>
            </w:r>
          </w:p>
        </w:tc>
        <w:tc>
          <w:tcPr>
            <w:tcW w:w="8136" w:type="dxa"/>
            <w:tcBorders>
              <w:top w:val="nil"/>
              <w:left w:val="nil"/>
              <w:bottom w:val="single" w:sz="4" w:space="0" w:color="auto"/>
              <w:right w:val="single" w:sz="4" w:space="0" w:color="auto"/>
            </w:tcBorders>
            <w:shd w:val="clear" w:color="auto" w:fill="auto"/>
            <w:noWrap/>
          </w:tcPr>
          <w:p w14:paraId="38666ADB" w14:textId="77777777" w:rsidR="00D31421" w:rsidRDefault="00D31421" w:rsidP="00D31421">
            <w:pPr>
              <w:pStyle w:val="Heading2"/>
              <w:rPr>
                <w:rFonts w:ascii="Helvetica" w:hAnsi="Helvetica"/>
                <w:color w:val="555555"/>
                <w:szCs w:val="36"/>
              </w:rPr>
            </w:pPr>
            <w:r>
              <w:rPr>
                <w:rFonts w:ascii="Helvetica" w:hAnsi="Helvetica"/>
                <w:color w:val="555555"/>
              </w:rPr>
              <w:t>About Us</w:t>
            </w:r>
          </w:p>
          <w:p w14:paraId="4C1E1532" w14:textId="77777777" w:rsidR="00D31421" w:rsidRDefault="00D31421" w:rsidP="00D31421">
            <w:pPr>
              <w:pStyle w:val="NormalWeb"/>
              <w:rPr>
                <w:rFonts w:ascii="Helvetica" w:hAnsi="Helvetica"/>
                <w:color w:val="555555"/>
                <w:sz w:val="18"/>
                <w:szCs w:val="18"/>
              </w:rPr>
            </w:pPr>
            <w:r>
              <w:rPr>
                <w:rFonts w:ascii="Helvetica" w:hAnsi="Helvetica"/>
                <w:color w:val="555555"/>
                <w:sz w:val="18"/>
                <w:szCs w:val="18"/>
              </w:rPr>
              <w:t> </w:t>
            </w:r>
          </w:p>
          <w:p w14:paraId="391FFD80" w14:textId="6B8219F0" w:rsidR="00D31421" w:rsidRDefault="00D31421" w:rsidP="00D31421">
            <w:pPr>
              <w:pStyle w:val="NormalWeb"/>
              <w:rPr>
                <w:rFonts w:ascii="Helvetica" w:hAnsi="Helvetica"/>
                <w:color w:val="555555"/>
                <w:sz w:val="18"/>
                <w:szCs w:val="18"/>
              </w:rPr>
            </w:pPr>
            <w:r>
              <w:rPr>
                <w:rFonts w:ascii="Helvetica" w:hAnsi="Helvetica"/>
                <w:color w:val="555555"/>
                <w:sz w:val="18"/>
                <w:szCs w:val="18"/>
              </w:rPr>
              <w:t> </w:t>
            </w:r>
            <w:r>
              <w:rPr>
                <w:rFonts w:ascii="Helvetica" w:hAnsi="Helvetica"/>
                <w:color w:val="494949"/>
              </w:rPr>
              <w:t>   </w:t>
            </w:r>
            <w:r>
              <w:rPr>
                <w:rFonts w:ascii="Verdana" w:hAnsi="Verdana"/>
                <w:color w:val="494949"/>
              </w:rPr>
              <w:t>     The Career Development and Alumni Center provides</w:t>
            </w:r>
            <w:r>
              <w:rPr>
                <w:rStyle w:val="apple-converted-space"/>
                <w:rFonts w:ascii="Verdana" w:hAnsi="Verdana"/>
                <w:color w:val="494949"/>
              </w:rPr>
              <w:t> </w:t>
            </w:r>
            <w:r>
              <w:rPr>
                <w:rFonts w:ascii="Verdana" w:hAnsi="Verdana"/>
                <w:color w:val="494949"/>
              </w:rPr>
              <w:t>a</w:t>
            </w:r>
            <w:r>
              <w:rPr>
                <w:rStyle w:val="apple-converted-space"/>
                <w:rFonts w:ascii="Verdana" w:hAnsi="Verdana"/>
                <w:color w:val="494949"/>
              </w:rPr>
              <w:t> </w:t>
            </w:r>
            <w:r>
              <w:rPr>
                <w:rFonts w:ascii="Verdana" w:hAnsi="Verdana"/>
                <w:color w:val="494949"/>
              </w:rPr>
              <w:t>variety of</w:t>
            </w:r>
            <w:r>
              <w:rPr>
                <w:rStyle w:val="apple-converted-space"/>
                <w:rFonts w:ascii="Verdana" w:hAnsi="Verdana"/>
                <w:color w:val="494949"/>
              </w:rPr>
              <w:t> </w:t>
            </w:r>
            <w:r>
              <w:rPr>
                <w:rFonts w:ascii="Verdana" w:hAnsi="Verdana"/>
                <w:color w:val="494949"/>
              </w:rPr>
              <w:t>services for students and alumni to meet their needs for career</w:t>
            </w:r>
            <w:r>
              <w:rPr>
                <w:rStyle w:val="apple-converted-space"/>
                <w:rFonts w:ascii="Verdana" w:hAnsi="Verdana"/>
                <w:color w:val="494949"/>
              </w:rPr>
              <w:t> </w:t>
            </w:r>
            <w:r>
              <w:rPr>
                <w:rFonts w:ascii="Verdana" w:hAnsi="Verdana"/>
                <w:color w:val="494949"/>
              </w:rPr>
              <w:t>planning, and it assists the students with finding employment. You can find many</w:t>
            </w:r>
            <w:r>
              <w:rPr>
                <w:rStyle w:val="apple-converted-space"/>
                <w:rFonts w:ascii="Verdana" w:hAnsi="Verdana"/>
                <w:color w:val="494949"/>
              </w:rPr>
              <w:t> </w:t>
            </w:r>
            <w:r>
              <w:rPr>
                <w:rFonts w:ascii="Verdana" w:hAnsi="Verdana"/>
                <w:color w:val="494949"/>
              </w:rPr>
              <w:t>invaluable resources</w:t>
            </w:r>
            <w:r>
              <w:rPr>
                <w:rStyle w:val="apple-converted-space"/>
                <w:rFonts w:ascii="Verdana" w:hAnsi="Verdana"/>
                <w:color w:val="494949"/>
              </w:rPr>
              <w:t> </w:t>
            </w:r>
            <w:r>
              <w:rPr>
                <w:rFonts w:ascii="Verdana" w:hAnsi="Verdana"/>
                <w:color w:val="494949"/>
              </w:rPr>
              <w:t>to prepare for your future life career and further study.</w:t>
            </w:r>
            <w:r>
              <w:rPr>
                <w:rStyle w:val="apple-converted-space"/>
                <w:rFonts w:ascii="Verdana" w:hAnsi="Verdana"/>
                <w:color w:val="494949"/>
              </w:rPr>
              <w:t> </w:t>
            </w:r>
          </w:p>
          <w:p w14:paraId="1B4CE547" w14:textId="77777777" w:rsidR="00D31421" w:rsidRDefault="00D31421" w:rsidP="00D31421">
            <w:pPr>
              <w:pStyle w:val="NormalWeb"/>
              <w:rPr>
                <w:rFonts w:ascii="Helvetica" w:hAnsi="Helvetica"/>
                <w:color w:val="555555"/>
                <w:sz w:val="18"/>
                <w:szCs w:val="18"/>
              </w:rPr>
            </w:pPr>
            <w:r>
              <w:rPr>
                <w:rFonts w:ascii="Helvetica" w:hAnsi="Helvetica"/>
                <w:color w:val="555555"/>
                <w:sz w:val="18"/>
                <w:szCs w:val="18"/>
              </w:rPr>
              <w:t> </w:t>
            </w:r>
          </w:p>
          <w:p w14:paraId="70049D19" w14:textId="0924232A" w:rsidR="00D31421" w:rsidRDefault="00D31421" w:rsidP="00D31421">
            <w:pPr>
              <w:pStyle w:val="NormalWeb"/>
              <w:rPr>
                <w:rStyle w:val="apple-converted-space"/>
                <w:rFonts w:ascii="Verdana" w:hAnsi="Verdana"/>
                <w:color w:val="494949"/>
              </w:rPr>
            </w:pPr>
            <w:r>
              <w:rPr>
                <w:rFonts w:ascii="Verdana" w:hAnsi="Verdana"/>
                <w:color w:val="494949"/>
              </w:rPr>
              <w:t>     We have developed a series of programs, such as</w:t>
            </w:r>
            <w:r>
              <w:rPr>
                <w:rStyle w:val="apple-converted-space"/>
                <w:rFonts w:ascii="Verdana" w:hAnsi="Verdana"/>
                <w:color w:val="494949"/>
              </w:rPr>
              <w:t> </w:t>
            </w:r>
            <w:r>
              <w:rPr>
                <w:rFonts w:ascii="Verdana" w:hAnsi="Verdana"/>
                <w:color w:val="494949"/>
              </w:rPr>
              <w:t>keynote speeches</w:t>
            </w:r>
            <w:r>
              <w:rPr>
                <w:rStyle w:val="apple-converted-space"/>
                <w:rFonts w:ascii="Verdana" w:hAnsi="Verdana"/>
                <w:color w:val="494949"/>
              </w:rPr>
              <w:t> </w:t>
            </w:r>
            <w:r>
              <w:rPr>
                <w:rFonts w:ascii="Verdana" w:hAnsi="Verdana"/>
                <w:color w:val="494949"/>
              </w:rPr>
              <w:t>about interview and resume-writing skills,</w:t>
            </w:r>
            <w:r>
              <w:rPr>
                <w:rStyle w:val="apple-converted-space"/>
                <w:rFonts w:ascii="Verdana" w:hAnsi="Verdana"/>
                <w:color w:val="494949"/>
              </w:rPr>
              <w:t> </w:t>
            </w:r>
            <w:r>
              <w:rPr>
                <w:rFonts w:ascii="Verdana" w:hAnsi="Verdana"/>
                <w:color w:val="494949"/>
              </w:rPr>
              <w:t>employment exhibition, resume</w:t>
            </w:r>
            <w:r>
              <w:rPr>
                <w:rStyle w:val="apple-converted-space"/>
                <w:rFonts w:ascii="Verdana" w:hAnsi="Verdana"/>
                <w:color w:val="494949"/>
              </w:rPr>
              <w:t> </w:t>
            </w:r>
            <w:r>
              <w:rPr>
                <w:rFonts w:ascii="Verdana" w:hAnsi="Verdana"/>
                <w:color w:val="494949"/>
              </w:rPr>
              <w:t>revision activities and</w:t>
            </w:r>
            <w:r>
              <w:rPr>
                <w:rStyle w:val="apple-converted-space"/>
                <w:rFonts w:ascii="Verdana" w:hAnsi="Verdana"/>
                <w:color w:val="494949"/>
              </w:rPr>
              <w:t> </w:t>
            </w:r>
            <w:r>
              <w:rPr>
                <w:rFonts w:ascii="Verdana" w:hAnsi="Verdana"/>
                <w:color w:val="494949"/>
              </w:rPr>
              <w:t>internships. The professional staff provide individual</w:t>
            </w:r>
            <w:r>
              <w:rPr>
                <w:rStyle w:val="apple-converted-space"/>
                <w:rFonts w:ascii="Verdana" w:hAnsi="Verdana"/>
                <w:color w:val="494949"/>
              </w:rPr>
              <w:t> </w:t>
            </w:r>
            <w:r>
              <w:rPr>
                <w:rFonts w:ascii="Verdana" w:hAnsi="Verdana"/>
                <w:color w:val="494949"/>
              </w:rPr>
              <w:t>and</w:t>
            </w:r>
            <w:r>
              <w:rPr>
                <w:rStyle w:val="apple-converted-space"/>
                <w:rFonts w:ascii="Verdana" w:hAnsi="Verdana"/>
                <w:color w:val="494949"/>
              </w:rPr>
              <w:t> </w:t>
            </w:r>
            <w:r>
              <w:rPr>
                <w:rFonts w:ascii="Verdana" w:hAnsi="Verdana"/>
                <w:color w:val="494949"/>
              </w:rPr>
              <w:t>group counseling, and psychological tests for career interests</w:t>
            </w:r>
            <w:r>
              <w:rPr>
                <w:rStyle w:val="apple-converted-space"/>
                <w:rFonts w:ascii="Verdana" w:hAnsi="Verdana"/>
                <w:color w:val="494949"/>
              </w:rPr>
              <w:t> </w:t>
            </w:r>
            <w:r>
              <w:rPr>
                <w:rFonts w:ascii="Verdana" w:hAnsi="Verdana"/>
                <w:color w:val="494949"/>
              </w:rPr>
              <w:t>and</w:t>
            </w:r>
            <w:r>
              <w:rPr>
                <w:rStyle w:val="apple-converted-space"/>
                <w:rFonts w:ascii="Verdana" w:hAnsi="Verdana"/>
                <w:color w:val="494949"/>
              </w:rPr>
              <w:t> </w:t>
            </w:r>
            <w:r>
              <w:rPr>
                <w:rFonts w:ascii="Verdana" w:hAnsi="Verdana"/>
                <w:color w:val="494949"/>
              </w:rPr>
              <w:t>personality. Now our center also provides important information of job</w:t>
            </w:r>
            <w:r>
              <w:rPr>
                <w:rStyle w:val="apple-converted-space"/>
                <w:rFonts w:ascii="Verdana" w:hAnsi="Verdana"/>
                <w:color w:val="494949"/>
              </w:rPr>
              <w:t> </w:t>
            </w:r>
            <w:r>
              <w:rPr>
                <w:rFonts w:ascii="Verdana" w:hAnsi="Verdana"/>
                <w:color w:val="494949"/>
              </w:rPr>
              <w:t>vacancies and timely employment information for</w:t>
            </w:r>
            <w:r>
              <w:rPr>
                <w:rStyle w:val="apple-converted-space"/>
                <w:rFonts w:ascii="Verdana" w:hAnsi="Verdana"/>
                <w:color w:val="494949"/>
              </w:rPr>
              <w:t> </w:t>
            </w:r>
            <w:r>
              <w:rPr>
                <w:rFonts w:ascii="Verdana" w:hAnsi="Verdana"/>
                <w:color w:val="494949"/>
              </w:rPr>
              <w:t>alumni.</w:t>
            </w:r>
            <w:r>
              <w:rPr>
                <w:rStyle w:val="apple-converted-space"/>
                <w:rFonts w:ascii="Verdana" w:hAnsi="Verdana"/>
                <w:color w:val="494949"/>
              </w:rPr>
              <w:t> </w:t>
            </w:r>
          </w:p>
          <w:p w14:paraId="4A65C744" w14:textId="3D9A60B5" w:rsidR="00D31421" w:rsidRDefault="00D31421" w:rsidP="00D31421">
            <w:pPr>
              <w:pStyle w:val="NormalWeb"/>
              <w:rPr>
                <w:rFonts w:ascii="Helvetica" w:hAnsi="Helvetica"/>
                <w:color w:val="555555"/>
                <w:sz w:val="18"/>
                <w:szCs w:val="18"/>
              </w:rPr>
            </w:pPr>
          </w:p>
          <w:p w14:paraId="6DBAB45F" w14:textId="77777777" w:rsidR="00D31421" w:rsidRDefault="00D31421" w:rsidP="00D31421">
            <w:pPr>
              <w:pStyle w:val="Heading1"/>
              <w:shd w:val="clear" w:color="auto" w:fill="FFFFFF"/>
              <w:rPr>
                <w:rFonts w:ascii="Helvetica" w:hAnsi="Helvetica"/>
                <w:color w:val="1B1B1B"/>
                <w:sz w:val="33"/>
                <w:szCs w:val="33"/>
              </w:rPr>
            </w:pPr>
            <w:r>
              <w:rPr>
                <w:rFonts w:ascii="Helvetica" w:hAnsi="Helvetica"/>
                <w:color w:val="1B1B1B"/>
                <w:sz w:val="33"/>
                <w:szCs w:val="33"/>
              </w:rPr>
              <w:t>Career Development</w:t>
            </w:r>
          </w:p>
          <w:p w14:paraId="2EA69FAB" w14:textId="051C0B84" w:rsidR="00D31421" w:rsidRDefault="00D31421" w:rsidP="00D31421">
            <w:r>
              <w:rPr>
                <w:rFonts w:ascii="Verdana" w:hAnsi="Verdana"/>
                <w:color w:val="494949"/>
                <w:sz w:val="28"/>
                <w:szCs w:val="28"/>
              </w:rPr>
              <w:t>  </w:t>
            </w:r>
            <w:r>
              <w:rPr>
                <w:rFonts w:ascii="Verdana" w:hAnsi="Verdana"/>
                <w:color w:val="494949"/>
              </w:rPr>
              <w:t>  Are you confused about your future? Our counselors will assist you in exploring your personal career interests. We provide individual and group counseling covering the career planning process, psychological tests of career interests and abilities, and professional consultation and career planning workshops.</w:t>
            </w:r>
            <w:r>
              <w:rPr>
                <w:rStyle w:val="apple-converted-space"/>
                <w:rFonts w:ascii="Verdana" w:hAnsi="Verdana"/>
                <w:color w:val="494949"/>
              </w:rPr>
              <w:t> </w:t>
            </w:r>
            <w:r>
              <w:rPr>
                <w:rFonts w:ascii="Verdana" w:hAnsi="Verdana"/>
                <w:color w:val="494949"/>
              </w:rPr>
              <w:t>If you want to make a reservation for our professional service, please write to us via email or give us a call.  </w:t>
            </w:r>
            <w:r>
              <w:rPr>
                <w:rFonts w:ascii="Helvetica" w:hAnsi="Helvetica"/>
                <w:color w:val="555555"/>
                <w:sz w:val="18"/>
                <w:szCs w:val="18"/>
                <w:shd w:val="clear" w:color="auto" w:fill="EFEFEF"/>
              </w:rPr>
              <w:t> </w:t>
            </w:r>
            <w:r>
              <w:rPr>
                <w:rStyle w:val="apple-converted-space"/>
                <w:rFonts w:ascii="Helvetica" w:hAnsi="Helvetica"/>
                <w:color w:val="555555"/>
                <w:sz w:val="18"/>
                <w:szCs w:val="18"/>
                <w:shd w:val="clear" w:color="auto" w:fill="EFEFEF"/>
              </w:rPr>
              <w:t> </w:t>
            </w:r>
          </w:p>
          <w:p w14:paraId="4948200A" w14:textId="77777777" w:rsidR="00D31421" w:rsidRDefault="00D31421" w:rsidP="00D31421">
            <w:pPr>
              <w:pStyle w:val="NormalWeb"/>
              <w:rPr>
                <w:rFonts w:ascii="Helvetica" w:hAnsi="Helvetica"/>
                <w:color w:val="555555"/>
                <w:sz w:val="18"/>
                <w:szCs w:val="18"/>
              </w:rPr>
            </w:pPr>
            <w:r>
              <w:rPr>
                <w:rFonts w:ascii="Verdana" w:hAnsi="Verdana"/>
                <w:color w:val="333333"/>
              </w:rPr>
              <w:t>Our services:</w:t>
            </w:r>
          </w:p>
          <w:p w14:paraId="6F01ECF5" w14:textId="77777777" w:rsidR="00D31421" w:rsidRDefault="00D31421" w:rsidP="00D31421">
            <w:pPr>
              <w:pStyle w:val="NormalWeb"/>
              <w:rPr>
                <w:rFonts w:ascii="Helvetica" w:hAnsi="Helvetica"/>
                <w:color w:val="555555"/>
                <w:sz w:val="18"/>
                <w:szCs w:val="18"/>
              </w:rPr>
            </w:pPr>
            <w:r>
              <w:rPr>
                <w:rFonts w:ascii="Verdana" w:hAnsi="Verdana"/>
                <w:color w:val="FFFFFF"/>
                <w:shd w:val="clear" w:color="auto" w:fill="666666"/>
              </w:rPr>
              <w:lastRenderedPageBreak/>
              <w:t>Speeches and Workshops  </w:t>
            </w:r>
            <w:r>
              <w:rPr>
                <w:rFonts w:ascii="Verdana" w:hAnsi="Verdana"/>
                <w:color w:val="FFFFFF"/>
                <w:shd w:val="clear" w:color="auto" w:fill="666666"/>
              </w:rPr>
              <w:br/>
            </w:r>
            <w:r>
              <w:rPr>
                <w:rFonts w:ascii="Verdana" w:hAnsi="Verdana"/>
                <w:color w:val="666666"/>
              </w:rPr>
              <w:t>Career center workshops cover skills ranging from writing an effective cover letter to honing your interview performance. Not only can you get pertinent advice from career center staff and other workshop presenters, but you will also benefit greatly from being in a group environment with your peers.</w:t>
            </w:r>
            <w:r>
              <w:rPr>
                <w:rFonts w:ascii="Verdana" w:hAnsi="Verdana"/>
                <w:color w:val="666666"/>
              </w:rPr>
              <w:br/>
            </w:r>
            <w:r>
              <w:rPr>
                <w:rFonts w:ascii="Verdana" w:hAnsi="Verdana"/>
                <w:color w:val="555555"/>
                <w:sz w:val="18"/>
                <w:szCs w:val="18"/>
              </w:rPr>
              <w:t> </w:t>
            </w:r>
          </w:p>
          <w:p w14:paraId="37EC5E3A" w14:textId="1FF2849F" w:rsidR="00D31421" w:rsidRDefault="00D31421" w:rsidP="00D31421">
            <w:pPr>
              <w:jc w:val="center"/>
              <w:rPr>
                <w:rFonts w:ascii="Helvetica" w:hAnsi="Helvetica"/>
                <w:color w:val="555555"/>
                <w:sz w:val="18"/>
                <w:szCs w:val="18"/>
              </w:rPr>
            </w:pPr>
          </w:p>
          <w:p w14:paraId="01E7AE37" w14:textId="77777777" w:rsidR="00D31421" w:rsidRDefault="00D31421" w:rsidP="00D31421">
            <w:pPr>
              <w:pStyle w:val="NormalWeb"/>
              <w:rPr>
                <w:rFonts w:ascii="Verdana" w:hAnsi="Verdana"/>
                <w:color w:val="555555"/>
                <w:sz w:val="18"/>
                <w:szCs w:val="18"/>
              </w:rPr>
            </w:pPr>
            <w:r>
              <w:rPr>
                <w:rFonts w:ascii="Verdana" w:hAnsi="Verdana"/>
                <w:color w:val="FFFFFF"/>
                <w:shd w:val="clear" w:color="auto" w:fill="666666"/>
              </w:rPr>
              <w:t> Mock Interviews</w:t>
            </w:r>
            <w:r>
              <w:rPr>
                <w:rStyle w:val="apple-converted-space"/>
                <w:rFonts w:ascii="Verdana" w:hAnsi="Verdana"/>
                <w:color w:val="FFFFFF"/>
                <w:shd w:val="clear" w:color="auto" w:fill="666666"/>
              </w:rPr>
              <w:t> </w:t>
            </w:r>
          </w:p>
          <w:p w14:paraId="301330F9" w14:textId="77777777" w:rsidR="00D31421" w:rsidRDefault="00D31421" w:rsidP="00D31421">
            <w:pPr>
              <w:pStyle w:val="NormalWeb"/>
              <w:rPr>
                <w:rFonts w:ascii="Verdana" w:hAnsi="Verdana"/>
                <w:color w:val="666666"/>
              </w:rPr>
            </w:pPr>
            <w:r>
              <w:rPr>
                <w:rFonts w:ascii="Verdana" w:hAnsi="Verdana"/>
                <w:color w:val="666666"/>
              </w:rPr>
              <w:t>When it comes to interviewing, practice makes perfect. The experience of having a simulated interview with a staff member can calm nerves, enhance performance, teach you how to answer tough questions, and prevent you from making big mistakes.</w:t>
            </w:r>
          </w:p>
          <w:p w14:paraId="3E364C62" w14:textId="7798EA4A" w:rsidR="00D31421" w:rsidRPr="00D31421" w:rsidRDefault="00D31421" w:rsidP="00D31421">
            <w:pPr>
              <w:jc w:val="center"/>
              <w:rPr>
                <w:rFonts w:ascii="Verdana" w:hAnsi="Verdana"/>
                <w:color w:val="666666"/>
              </w:rPr>
            </w:pPr>
            <w:r>
              <w:rPr>
                <w:rFonts w:ascii="Helvetica" w:hAnsi="Helvetica"/>
                <w:color w:val="555555"/>
                <w:sz w:val="18"/>
                <w:szCs w:val="18"/>
              </w:rPr>
              <w:t> </w:t>
            </w:r>
          </w:p>
          <w:p w14:paraId="441D3194" w14:textId="77777777" w:rsidR="00D31421" w:rsidRDefault="00D31421" w:rsidP="00D31421">
            <w:pPr>
              <w:pStyle w:val="NormalWeb"/>
              <w:rPr>
                <w:rFonts w:ascii="Helvetica" w:hAnsi="Helvetica"/>
                <w:color w:val="555555"/>
                <w:sz w:val="18"/>
                <w:szCs w:val="18"/>
              </w:rPr>
            </w:pPr>
            <w:r>
              <w:rPr>
                <w:rFonts w:ascii="Verdana" w:hAnsi="Verdana"/>
                <w:color w:val="555555"/>
                <w:sz w:val="18"/>
                <w:szCs w:val="18"/>
              </w:rPr>
              <w:t> </w:t>
            </w:r>
            <w:r>
              <w:rPr>
                <w:rFonts w:ascii="Verdana" w:hAnsi="Verdana"/>
                <w:color w:val="FFFFFF"/>
                <w:shd w:val="clear" w:color="auto" w:fill="666666"/>
              </w:rPr>
              <w:t> Resume and Cover Letter Critiques </w:t>
            </w:r>
            <w:r>
              <w:rPr>
                <w:rStyle w:val="apple-converted-space"/>
                <w:rFonts w:ascii="Verdana" w:hAnsi="Verdana"/>
                <w:color w:val="FFFFFF"/>
                <w:shd w:val="clear" w:color="auto" w:fill="666666"/>
              </w:rPr>
              <w:t> </w:t>
            </w:r>
            <w:r>
              <w:rPr>
                <w:rFonts w:ascii="Verdana" w:hAnsi="Verdana"/>
                <w:color w:val="FFFFFF"/>
                <w:shd w:val="clear" w:color="auto" w:fill="666666"/>
              </w:rPr>
              <w:br/>
            </w:r>
            <w:r>
              <w:rPr>
                <w:rFonts w:ascii="Verdana" w:hAnsi="Verdana"/>
                <w:color w:val="666666"/>
              </w:rPr>
              <w:t>In addition to the assistance offered during individual appointments, many offices hold specific drop-in hours where a staff member can provide a quick resume or cover letter critique.</w:t>
            </w:r>
          </w:p>
          <w:p w14:paraId="250C2847" w14:textId="77777777" w:rsidR="00D31421" w:rsidRDefault="00D31421" w:rsidP="00D31421">
            <w:pPr>
              <w:pStyle w:val="Heading1"/>
              <w:shd w:val="clear" w:color="auto" w:fill="FFFFFF"/>
              <w:rPr>
                <w:rFonts w:ascii="Helvetica" w:hAnsi="Helvetica"/>
                <w:color w:val="1B1B1B"/>
                <w:sz w:val="33"/>
                <w:szCs w:val="33"/>
              </w:rPr>
            </w:pPr>
            <w:r>
              <w:rPr>
                <w:rFonts w:ascii="Helvetica" w:hAnsi="Helvetica"/>
                <w:color w:val="1B1B1B"/>
                <w:sz w:val="33"/>
                <w:szCs w:val="33"/>
              </w:rPr>
              <w:t>Internship</w:t>
            </w:r>
          </w:p>
          <w:p w14:paraId="5E71F4EC" w14:textId="69A4CD68" w:rsidR="00D31421" w:rsidRDefault="00D31421" w:rsidP="00D31421">
            <w:pPr>
              <w:pStyle w:val="ListParagraph"/>
              <w:ind w:left="360" w:hanging="360"/>
              <w:rPr>
                <w:rFonts w:ascii="Helvetica" w:hAnsi="Helvetica"/>
                <w:color w:val="555555"/>
                <w:sz w:val="18"/>
                <w:szCs w:val="18"/>
              </w:rPr>
            </w:pPr>
            <w:r>
              <w:rPr>
                <w:rFonts w:ascii="Helvetica" w:hAnsi="Helvetica"/>
                <w:b/>
                <w:bCs/>
                <w:color w:val="555555"/>
              </w:rPr>
              <w:t>    1. Day school students enrolled in four-year programs after the 101</w:t>
            </w:r>
            <w:r>
              <w:rPr>
                <w:rFonts w:ascii="Helvetica" w:hAnsi="Helvetica"/>
                <w:b/>
                <w:bCs/>
                <w:color w:val="555555"/>
                <w:vertAlign w:val="superscript"/>
              </w:rPr>
              <w:t>st</w:t>
            </w:r>
            <w:r>
              <w:rPr>
                <w:rStyle w:val="apple-converted-space"/>
                <w:rFonts w:ascii="Helvetica" w:hAnsi="Helvetica"/>
                <w:b/>
                <w:bCs/>
                <w:color w:val="555555"/>
              </w:rPr>
              <w:t> </w:t>
            </w:r>
            <w:r>
              <w:rPr>
                <w:rFonts w:ascii="Helvetica" w:hAnsi="Helvetica"/>
                <w:b/>
                <w:bCs/>
                <w:color w:val="555555"/>
              </w:rPr>
              <w:t>school year (currently sophomores) are required to participate in the new off-campus internship program.</w:t>
            </w:r>
            <w:r>
              <w:rPr>
                <w:rFonts w:ascii="Helvetica" w:hAnsi="Helvetica"/>
                <w:b/>
                <w:bCs/>
                <w:color w:val="555555"/>
              </w:rPr>
              <w:br/>
            </w:r>
            <w:r>
              <w:rPr>
                <w:rFonts w:ascii="Helvetica" w:hAnsi="Helvetica"/>
                <w:b/>
                <w:bCs/>
                <w:color w:val="555555"/>
                <w:sz w:val="27"/>
                <w:szCs w:val="27"/>
              </w:rPr>
              <w:br/>
              <w:t xml:space="preserve">2. There are five types of internships in the new system (see Table 1), including workplace traineeship (new), ad hoc internship (new), summer </w:t>
            </w:r>
            <w:r>
              <w:rPr>
                <w:rFonts w:ascii="Helvetica" w:hAnsi="Helvetica"/>
                <w:b/>
                <w:bCs/>
                <w:color w:val="555555"/>
                <w:sz w:val="27"/>
                <w:szCs w:val="27"/>
              </w:rPr>
              <w:lastRenderedPageBreak/>
              <w:t>internship, semester internship, and exemptions, as specified and described in the following:</w:t>
            </w:r>
          </w:p>
          <w:p w14:paraId="54CDE65D" w14:textId="527E558F"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w:t>
            </w:r>
            <w:r>
              <w:rPr>
                <w:rFonts w:ascii="Helvetica" w:hAnsi="Helvetica"/>
                <w:b/>
                <w:bCs/>
                <w:color w:val="555555"/>
              </w:rPr>
              <w:t>Workplace Traineeship:</w:t>
            </w:r>
            <w:r>
              <w:rPr>
                <w:rStyle w:val="apple-converted-space"/>
                <w:rFonts w:ascii="Helvetica" w:hAnsi="Helvetica"/>
                <w:color w:val="555555"/>
              </w:rPr>
              <w:t> </w:t>
            </w:r>
            <w:r>
              <w:rPr>
                <w:rFonts w:ascii="Helvetica" w:hAnsi="Helvetica"/>
                <w:color w:val="555555"/>
              </w:rPr>
              <w:t xml:space="preserve">This is held as a requirement for graduation. During the internship period, students are allowed to choose either the continuous mode or the </w:t>
            </w:r>
            <w:r w:rsidR="00394357">
              <w:rPr>
                <w:rFonts w:ascii="Helvetica" w:hAnsi="Helvetica"/>
                <w:color w:val="555555"/>
              </w:rPr>
              <w:t>intermittent</w:t>
            </w:r>
            <w:r>
              <w:rPr>
                <w:rFonts w:ascii="Helvetica" w:hAnsi="Helvetica"/>
                <w:color w:val="555555"/>
              </w:rPr>
              <w:t xml:space="preserve"> mode, while the internship must include at least 80 hours in total. A</w:t>
            </w:r>
            <w:r w:rsidR="00394357">
              <w:rPr>
                <w:rFonts w:ascii="Helvetica" w:hAnsi="Helvetica"/>
                <w:color w:val="555555"/>
              </w:rPr>
              <w:t>n</w:t>
            </w:r>
            <w:r>
              <w:rPr>
                <w:rFonts w:ascii="Helvetica" w:hAnsi="Helvetica"/>
                <w:color w:val="555555"/>
              </w:rPr>
              <w:t xml:space="preserve"> internship institution must be </w:t>
            </w:r>
            <w:r w:rsidR="00394357">
              <w:rPr>
                <w:rFonts w:ascii="Helvetica" w:hAnsi="Helvetica"/>
                <w:color w:val="555555"/>
              </w:rPr>
              <w:t xml:space="preserve">a </w:t>
            </w:r>
            <w:r>
              <w:rPr>
                <w:rFonts w:ascii="Helvetica" w:hAnsi="Helvetica"/>
                <w:color w:val="555555"/>
              </w:rPr>
              <w:t>public or private organization or business entit</w:t>
            </w:r>
            <w:r w:rsidR="00394357">
              <w:rPr>
                <w:rFonts w:ascii="Helvetica" w:hAnsi="Helvetica"/>
                <w:color w:val="555555"/>
              </w:rPr>
              <w:t>y</w:t>
            </w:r>
            <w:r>
              <w:rPr>
                <w:rFonts w:ascii="Helvetica" w:hAnsi="Helvetica"/>
                <w:color w:val="555555"/>
              </w:rPr>
              <w:t xml:space="preserve"> registered with the government, with a well-established system to offer internship work that allows interns to bring into practice the knowledge and skills they have acquired at school. Students are required to complete the application form in advance and submit it to their individual departments for approval. Students should submit an internship feedback report and an internship certificate as proof for internship within two weeks after the internship ends (or one week after the school begins if the internship program is held during a winter vacation or a summer vacation. No credit will be given upon approval.</w:t>
            </w:r>
          </w:p>
          <w:p w14:paraId="7A0B5573" w14:textId="4F7462E7"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b/>
                <w:bCs/>
                <w:color w:val="555555"/>
              </w:rPr>
              <w:t>•Internship Project:</w:t>
            </w:r>
            <w:r>
              <w:rPr>
                <w:rStyle w:val="apple-converted-space"/>
                <w:rFonts w:ascii="Helvetica" w:hAnsi="Helvetica"/>
                <w:color w:val="555555"/>
              </w:rPr>
              <w:t> </w:t>
            </w:r>
            <w:r>
              <w:rPr>
                <w:rFonts w:ascii="Helvetica" w:hAnsi="Helvetica"/>
                <w:color w:val="555555"/>
              </w:rPr>
              <w:t xml:space="preserve">This is also taken as a requirement for graduation. Students must first check if they are eligible for in-campus internships before they submit relevant supporting documentation to their departments. No credit will be given to students when they finish the internship program and obtain an approval by relevant units after review. </w:t>
            </w:r>
            <w:r w:rsidR="00394357">
              <w:rPr>
                <w:rFonts w:ascii="Helvetica" w:hAnsi="Helvetica"/>
                <w:color w:val="555555"/>
              </w:rPr>
              <w:t>The</w:t>
            </w:r>
            <w:r>
              <w:rPr>
                <w:rFonts w:ascii="Helvetica" w:hAnsi="Helvetica"/>
                <w:color w:val="555555"/>
              </w:rPr>
              <w:t xml:space="preserve"> number of students applying for internship projects shall not exceed 40% of the total number of interns for each department.</w:t>
            </w:r>
          </w:p>
          <w:p w14:paraId="1FDA0A8D" w14:textId="77777777" w:rsidR="00D31421" w:rsidRDefault="00D31421" w:rsidP="00D31421">
            <w:pPr>
              <w:spacing w:before="100" w:beforeAutospacing="1" w:after="100" w:afterAutospacing="1"/>
              <w:rPr>
                <w:rFonts w:ascii="Helvetica" w:hAnsi="Helvetica"/>
                <w:color w:val="555555"/>
                <w:sz w:val="18"/>
                <w:szCs w:val="18"/>
              </w:rPr>
            </w:pPr>
            <w:r>
              <w:rPr>
                <w:rFonts w:ascii="Helvetica" w:hAnsi="Helvetica"/>
                <w:b/>
                <w:bCs/>
                <w:color w:val="555555"/>
              </w:rPr>
              <w:t>Types of campus internship are as follows:</w:t>
            </w:r>
            <w:r>
              <w:rPr>
                <w:rFonts w:ascii="Helvetica" w:hAnsi="Helvetica"/>
                <w:b/>
                <w:bCs/>
                <w:color w:val="555555"/>
              </w:rPr>
              <w:br/>
            </w:r>
            <w:r>
              <w:rPr>
                <w:rFonts w:ascii="Helvetica" w:hAnsi="Helvetica"/>
                <w:color w:val="555555"/>
              </w:rPr>
              <w:t>•Participation in a government or industry-university cooperation program (requiring hiring procedures and payroll proof for a minimum of 80 working hours).</w:t>
            </w:r>
          </w:p>
          <w:p w14:paraId="0AD37AC0" w14:textId="77777777"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•Participation in a college student project or any other plans by the Ministry of Science and Technology (requiring hiring procedures and payroll proof for a minimum of 80 working hours).</w:t>
            </w:r>
            <w:r>
              <w:rPr>
                <w:rFonts w:ascii="Helvetica" w:hAnsi="Helvetica"/>
                <w:color w:val="555555"/>
              </w:rPr>
              <w:br/>
              <w:t>•Invention for patent acquisition (to be approved by the organizer).</w:t>
            </w:r>
            <w:r>
              <w:rPr>
                <w:rFonts w:ascii="Helvetica" w:hAnsi="Helvetica"/>
                <w:color w:val="555555"/>
              </w:rPr>
              <w:br/>
              <w:t>•Participation in any national or international practicum project competition; the competition must be related to the participant’s major, and the participant must win a prize.</w:t>
            </w:r>
          </w:p>
          <w:p w14:paraId="6E18BBB7" w14:textId="77777777"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b/>
                <w:bCs/>
                <w:color w:val="555555"/>
              </w:rPr>
              <w:t>•Summer Internship:</w:t>
            </w:r>
            <w:r>
              <w:rPr>
                <w:rStyle w:val="apple-converted-space"/>
                <w:rFonts w:ascii="Helvetica" w:hAnsi="Helvetica"/>
                <w:color w:val="555555"/>
              </w:rPr>
              <w:t> </w:t>
            </w:r>
            <w:r>
              <w:rPr>
                <w:rFonts w:ascii="Helvetica" w:hAnsi="Helvetica"/>
                <w:color w:val="555555"/>
              </w:rPr>
              <w:t xml:space="preserve">2-3 credits will be given to participants in any summer internship program, which must be a full-time practice in one single institution/organization for 8 consecutive weeks </w:t>
            </w:r>
            <w:r>
              <w:rPr>
                <w:rFonts w:ascii="Helvetica" w:hAnsi="Helvetica"/>
                <w:color w:val="555555"/>
              </w:rPr>
              <w:lastRenderedPageBreak/>
              <w:t>and at least 320 hours. An Internship contract and related documents are required, subject to the regulations of “Vocation Regeneration Program” by the Ministry of Education.</w:t>
            </w:r>
          </w:p>
          <w:p w14:paraId="45E63C83" w14:textId="77777777"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b/>
                <w:bCs/>
                <w:color w:val="555555"/>
              </w:rPr>
              <w:t>•Semester Internship:</w:t>
            </w:r>
            <w:r>
              <w:rPr>
                <w:rStyle w:val="apple-converted-space"/>
                <w:rFonts w:ascii="Helvetica" w:hAnsi="Helvetica"/>
                <w:b/>
                <w:bCs/>
                <w:color w:val="555555"/>
              </w:rPr>
              <w:t> </w:t>
            </w:r>
            <w:r>
              <w:rPr>
                <w:rFonts w:ascii="Helvetica" w:hAnsi="Helvetica"/>
                <w:color w:val="555555"/>
              </w:rPr>
              <w:t>9 or more credits will be given to participants in any semester internship program, which must be a full-time practice in one single institution/organization for 4.5 months. An Internship contract and related documents are required, subject to the regulations of “Vocation Regeneration Program” by the Ministry of Education.</w:t>
            </w:r>
            <w:r>
              <w:rPr>
                <w:rStyle w:val="apple-converted-space"/>
                <w:rFonts w:ascii="Helvetica" w:hAnsi="Helvetica"/>
                <w:color w:val="555555"/>
              </w:rPr>
              <w:t> </w:t>
            </w:r>
          </w:p>
          <w:p w14:paraId="2CAC501F" w14:textId="77777777" w:rsidR="00D31421" w:rsidRDefault="00D31421" w:rsidP="00D31421">
            <w:pPr>
              <w:spacing w:before="100" w:beforeAutospacing="1" w:after="100" w:afterAutospacing="1"/>
              <w:rPr>
                <w:rFonts w:ascii="Helvetica" w:hAnsi="Helvetica"/>
                <w:color w:val="555555"/>
                <w:sz w:val="18"/>
                <w:szCs w:val="18"/>
              </w:rPr>
            </w:pPr>
            <w:r>
              <w:rPr>
                <w:rFonts w:ascii="Helvetica" w:hAnsi="Helvetica"/>
                <w:color w:val="555555"/>
              </w:rPr>
              <w:t> </w:t>
            </w:r>
            <w:r>
              <w:rPr>
                <w:rFonts w:ascii="Helvetica" w:hAnsi="Helvetica"/>
                <w:b/>
                <w:bCs/>
                <w:color w:val="555555"/>
                <w:sz w:val="27"/>
                <w:szCs w:val="27"/>
              </w:rPr>
              <w:t>Note:</w:t>
            </w:r>
            <w:r>
              <w:rPr>
                <w:rStyle w:val="apple-converted-space"/>
                <w:rFonts w:ascii="Helvetica" w:hAnsi="Helvetica"/>
                <w:b/>
                <w:bCs/>
                <w:color w:val="555555"/>
                <w:sz w:val="27"/>
                <w:szCs w:val="27"/>
              </w:rPr>
              <w:t> </w:t>
            </w:r>
            <w:r>
              <w:rPr>
                <w:rFonts w:ascii="Helvetica" w:hAnsi="Helvetica"/>
                <w:color w:val="555555"/>
              </w:rPr>
              <w:t>the number of students applying for both summer and semester internships shall exceed 20% of the total number of interns for each department.</w:t>
            </w:r>
            <w:r>
              <w:rPr>
                <w:rFonts w:ascii="Helvetica" w:hAnsi="Helvetica"/>
                <w:color w:val="555555"/>
              </w:rPr>
              <w:br/>
            </w:r>
            <w:r>
              <w:rPr>
                <w:rFonts w:ascii="Helvetica" w:hAnsi="Helvetica"/>
                <w:b/>
                <w:bCs/>
                <w:color w:val="555555"/>
              </w:rPr>
              <w:t>•Exemption:</w:t>
            </w:r>
            <w:r>
              <w:rPr>
                <w:rStyle w:val="apple-converted-space"/>
                <w:rFonts w:ascii="Helvetica" w:hAnsi="Helvetica"/>
                <w:color w:val="555555"/>
              </w:rPr>
              <w:t> </w:t>
            </w:r>
            <w:r>
              <w:rPr>
                <w:rFonts w:ascii="Helvetica" w:hAnsi="Helvetica"/>
                <w:color w:val="555555"/>
              </w:rPr>
              <w:t>Students with disabilities or serious injury may be exempt from any internship, subject to approval by the Division of Student Counseling.</w:t>
            </w:r>
          </w:p>
          <w:p w14:paraId="698A89A1" w14:textId="77777777" w:rsidR="00D31421" w:rsidRDefault="00D31421" w:rsidP="00D31421">
            <w:pPr>
              <w:spacing w:before="100" w:beforeAutospacing="1" w:after="100" w:afterAutospacing="1"/>
              <w:jc w:val="center"/>
              <w:rPr>
                <w:rFonts w:ascii="Helvetica" w:hAnsi="Helvetica"/>
                <w:color w:val="555555"/>
                <w:sz w:val="18"/>
                <w:szCs w:val="18"/>
              </w:rPr>
            </w:pPr>
            <w:r>
              <w:rPr>
                <w:rFonts w:ascii="Helvetica" w:hAnsi="Helvetica"/>
                <w:color w:val="555555"/>
              </w:rPr>
              <w:br/>
            </w:r>
            <w:r>
              <w:rPr>
                <w:rFonts w:ascii="Garamond" w:hAnsi="Garamond"/>
                <w:b/>
                <w:bCs/>
                <w:color w:val="555555"/>
              </w:rPr>
              <w:t>Table 1: Types of new off-campus internship system </w:t>
            </w:r>
          </w:p>
          <w:p w14:paraId="02CED390" w14:textId="51823B98" w:rsidR="00D31421" w:rsidRDefault="00D31421" w:rsidP="00D31421">
            <w:pPr>
              <w:jc w:val="cente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"../../Sysid/cda_en/images/Type%20of%20Internship.jpg" \* MERGEFORMATINET </w:instrText>
            </w:r>
            <w:r>
              <w:rPr>
                <w:rFonts w:ascii="Helvetica" w:hAnsi="Helvetica"/>
                <w:color w:val="555555"/>
                <w:sz w:val="18"/>
                <w:szCs w:val="18"/>
              </w:rPr>
              <w:fldChar w:fldCharType="separate"/>
            </w:r>
            <w:r>
              <w:rPr>
                <w:rFonts w:ascii="Helvetica" w:hAnsi="Helvetica"/>
                <w:noProof/>
                <w:color w:val="555555"/>
                <w:sz w:val="18"/>
                <w:szCs w:val="18"/>
              </w:rPr>
              <mc:AlternateContent>
                <mc:Choice Requires="wps">
                  <w:drawing>
                    <wp:inline distT="0" distB="0" distL="0" distR="0" wp14:anchorId="0FCF76C5" wp14:editId="5DA657C6">
                      <wp:extent cx="301625" cy="301625"/>
                      <wp:effectExtent l="0" t="0" r="0" b="0"/>
                      <wp:docPr id="35" name="Rectangle 35" descr="../../Sysid/cda_en/images/Type%20of%20Internship.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220787" id="Rectangle 35" o:spid="_x0000_s1026" alt="../../Sysid/cda_en/images/Type%20of%20Internship.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" filled="f" stroked="f">
                      <o:lock v:ext="edit" aspectratio="t"/>
                      <w10:anchorlock/>
                    </v:rect>
                  </w:pict>
                </mc:Fallback>
              </mc:AlternateContent>
            </w:r>
            <w:r>
              <w:rPr>
                <w:rFonts w:ascii="Helvetica" w:hAnsi="Helvetica"/>
                <w:color w:val="555555"/>
                <w:sz w:val="18"/>
                <w:szCs w:val="18"/>
              </w:rPr>
              <w:fldChar w:fldCharType="end"/>
            </w:r>
          </w:p>
          <w:p w14:paraId="5396E845" w14:textId="77777777" w:rsidR="00D31421" w:rsidRDefault="00D31421" w:rsidP="00D31421">
            <w:pPr>
              <w:spacing w:before="100" w:beforeAutospacing="1" w:after="100" w:afterAutospacing="1"/>
              <w:rPr>
                <w:rFonts w:ascii="Helvetica" w:hAnsi="Helvetica"/>
                <w:color w:val="555555"/>
                <w:sz w:val="18"/>
                <w:szCs w:val="18"/>
              </w:rPr>
            </w:pPr>
            <w:r>
              <w:rPr>
                <w:rFonts w:ascii="Helvetica" w:hAnsi="Helvetica"/>
                <w:b/>
                <w:bCs/>
                <w:color w:val="555555"/>
              </w:rPr>
              <w:t>3. Implementation of the new internship system</w:t>
            </w:r>
          </w:p>
          <w:p w14:paraId="5F59784F" w14:textId="77777777"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 </w:t>
            </w:r>
            <w:r>
              <w:rPr>
                <w:rStyle w:val="apple-converted-space"/>
                <w:rFonts w:ascii="Helvetica" w:hAnsi="Helvetica"/>
                <w:b/>
                <w:bCs/>
                <w:color w:val="555555"/>
              </w:rPr>
              <w:t> </w:t>
            </w:r>
            <w:r>
              <w:rPr>
                <w:rFonts w:ascii="Helvetica" w:hAnsi="Helvetica"/>
                <w:b/>
                <w:bCs/>
                <w:color w:val="555555"/>
              </w:rPr>
              <w:t>3.1 Workplace traineeship</w:t>
            </w:r>
            <w:r>
              <w:rPr>
                <w:rFonts w:ascii="Helvetica" w:hAnsi="Helvetica"/>
                <w:b/>
                <w:bCs/>
                <w:color w:val="555555"/>
              </w:rPr>
              <w:br/>
            </w:r>
            <w:r>
              <w:rPr>
                <w:rFonts w:ascii="PMingLiU" w:eastAsia="PMingLiU" w:hAnsi="PMingLiU" w:cs="PMingLiU" w:hint="eastAsia"/>
                <w:b/>
                <w:bCs/>
                <w:color w:val="555555"/>
              </w:rPr>
              <w:t xml:space="preserve">　　</w:t>
            </w:r>
            <w:r>
              <w:rPr>
                <w:rStyle w:val="apple-converted-space"/>
                <w:rFonts w:ascii="Helvetica" w:hAnsi="Helvetica"/>
                <w:b/>
                <w:bCs/>
                <w:color w:val="555555"/>
              </w:rPr>
              <w:t> </w:t>
            </w:r>
            <w:r>
              <w:rPr>
                <w:rFonts w:ascii="Helvetica" w:hAnsi="Helvetica"/>
                <w:color w:val="555555"/>
              </w:rPr>
              <w:t>Workplace traineeship follows the procedures as shown in Figure 1. Students are required to complete an application form in advance (see Table 2) and submit it to their individual departments, along with either supporting documents (Figure 2 or 3</w:t>
            </w:r>
            <w:proofErr w:type="gramStart"/>
            <w:r>
              <w:rPr>
                <w:rFonts w:ascii="Helvetica" w:hAnsi="Helvetica"/>
                <w:color w:val="555555"/>
              </w:rPr>
              <w:t>), or</w:t>
            </w:r>
            <w:proofErr w:type="gramEnd"/>
            <w:r>
              <w:rPr>
                <w:rFonts w:ascii="Helvetica" w:hAnsi="Helvetica"/>
                <w:color w:val="555555"/>
              </w:rPr>
              <w:t xml:space="preserve"> downloaded documents from relevant URLs (Figure 4 or Figure 5) showing that the internship institutions are registered with the government. Any Internship is subject to assessment and approval by students’ individual departments.</w:t>
            </w:r>
          </w:p>
          <w:p w14:paraId="066945FF" w14:textId="77777777" w:rsidR="00D31421" w:rsidRDefault="00D31421" w:rsidP="00D31421">
            <w:pPr>
              <w:spacing w:before="100" w:beforeAutospacing="1" w:after="100" w:afterAutospacing="1"/>
              <w:jc w:val="both"/>
              <w:rPr>
                <w:rFonts w:ascii="Helvetica" w:hAnsi="Helvetica"/>
                <w:color w:val="555555"/>
                <w:sz w:val="18"/>
                <w:szCs w:val="18"/>
              </w:rPr>
            </w:pPr>
            <w:r>
              <w:rPr>
                <w:rFonts w:ascii="PMingLiU" w:eastAsia="PMingLiU" w:hAnsi="PMingLiU" w:cs="PMingLiU" w:hint="eastAsia"/>
                <w:color w:val="555555"/>
              </w:rPr>
              <w:t xml:space="preserve">　　</w:t>
            </w:r>
            <w:r>
              <w:rPr>
                <w:rFonts w:ascii="Helvetica" w:hAnsi="Helvetica"/>
                <w:color w:val="555555"/>
              </w:rPr>
              <w:t xml:space="preserve">During the internship, student consultants shall have </w:t>
            </w:r>
            <w:proofErr w:type="gramStart"/>
            <w:r>
              <w:rPr>
                <w:rFonts w:ascii="Helvetica" w:hAnsi="Helvetica"/>
                <w:color w:val="555555"/>
              </w:rPr>
              <w:t>an</w:t>
            </w:r>
            <w:proofErr w:type="gramEnd"/>
            <w:r>
              <w:rPr>
                <w:rFonts w:ascii="Helvetica" w:hAnsi="Helvetica"/>
                <w:color w:val="555555"/>
              </w:rPr>
              <w:t xml:space="preserve"> telephone interview with each intern; student consultants can apply for a workplace interview with an intern, if necessary; the application should be in writing and subject to approval by the school authorities. Students consultants shall put down the counseling records in an internship feedback report (see Table 4), which is to be </w:t>
            </w:r>
            <w:r>
              <w:rPr>
                <w:rFonts w:ascii="Helvetica" w:hAnsi="Helvetica"/>
                <w:color w:val="555555"/>
              </w:rPr>
              <w:lastRenderedPageBreak/>
              <w:t>submitted, along with an internship certificate (see Table 3), to the department for approval within two weeks after the internship ends (or one week after the school begins if the internship program is held during a winter vacation or a summer vacation).</w:t>
            </w:r>
          </w:p>
          <w:p w14:paraId="0FAEEC34" w14:textId="77777777" w:rsidR="00D31421" w:rsidRDefault="00D31421" w:rsidP="00D31421">
            <w:pPr>
              <w:spacing w:before="100" w:beforeAutospacing="1" w:after="100" w:afterAutospacing="1"/>
              <w:jc w:val="both"/>
              <w:rPr>
                <w:rFonts w:ascii="Helvetica" w:hAnsi="Helvetica"/>
                <w:color w:val="555555"/>
                <w:sz w:val="18"/>
                <w:szCs w:val="18"/>
              </w:rPr>
            </w:pPr>
            <w:r>
              <w:rPr>
                <w:rFonts w:ascii="PMingLiU" w:eastAsia="PMingLiU" w:hAnsi="PMingLiU" w:cs="PMingLiU" w:hint="eastAsia"/>
                <w:color w:val="555555"/>
              </w:rPr>
              <w:t xml:space="preserve">　　</w:t>
            </w:r>
            <w:r>
              <w:rPr>
                <w:rFonts w:ascii="Helvetica" w:hAnsi="Helvetica"/>
                <w:color w:val="555555"/>
              </w:rPr>
              <w:t>Internship feedback reports and internship certificates, once approved by the department, are to be uploaded to the Off-campus internship management system for further confirmation by the Vocational Development Center. The confirmation signifies the completion of internship, but no credit will be given to the intern; whereas, failure to submit an internship certificate or/and internship feedback report means that the internship is not completed.</w:t>
            </w:r>
          </w:p>
          <w:p w14:paraId="44A852F1" w14:textId="77777777" w:rsidR="00D31421" w:rsidRDefault="00D31421" w:rsidP="00D31421">
            <w:pPr>
              <w:spacing w:before="100" w:beforeAutospacing="1" w:after="100" w:afterAutospacing="1"/>
              <w:jc w:val="both"/>
              <w:rPr>
                <w:rFonts w:ascii="Helvetica" w:hAnsi="Helvetica"/>
                <w:color w:val="555555"/>
                <w:sz w:val="18"/>
                <w:szCs w:val="18"/>
              </w:rPr>
            </w:pPr>
            <w:r>
              <w:rPr>
                <w:rFonts w:ascii="PMingLiU" w:eastAsia="PMingLiU" w:hAnsi="PMingLiU" w:cs="PMingLiU" w:hint="eastAsia"/>
                <w:color w:val="555555"/>
              </w:rPr>
              <w:t xml:space="preserve">　　</w:t>
            </w:r>
            <w:r>
              <w:rPr>
                <w:rFonts w:ascii="Helvetica" w:hAnsi="Helvetica"/>
                <w:color w:val="555555"/>
              </w:rPr>
              <w:t>The following are points to check for when filling up application forms and internship certificates for workplace traineeship:</w:t>
            </w:r>
          </w:p>
          <w:p w14:paraId="0882CF68" w14:textId="77777777"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  In both documents, the area within a thick frame is for applicants to fill in; all fields and columns should be filled in. It should be noted:</w:t>
            </w:r>
            <w:r>
              <w:rPr>
                <w:rStyle w:val="apple-converted-space"/>
                <w:rFonts w:ascii="Helvetica" w:hAnsi="Helvetica"/>
                <w:color w:val="555555"/>
              </w:rPr>
              <w:t> </w:t>
            </w:r>
          </w:p>
          <w:p w14:paraId="1D5B72D2" w14:textId="3F03155B"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  (1)</w:t>
            </w:r>
            <w:r w:rsidR="00394357">
              <w:rPr>
                <w:rFonts w:ascii="Helvetica" w:hAnsi="Helvetica"/>
                <w:color w:val="555555"/>
              </w:rPr>
              <w:t xml:space="preserve"> </w:t>
            </w:r>
            <w:r>
              <w:rPr>
                <w:rFonts w:ascii="Helvetica" w:hAnsi="Helvetica"/>
                <w:color w:val="555555"/>
              </w:rPr>
              <w:t>Name of the organization: fill in the full name of the company or organization that is registered with and approved by the government. Neither abbreviation nor any other shorted name is allowed.</w:t>
            </w:r>
            <w:r>
              <w:rPr>
                <w:rStyle w:val="apple-converted-space"/>
                <w:rFonts w:ascii="Helvetica" w:hAnsi="Helvetica"/>
                <w:color w:val="555555"/>
              </w:rPr>
              <w:t> </w:t>
            </w:r>
          </w:p>
          <w:p w14:paraId="585091F1" w14:textId="74570AF0" w:rsidR="00D31421" w:rsidRDefault="00D31421" w:rsidP="00D31421">
            <w:pPr>
              <w:spacing w:before="100" w:beforeAutospacing="1" w:after="100" w:afterAutospacing="1"/>
              <w:jc w:val="both"/>
              <w:rPr>
                <w:rFonts w:ascii="Helvetica" w:hAnsi="Helvetica"/>
                <w:color w:val="555555"/>
                <w:sz w:val="18"/>
                <w:szCs w:val="18"/>
              </w:rPr>
            </w:pPr>
            <w:r>
              <w:rPr>
                <w:rFonts w:ascii="PMingLiU" w:eastAsia="PMingLiU" w:hAnsi="PMingLiU" w:cs="PMingLiU" w:hint="eastAsia"/>
                <w:color w:val="555555"/>
              </w:rPr>
              <w:t xml:space="preserve">　</w:t>
            </w:r>
            <w:r>
              <w:rPr>
                <w:rFonts w:ascii="Helvetica" w:hAnsi="Helvetica"/>
                <w:color w:val="555555"/>
              </w:rPr>
              <w:t>(2)</w:t>
            </w:r>
            <w:r w:rsidR="00394357">
              <w:rPr>
                <w:rFonts w:ascii="Helvetica" w:hAnsi="Helvetica"/>
                <w:color w:val="555555"/>
              </w:rPr>
              <w:t xml:space="preserve"> </w:t>
            </w:r>
            <w:r>
              <w:rPr>
                <w:rFonts w:ascii="Helvetica" w:hAnsi="Helvetica"/>
                <w:color w:val="555555"/>
              </w:rPr>
              <w:t>Registered address of the organization: fill in the address of the organization or company that is registered with the government.</w:t>
            </w:r>
            <w:r>
              <w:rPr>
                <w:rStyle w:val="apple-converted-space"/>
                <w:rFonts w:ascii="Helvetica" w:hAnsi="Helvetica"/>
                <w:color w:val="555555"/>
              </w:rPr>
              <w:t> </w:t>
            </w:r>
          </w:p>
          <w:p w14:paraId="25FBB879" w14:textId="55661DAA"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  (3)</w:t>
            </w:r>
            <w:r w:rsidR="00394357">
              <w:rPr>
                <w:rFonts w:ascii="Helvetica" w:hAnsi="Helvetica"/>
                <w:color w:val="555555"/>
              </w:rPr>
              <w:t xml:space="preserve"> </w:t>
            </w:r>
            <w:r>
              <w:rPr>
                <w:rFonts w:ascii="Helvetica" w:hAnsi="Helvetica"/>
                <w:color w:val="555555"/>
              </w:rPr>
              <w:t>Industries for internships: general manufacturing, legal / accounting / Consultant/ R &amp; D / design, electronics IT / software / semiconductor-related industries, culture/education related businesses, general services, construction and real estate related businesses, wholesale / retail / direct selling, banking/ investment/ insurance, accommodation / food / service industry, tourism / recreation / sports industry, health care and health sector, mass media related businesses, religious/ political / welfare related organizations, agriculture / forestry / livestock and fishery industry, hydropower resources, transportation and logistics, warehousing, minerals, and quarrying, etc.</w:t>
            </w:r>
            <w:r>
              <w:rPr>
                <w:rStyle w:val="apple-converted-space"/>
                <w:rFonts w:ascii="Helvetica" w:hAnsi="Helvetica"/>
                <w:color w:val="555555"/>
              </w:rPr>
              <w:t> </w:t>
            </w:r>
          </w:p>
          <w:p w14:paraId="44E0BF57" w14:textId="203B06E0" w:rsidR="00D31421" w:rsidRDefault="00D31421" w:rsidP="00D31421">
            <w:pPr>
              <w:spacing w:before="100" w:beforeAutospacing="1" w:after="100" w:afterAutospacing="1"/>
              <w:ind w:left="600" w:hanging="480"/>
              <w:jc w:val="both"/>
              <w:rPr>
                <w:rFonts w:ascii="Helvetica" w:hAnsi="Helvetica"/>
                <w:color w:val="555555"/>
                <w:sz w:val="18"/>
                <w:szCs w:val="18"/>
              </w:rPr>
            </w:pPr>
            <w:r>
              <w:rPr>
                <w:rFonts w:ascii="Helvetica" w:hAnsi="Helvetica"/>
                <w:color w:val="555555"/>
              </w:rPr>
              <w:lastRenderedPageBreak/>
              <w:t>(4)</w:t>
            </w:r>
            <w:r w:rsidR="00394357">
              <w:rPr>
                <w:rFonts w:ascii="Helvetica" w:hAnsi="Helvetica"/>
                <w:color w:val="555555"/>
              </w:rPr>
              <w:t xml:space="preserve"> </w:t>
            </w:r>
            <w:r>
              <w:rPr>
                <w:rFonts w:ascii="Helvetica" w:hAnsi="Helvetica"/>
                <w:color w:val="555555"/>
              </w:rPr>
              <w:t>Company types: domestic companies, public and private enterprises,</w:t>
            </w:r>
            <w:r w:rsidR="00394357">
              <w:rPr>
                <w:rFonts w:ascii="Helvetica" w:hAnsi="Helvetica"/>
                <w:color w:val="555555"/>
              </w:rPr>
              <w:t xml:space="preserve"> </w:t>
            </w:r>
            <w:r>
              <w:rPr>
                <w:rFonts w:ascii="Helvetica" w:hAnsi="Helvetica"/>
                <w:color w:val="555555"/>
              </w:rPr>
              <w:t>government agencies, overseas businesses, schoo</w:t>
            </w:r>
            <w:r w:rsidR="00394357">
              <w:rPr>
                <w:rFonts w:ascii="Helvetica" w:hAnsi="Helvetica"/>
                <w:color w:val="555555"/>
              </w:rPr>
              <w:t>l</w:t>
            </w:r>
            <w:r>
              <w:rPr>
                <w:rFonts w:ascii="Helvetica" w:hAnsi="Helvetica"/>
                <w:color w:val="555555"/>
              </w:rPr>
              <w:t xml:space="preserve"> units, medical units.</w:t>
            </w:r>
            <w:r>
              <w:rPr>
                <w:rStyle w:val="apple-converted-space"/>
                <w:rFonts w:ascii="Helvetica" w:hAnsi="Helvetica"/>
                <w:color w:val="555555"/>
              </w:rPr>
              <w:t> </w:t>
            </w:r>
          </w:p>
          <w:p w14:paraId="7D194E15" w14:textId="2A37F8A3" w:rsidR="00D31421" w:rsidRDefault="00D31421" w:rsidP="00D31421">
            <w:pPr>
              <w:spacing w:before="100" w:beforeAutospacing="1" w:after="100" w:afterAutospacing="1"/>
              <w:ind w:left="600" w:hanging="480"/>
              <w:jc w:val="both"/>
              <w:rPr>
                <w:rFonts w:ascii="Helvetica" w:hAnsi="Helvetica"/>
                <w:color w:val="555555"/>
                <w:sz w:val="18"/>
                <w:szCs w:val="18"/>
              </w:rPr>
            </w:pPr>
            <w:r>
              <w:rPr>
                <w:rFonts w:ascii="Helvetica" w:hAnsi="Helvetica"/>
                <w:color w:val="555555"/>
              </w:rPr>
              <w:t>(5)</w:t>
            </w:r>
            <w:r w:rsidR="00394357">
              <w:rPr>
                <w:rFonts w:ascii="Helvetica" w:hAnsi="Helvetica"/>
                <w:color w:val="555555"/>
              </w:rPr>
              <w:t xml:space="preserve"> </w:t>
            </w:r>
            <w:r>
              <w:rPr>
                <w:rFonts w:ascii="Helvetica" w:hAnsi="Helvetica"/>
                <w:color w:val="555555"/>
              </w:rPr>
              <w:t>Terms and durations for internships: choose one from different terms and durations as specified below; Neither trespassing nor overlapping is allowed without application in advance.</w:t>
            </w:r>
          </w:p>
          <w:p w14:paraId="4ED587E5" w14:textId="77777777"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Applicants shall submit separate application forms. Applications will be accepted in accordance with terms and durations listed in the following:</w:t>
            </w:r>
          </w:p>
          <w:p w14:paraId="70CB373A" w14:textId="77777777" w:rsidR="00D31421" w:rsidRDefault="00D31421" w:rsidP="00D31421">
            <w:pPr>
              <w:spacing w:before="100" w:beforeAutospacing="1" w:after="100" w:afterAutospacing="1"/>
              <w:ind w:left="600" w:hanging="360"/>
              <w:rPr>
                <w:rFonts w:ascii="Helvetica" w:hAnsi="Helvetica"/>
                <w:color w:val="555555"/>
                <w:sz w:val="18"/>
                <w:szCs w:val="18"/>
              </w:rPr>
            </w:pPr>
            <w:r>
              <w:rPr>
                <w:rFonts w:ascii="Helvetica" w:hAnsi="Helvetica"/>
                <w:color w:val="555555"/>
              </w:rPr>
              <w:t>(A) Internships applied in the first semester shall be implemented from 9/1 to 1/31.</w:t>
            </w:r>
            <w:r>
              <w:rPr>
                <w:rStyle w:val="apple-converted-space"/>
                <w:rFonts w:ascii="Helvetica" w:hAnsi="Helvetica"/>
                <w:color w:val="555555"/>
              </w:rPr>
              <w:t> </w:t>
            </w:r>
          </w:p>
          <w:p w14:paraId="3F12A082" w14:textId="77777777" w:rsidR="00D31421" w:rsidRDefault="00D31421" w:rsidP="00D31421">
            <w:pPr>
              <w:spacing w:before="100" w:beforeAutospacing="1" w:after="100" w:afterAutospacing="1"/>
              <w:ind w:left="600" w:hanging="360"/>
              <w:rPr>
                <w:rFonts w:ascii="Helvetica" w:hAnsi="Helvetica"/>
                <w:color w:val="555555"/>
                <w:sz w:val="18"/>
                <w:szCs w:val="18"/>
              </w:rPr>
            </w:pPr>
            <w:r>
              <w:rPr>
                <w:rFonts w:ascii="Helvetica" w:hAnsi="Helvetica"/>
                <w:color w:val="555555"/>
              </w:rPr>
              <w:t>(B) Internships applied in the second semester shall be implemented from 2/1 to 6/30.</w:t>
            </w:r>
            <w:r>
              <w:rPr>
                <w:rStyle w:val="apple-converted-space"/>
                <w:rFonts w:ascii="Helvetica" w:hAnsi="Helvetica"/>
                <w:color w:val="555555"/>
              </w:rPr>
              <w:t> </w:t>
            </w:r>
          </w:p>
          <w:p w14:paraId="48A47F8E" w14:textId="77777777" w:rsidR="00D31421" w:rsidRDefault="00D31421" w:rsidP="00D31421">
            <w:pPr>
              <w:spacing w:before="100" w:beforeAutospacing="1" w:after="100" w:afterAutospacing="1"/>
              <w:ind w:left="600" w:hanging="360"/>
              <w:rPr>
                <w:rFonts w:ascii="Helvetica" w:hAnsi="Helvetica"/>
                <w:color w:val="555555"/>
                <w:sz w:val="18"/>
                <w:szCs w:val="18"/>
              </w:rPr>
            </w:pPr>
            <w:r>
              <w:rPr>
                <w:rFonts w:ascii="Helvetica" w:hAnsi="Helvetica"/>
                <w:color w:val="555555"/>
              </w:rPr>
              <w:t>(C) Internships applied in the first semester shall be implemented from 7/1 to 8/31.</w:t>
            </w:r>
            <w:r>
              <w:rPr>
                <w:rStyle w:val="apple-converted-space"/>
                <w:rFonts w:ascii="Helvetica" w:hAnsi="Helvetica"/>
                <w:color w:val="555555"/>
              </w:rPr>
              <w:t> </w:t>
            </w:r>
          </w:p>
          <w:p w14:paraId="69BE4CBD" w14:textId="2F8447BB" w:rsidR="00D31421" w:rsidRDefault="00D31421" w:rsidP="00D31421">
            <w:pPr>
              <w:spacing w:before="100" w:beforeAutospacing="1" w:after="100" w:afterAutospacing="1"/>
              <w:jc w:val="both"/>
              <w:rPr>
                <w:rFonts w:ascii="Helvetica" w:hAnsi="Helvetica"/>
                <w:color w:val="555555"/>
                <w:sz w:val="18"/>
                <w:szCs w:val="18"/>
              </w:rPr>
            </w:pPr>
            <w:r>
              <w:rPr>
                <w:rFonts w:ascii="Helvetica" w:hAnsi="Helvetica"/>
                <w:color w:val="555555"/>
              </w:rPr>
              <w:t>For example, assuming that a student plans to be a workplace trainee from 8/1 to 2/15, which encompasses three terms</w:t>
            </w:r>
            <w:r w:rsidR="00394357">
              <w:rPr>
                <w:rFonts w:ascii="Helvetica" w:hAnsi="Helvetica"/>
                <w:color w:val="555555"/>
              </w:rPr>
              <w:t xml:space="preserve"> (</w:t>
            </w:r>
            <w:r>
              <w:rPr>
                <w:rFonts w:ascii="Helvetica" w:hAnsi="Helvetica"/>
                <w:color w:val="555555"/>
              </w:rPr>
              <w:t>8/1 to 8/31 for the summer, 9/1 to 1/31 for first semester, and 2/1 to 2/15 for the second semester</w:t>
            </w:r>
            <w:r w:rsidR="00394357">
              <w:rPr>
                <w:rFonts w:ascii="Helvetica" w:hAnsi="Helvetica"/>
                <w:color w:val="555555"/>
              </w:rPr>
              <w:t>)</w:t>
            </w:r>
            <w:r>
              <w:rPr>
                <w:rFonts w:ascii="Helvetica" w:hAnsi="Helvetica"/>
                <w:color w:val="555555"/>
              </w:rPr>
              <w:t>,</w:t>
            </w:r>
            <w:r w:rsidR="00394357">
              <w:rPr>
                <w:rFonts w:ascii="Helvetica" w:hAnsi="Helvetica"/>
                <w:color w:val="555555"/>
              </w:rPr>
              <w:t xml:space="preserve"> </w:t>
            </w:r>
            <w:r>
              <w:rPr>
                <w:rFonts w:ascii="Helvetica" w:hAnsi="Helvetica"/>
                <w:color w:val="555555"/>
              </w:rPr>
              <w:t>he/she has to submit 3 separate application forms and will be required to submit both an internship feedback report and an internship certificate by the end of each internship.</w:t>
            </w:r>
          </w:p>
          <w:p w14:paraId="15888E08" w14:textId="77777777" w:rsidR="00394357" w:rsidRDefault="00394357" w:rsidP="00394357">
            <w:pPr>
              <w:pStyle w:val="Heading1"/>
              <w:shd w:val="clear" w:color="auto" w:fill="FFFFFF"/>
              <w:rPr>
                <w:rFonts w:ascii="Helvetica" w:hAnsi="Helvetica"/>
                <w:color w:val="1B1B1B"/>
                <w:sz w:val="33"/>
                <w:szCs w:val="33"/>
              </w:rPr>
            </w:pPr>
            <w:r>
              <w:rPr>
                <w:rFonts w:ascii="Helvetica" w:hAnsi="Helvetica"/>
                <w:color w:val="1B1B1B"/>
                <w:sz w:val="33"/>
                <w:szCs w:val="33"/>
              </w:rPr>
              <w:t>Employment</w:t>
            </w:r>
            <w:r>
              <w:rPr>
                <w:rStyle w:val="apple-converted-space"/>
                <w:rFonts w:ascii="Helvetica" w:hAnsi="Helvetica"/>
                <w:color w:val="1B1B1B"/>
                <w:sz w:val="33"/>
                <w:szCs w:val="33"/>
              </w:rPr>
              <w:t> </w:t>
            </w:r>
          </w:p>
          <w:p w14:paraId="32BD97CF" w14:textId="65F4A053" w:rsidR="00394357" w:rsidRDefault="00394357" w:rsidP="00394357">
            <w:r>
              <w:rPr>
                <w:rFonts w:ascii="Verdana" w:hAnsi="Verdana"/>
                <w:color w:val="494949"/>
                <w:sz w:val="28"/>
                <w:szCs w:val="28"/>
              </w:rPr>
              <w:t>    </w:t>
            </w:r>
            <w:r>
              <w:rPr>
                <w:rStyle w:val="apple-converted-space"/>
                <w:rFonts w:ascii="Verdana" w:hAnsi="Verdana"/>
                <w:color w:val="494949"/>
                <w:sz w:val="28"/>
                <w:szCs w:val="28"/>
              </w:rPr>
              <w:t> </w:t>
            </w:r>
            <w:r>
              <w:rPr>
                <w:rFonts w:ascii="Verdana" w:hAnsi="Verdana"/>
                <w:color w:val="494949"/>
              </w:rPr>
              <w:t>In order to provide practical employment guidance, Career</w:t>
            </w:r>
            <w:r>
              <w:rPr>
                <w:rStyle w:val="apple-converted-space"/>
                <w:rFonts w:ascii="Verdana" w:hAnsi="Verdana"/>
                <w:color w:val="494949"/>
              </w:rPr>
              <w:t> </w:t>
            </w:r>
            <w:r>
              <w:rPr>
                <w:rFonts w:ascii="Verdana" w:hAnsi="Verdana" w:cs="Tahoma"/>
                <w:color w:val="494949"/>
              </w:rPr>
              <w:t>Development and Alumni Service Center regularly holds speeches about interview and resume-writing skills, current trends for employment, and preparation skills for governmental jobs every semester.</w:t>
            </w:r>
            <w:r>
              <w:rPr>
                <w:rStyle w:val="apple-converted-space"/>
                <w:rFonts w:ascii="Verdana" w:hAnsi="Verdana" w:cs="Tahoma"/>
                <w:color w:val="494949"/>
              </w:rPr>
              <w:t> </w:t>
            </w:r>
          </w:p>
          <w:p w14:paraId="2E759DF1" w14:textId="3DC5ABCA" w:rsidR="00394357" w:rsidRDefault="00394357" w:rsidP="00394357">
            <w:pPr>
              <w:pStyle w:val="NormalWeb"/>
              <w:rPr>
                <w:rFonts w:ascii="Verdana" w:hAnsi="Verdana"/>
                <w:color w:val="494949"/>
              </w:rPr>
            </w:pPr>
            <w:r>
              <w:rPr>
                <w:rFonts w:ascii="Verdana" w:hAnsi="Verdana"/>
                <w:color w:val="494949"/>
              </w:rPr>
              <w:t>     The center also holds the large-scale employment exhibition for students and alumni every semester. You may find many useful articles on our website. </w:t>
            </w:r>
            <w:hyperlink r:id="rId30" w:history="1">
              <w:proofErr w:type="gramStart"/>
              <w:r>
                <w:rPr>
                  <w:rStyle w:val="Hyperlink"/>
                  <w:rFonts w:ascii="Verdana" w:hAnsi="Verdana"/>
                </w:rPr>
                <w:t>More..</w:t>
              </w:r>
              <w:proofErr w:type="gramEnd"/>
            </w:hyperlink>
            <w:r>
              <w:rPr>
                <w:rFonts w:ascii="Verdana" w:hAnsi="Verdana"/>
                <w:color w:val="494949"/>
              </w:rPr>
              <w:t> If you need a personal guidance or consultation, you are welcome to visit us.  </w:t>
            </w:r>
          </w:p>
          <w:p w14:paraId="6DF2FF48" w14:textId="77777777" w:rsidR="00394357" w:rsidRDefault="00394357" w:rsidP="00394357">
            <w:pPr>
              <w:pStyle w:val="Heading1"/>
              <w:shd w:val="clear" w:color="auto" w:fill="FFFFFF"/>
              <w:rPr>
                <w:rFonts w:ascii="Helvetica" w:hAnsi="Helvetica"/>
                <w:color w:val="1B1B1B"/>
                <w:sz w:val="33"/>
                <w:szCs w:val="33"/>
              </w:rPr>
            </w:pPr>
            <w:r>
              <w:rPr>
                <w:rFonts w:ascii="Helvetica" w:hAnsi="Helvetica"/>
                <w:color w:val="1B1B1B"/>
                <w:sz w:val="33"/>
                <w:szCs w:val="33"/>
              </w:rPr>
              <w:lastRenderedPageBreak/>
              <w:t>Alumni Service</w:t>
            </w:r>
          </w:p>
          <w:p w14:paraId="1E387035" w14:textId="5C775FFC" w:rsidR="00394357" w:rsidRDefault="00394357" w:rsidP="00394357">
            <w:pPr>
              <w:rPr>
                <w:rFonts w:ascii="Helvetica" w:hAnsi="Helvetica"/>
                <w:color w:val="555555"/>
                <w:sz w:val="18"/>
                <w:szCs w:val="18"/>
              </w:rPr>
            </w:pPr>
            <w:r>
              <w:rPr>
                <w:rFonts w:ascii="Verdana" w:hAnsi="Verdana"/>
                <w:color w:val="494949"/>
              </w:rPr>
              <w:t>   </w:t>
            </w:r>
            <w:r>
              <w:rPr>
                <w:rFonts w:ascii="Verdana" w:hAnsi="Verdana"/>
                <w:color w:val="808080"/>
              </w:rPr>
              <w:t>  Career Development and Alumni Center provides attentive and helpful service for the alumni. Our center also sends timely news of our activities and job vacancies for alumni via e-mail. If you want to receive our newsletter, please write to us via e-mail.</w:t>
            </w:r>
          </w:p>
          <w:p w14:paraId="76356F40" w14:textId="77777777" w:rsidR="00394357" w:rsidRDefault="00394357" w:rsidP="00394357">
            <w:pPr>
              <w:rPr>
                <w:rFonts w:ascii="Helvetica" w:hAnsi="Helvetica"/>
                <w:color w:val="555555"/>
                <w:sz w:val="18"/>
                <w:szCs w:val="18"/>
              </w:rPr>
            </w:pPr>
            <w:r>
              <w:rPr>
                <w:rFonts w:ascii="Helvetica" w:hAnsi="Helvetica"/>
                <w:color w:val="555555"/>
                <w:sz w:val="18"/>
                <w:szCs w:val="18"/>
              </w:rPr>
              <w:t> </w:t>
            </w:r>
          </w:p>
          <w:p w14:paraId="7AF9EDD2" w14:textId="36B7C411" w:rsidR="00394357" w:rsidRDefault="00394357" w:rsidP="00394357">
            <w:pPr>
              <w:spacing w:after="240"/>
              <w:rPr>
                <w:rFonts w:ascii="Helvetica" w:hAnsi="Helvetica"/>
                <w:color w:val="555555"/>
                <w:sz w:val="18"/>
                <w:szCs w:val="18"/>
              </w:rPr>
            </w:pPr>
            <w:r>
              <w:rPr>
                <w:rFonts w:ascii="Helvetica" w:hAnsi="Helvetica"/>
                <w:color w:val="555555"/>
                <w:sz w:val="18"/>
                <w:szCs w:val="18"/>
              </w:rPr>
              <w:t> </w:t>
            </w:r>
            <w:r>
              <w:rPr>
                <w:rFonts w:ascii="Helvetica" w:hAnsi="Helvetica"/>
                <w:color w:val="555555"/>
                <w:sz w:val="18"/>
                <w:szCs w:val="18"/>
              </w:rPr>
              <w:br/>
            </w:r>
            <w:r>
              <w:rPr>
                <w:rFonts w:ascii="Verdana" w:hAnsi="Verdana"/>
                <w:color w:val="333300"/>
              </w:rPr>
              <w:t>    </w:t>
            </w:r>
            <w:r>
              <w:rPr>
                <w:rStyle w:val="apple-converted-space"/>
                <w:rFonts w:ascii="Verdana" w:hAnsi="Verdana"/>
                <w:color w:val="808080"/>
              </w:rPr>
              <w:t> </w:t>
            </w:r>
            <w:r>
              <w:rPr>
                <w:rFonts w:ascii="Verdana" w:hAnsi="Verdana"/>
                <w:color w:val="808080"/>
              </w:rPr>
              <w:t>We regularly hold welcoming parties for alumni and other interesting activities every semester, such as table tennis competition and department gatherings. Additionally, we also provide the alumni with sport equipment in </w:t>
            </w:r>
            <w:proofErr w:type="spellStart"/>
            <w:r>
              <w:rPr>
                <w:rFonts w:ascii="Verdana" w:hAnsi="Verdana"/>
                <w:color w:val="808080"/>
              </w:rPr>
              <w:t>Yohas</w:t>
            </w:r>
            <w:proofErr w:type="spellEnd"/>
            <w:r>
              <w:rPr>
                <w:rFonts w:ascii="Verdana" w:hAnsi="Verdana"/>
                <w:color w:val="808080"/>
              </w:rPr>
              <w:t xml:space="preserve"> physical center. If you want to go to </w:t>
            </w:r>
            <w:proofErr w:type="spellStart"/>
            <w:r>
              <w:rPr>
                <w:rFonts w:ascii="Verdana" w:hAnsi="Verdana"/>
                <w:color w:val="808080"/>
              </w:rPr>
              <w:t>Yohas</w:t>
            </w:r>
            <w:proofErr w:type="spellEnd"/>
            <w:r>
              <w:rPr>
                <w:rFonts w:ascii="Verdana" w:hAnsi="Verdana"/>
                <w:color w:val="808080"/>
              </w:rPr>
              <w:t xml:space="preserve"> physical center, please bring you ID card and 2 photos to receive the </w:t>
            </w:r>
            <w:proofErr w:type="spellStart"/>
            <w:r>
              <w:rPr>
                <w:rFonts w:ascii="Verdana" w:hAnsi="Verdana"/>
                <w:color w:val="808080"/>
              </w:rPr>
              <w:t>Yohas</w:t>
            </w:r>
            <w:proofErr w:type="spellEnd"/>
            <w:r>
              <w:rPr>
                <w:rFonts w:ascii="Verdana" w:hAnsi="Verdana"/>
                <w:color w:val="808080"/>
              </w:rPr>
              <w:t xml:space="preserve"> card.</w:t>
            </w:r>
          </w:p>
          <w:p w14:paraId="61258FFE" w14:textId="77777777" w:rsidR="00394357" w:rsidRDefault="00394357" w:rsidP="00394357">
            <w:pPr>
              <w:jc w:val="center"/>
              <w:rPr>
                <w:rFonts w:ascii="Helvetica" w:hAnsi="Helvetica"/>
                <w:color w:val="555555"/>
                <w:sz w:val="18"/>
                <w:szCs w:val="18"/>
              </w:rPr>
            </w:pPr>
            <w:r>
              <w:rPr>
                <w:rFonts w:ascii="Helvetica" w:hAnsi="Helvetica"/>
                <w:color w:val="555555"/>
                <w:sz w:val="18"/>
                <w:szCs w:val="18"/>
              </w:rPr>
              <w:t> </w:t>
            </w:r>
          </w:p>
          <w:p w14:paraId="635C2857" w14:textId="77777777" w:rsidR="00394357" w:rsidRDefault="00394357" w:rsidP="00394357">
            <w:pPr>
              <w:pStyle w:val="NormalWeb"/>
              <w:rPr>
                <w:rFonts w:ascii="Helvetica" w:hAnsi="Helvetica"/>
                <w:color w:val="555555"/>
                <w:sz w:val="18"/>
                <w:szCs w:val="18"/>
              </w:rPr>
            </w:pPr>
          </w:p>
          <w:p w14:paraId="7138F3CD" w14:textId="77777777" w:rsidR="00394357" w:rsidRDefault="00394357" w:rsidP="00394357">
            <w:pPr>
              <w:rPr>
                <w:rFonts w:ascii="Helvetica" w:hAnsi="Helvetica"/>
                <w:color w:val="555555"/>
                <w:sz w:val="18"/>
                <w:szCs w:val="18"/>
              </w:rPr>
            </w:pPr>
            <w:r>
              <w:rPr>
                <w:rFonts w:ascii="Helvetica" w:hAnsi="Helvetica"/>
                <w:color w:val="555555"/>
                <w:sz w:val="18"/>
                <w:szCs w:val="18"/>
              </w:rPr>
              <w:t> </w:t>
            </w:r>
          </w:p>
          <w:p w14:paraId="30EDE3BA" w14:textId="0CAB4EC4" w:rsidR="00394357" w:rsidRDefault="00394357" w:rsidP="00394357">
            <w:pPr>
              <w:jc w:val="center"/>
              <w:rPr>
                <w:rFonts w:ascii="Helvetica" w:hAnsi="Helvetica"/>
                <w:color w:val="555555"/>
                <w:sz w:val="18"/>
                <w:szCs w:val="18"/>
              </w:rPr>
            </w:pPr>
            <w:r>
              <w:rPr>
                <w:rFonts w:ascii="Helvetica" w:hAnsi="Helvetica"/>
                <w:color w:val="555555"/>
                <w:sz w:val="18"/>
                <w:szCs w:val="18"/>
              </w:rPr>
              <w:fldChar w:fldCharType="begin"/>
            </w:r>
            <w:r>
              <w:rPr>
                <w:rFonts w:ascii="Helvetica" w:hAnsi="Helvetica"/>
                <w:color w:val="555555"/>
                <w:sz w:val="18"/>
                <w:szCs w:val="18"/>
              </w:rPr>
              <w:instrText xml:space="preserve"> INCLUDEPICTURE "/Sysid/cda_en/</w:instrText>
            </w:r>
            <w:r>
              <w:rPr>
                <w:rFonts w:ascii="PMingLiU" w:eastAsia="PMingLiU" w:hAnsi="PMingLiU" w:cs="PMingLiU" w:hint="eastAsia"/>
                <w:color w:val="555555"/>
                <w:sz w:val="18"/>
                <w:szCs w:val="18"/>
              </w:rPr>
              <w:instrText>就業</w:instrText>
            </w:r>
            <w:r>
              <w:rPr>
                <w:rFonts w:ascii="Helvetica" w:hAnsi="Helvetica"/>
                <w:color w:val="555555"/>
                <w:sz w:val="18"/>
                <w:szCs w:val="18"/>
              </w:rPr>
              <w:instrText xml:space="preserve">02.jpg" \* MERGEFORMATINET </w:instrText>
            </w:r>
            <w:r>
              <w:rPr>
                <w:rFonts w:ascii="Helvetica" w:hAnsi="Helvetica"/>
                <w:color w:val="555555"/>
                <w:sz w:val="18"/>
                <w:szCs w:val="18"/>
              </w:rPr>
              <w:fldChar w:fldCharType="separate"/>
            </w:r>
            <w:r>
              <w:rPr>
                <w:rFonts w:ascii="Helvetica" w:hAnsi="Helvetica"/>
                <w:noProof/>
                <w:color w:val="555555"/>
                <w:sz w:val="18"/>
                <w:szCs w:val="18"/>
              </w:rPr>
              <mc:AlternateContent>
                <mc:Choice Requires="wps">
                  <w:drawing>
                    <wp:inline distT="0" distB="0" distL="0" distR="0" wp14:anchorId="1EB56511" wp14:editId="763C919E">
                      <wp:extent cx="301625" cy="301625"/>
                      <wp:effectExtent l="0" t="0" r="0" b="0"/>
                      <wp:docPr id="37" name="Rectangle 37" descr="/Sysid/cda_en/就業0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A50C0E" id="Rectangle 37" o:spid="_x0000_s1026" alt="/Sysid/cda_en/就業02.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" filled="f" stroked="f">
                      <o:lock v:ext="edit" aspectratio="t"/>
                      <w10:anchorlock/>
                    </v:rect>
                  </w:pict>
                </mc:Fallback>
              </mc:AlternateContent>
            </w:r>
            <w:r>
              <w:rPr>
                <w:rFonts w:ascii="Helvetica" w:hAnsi="Helvetica"/>
                <w:color w:val="555555"/>
                <w:sz w:val="18"/>
                <w:szCs w:val="18"/>
              </w:rPr>
              <w:fldChar w:fldCharType="end"/>
            </w:r>
            <w:r>
              <w:rPr>
                <w:rFonts w:ascii="Helvetica" w:hAnsi="Helvetica"/>
                <w:color w:val="555555"/>
                <w:sz w:val="18"/>
                <w:szCs w:val="18"/>
              </w:rPr>
              <w:t>   </w:t>
            </w:r>
            <w:r>
              <w:rPr>
                <w:rStyle w:val="apple-converted-space"/>
                <w:rFonts w:ascii="Helvetica" w:hAnsi="Helvetica"/>
                <w:color w:val="555555"/>
                <w:sz w:val="18"/>
                <w:szCs w:val="18"/>
              </w:rPr>
              <w:t> </w:t>
            </w:r>
            <w:r>
              <w:rPr>
                <w:rFonts w:ascii="Helvetica" w:hAnsi="Helvetica"/>
                <w:color w:val="555555"/>
                <w:sz w:val="18"/>
                <w:szCs w:val="18"/>
              </w:rPr>
              <w:fldChar w:fldCharType="begin"/>
            </w:r>
            <w:r>
              <w:rPr>
                <w:rFonts w:ascii="Helvetica" w:hAnsi="Helvetica"/>
                <w:color w:val="555555"/>
                <w:sz w:val="18"/>
                <w:szCs w:val="18"/>
              </w:rPr>
              <w:instrText xml:space="preserve"> INCLUDEPICTURE "/Sysid/cda_en/</w:instrText>
            </w:r>
            <w:r>
              <w:rPr>
                <w:rFonts w:ascii="PMingLiU" w:eastAsia="PMingLiU" w:hAnsi="PMingLiU" w:cs="PMingLiU" w:hint="eastAsia"/>
                <w:color w:val="555555"/>
                <w:sz w:val="18"/>
                <w:szCs w:val="18"/>
              </w:rPr>
              <w:instrText>就業</w:instrText>
            </w:r>
            <w:r>
              <w:rPr>
                <w:rFonts w:ascii="Helvetica" w:hAnsi="Helvetica"/>
                <w:color w:val="555555"/>
                <w:sz w:val="18"/>
                <w:szCs w:val="18"/>
              </w:rPr>
              <w:instrText xml:space="preserve">01.jpg" \* MERGEFORMATINET </w:instrText>
            </w:r>
            <w:r>
              <w:rPr>
                <w:rFonts w:ascii="Helvetica" w:hAnsi="Helvetica"/>
                <w:color w:val="555555"/>
                <w:sz w:val="18"/>
                <w:szCs w:val="18"/>
              </w:rPr>
              <w:fldChar w:fldCharType="separate"/>
            </w:r>
            <w:r>
              <w:rPr>
                <w:rFonts w:ascii="Helvetica" w:hAnsi="Helvetica"/>
                <w:noProof/>
                <w:color w:val="555555"/>
                <w:sz w:val="18"/>
                <w:szCs w:val="18"/>
              </w:rPr>
              <mc:AlternateContent>
                <mc:Choice Requires="wps">
                  <w:drawing>
                    <wp:inline distT="0" distB="0" distL="0" distR="0" wp14:anchorId="2FF2ED5B" wp14:editId="2D8A29CF">
                      <wp:extent cx="301625" cy="301625"/>
                      <wp:effectExtent l="0" t="0" r="0" b="0"/>
                      <wp:docPr id="36" name="Rectangle 36" descr="/Sysid/cda_en/就業0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7647D1" id="Rectangle 36" o:spid="_x0000_s1026" alt="/Sysid/cda_en/就業01.jp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" filled="f" stroked="f">
                      <o:lock v:ext="edit" aspectratio="t"/>
                      <w10:anchorlock/>
                    </v:rect>
                  </w:pict>
                </mc:Fallback>
              </mc:AlternateContent>
            </w:r>
            <w:r>
              <w:rPr>
                <w:rFonts w:ascii="Helvetica" w:hAnsi="Helvetica"/>
                <w:color w:val="555555"/>
                <w:sz w:val="18"/>
                <w:szCs w:val="18"/>
              </w:rPr>
              <w:fldChar w:fldCharType="end"/>
            </w:r>
          </w:p>
          <w:p w14:paraId="48BBB7EA" w14:textId="74B779B9" w:rsidR="00394357" w:rsidRDefault="00394357" w:rsidP="00394357">
            <w:pPr>
              <w:rPr>
                <w:rFonts w:ascii="Helvetica" w:hAnsi="Helvetica"/>
                <w:color w:val="555555"/>
                <w:sz w:val="18"/>
                <w:szCs w:val="18"/>
              </w:rPr>
            </w:pPr>
            <w:r>
              <w:rPr>
                <w:rFonts w:ascii="Helvetica" w:hAnsi="Helvetica"/>
                <w:color w:val="555555"/>
                <w:sz w:val="18"/>
                <w:szCs w:val="18"/>
              </w:rPr>
              <w:t> </w:t>
            </w:r>
          </w:p>
          <w:p w14:paraId="4492ECEA" w14:textId="77777777" w:rsidR="00D31421" w:rsidRDefault="00D31421" w:rsidP="00D31421"/>
          <w:p w14:paraId="667CD3E5" w14:textId="77777777" w:rsidR="00D31421" w:rsidRDefault="00D31421" w:rsidP="00D31421">
            <w:pPr>
              <w:pStyle w:val="NormalWeb"/>
              <w:rPr>
                <w:rFonts w:ascii="Helvetica" w:hAnsi="Helvetica"/>
                <w:color w:val="555555"/>
                <w:sz w:val="18"/>
                <w:szCs w:val="18"/>
              </w:rPr>
            </w:pPr>
          </w:p>
          <w:p w14:paraId="622CE462"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06BAAFAC"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60A8827B"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3BA281A0"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55</w:t>
            </w:r>
          </w:p>
        </w:tc>
        <w:tc>
          <w:tcPr>
            <w:tcW w:w="3996" w:type="dxa"/>
            <w:tcBorders>
              <w:top w:val="nil"/>
              <w:left w:val="nil"/>
              <w:bottom w:val="single" w:sz="4" w:space="0" w:color="auto"/>
              <w:right w:val="single" w:sz="4" w:space="0" w:color="auto"/>
            </w:tcBorders>
            <w:shd w:val="clear" w:color="auto" w:fill="auto"/>
            <w:vAlign w:val="center"/>
          </w:tcPr>
          <w:p w14:paraId="6453A1E7"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稽核室</w:t>
            </w:r>
          </w:p>
        </w:tc>
        <w:tc>
          <w:tcPr>
            <w:tcW w:w="3108" w:type="dxa"/>
            <w:tcBorders>
              <w:top w:val="nil"/>
              <w:left w:val="nil"/>
              <w:bottom w:val="single" w:sz="4" w:space="0" w:color="auto"/>
              <w:right w:val="single" w:sz="4" w:space="0" w:color="auto"/>
            </w:tcBorders>
            <w:shd w:val="clear" w:color="auto" w:fill="auto"/>
            <w:noWrap/>
            <w:vAlign w:val="center"/>
          </w:tcPr>
          <w:p w14:paraId="7776FF65"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https://audit.stust.edu.tw/en</w:t>
            </w:r>
          </w:p>
        </w:tc>
        <w:tc>
          <w:tcPr>
            <w:tcW w:w="8136" w:type="dxa"/>
            <w:tcBorders>
              <w:top w:val="nil"/>
              <w:left w:val="nil"/>
              <w:bottom w:val="single" w:sz="4" w:space="0" w:color="auto"/>
              <w:right w:val="single" w:sz="4" w:space="0" w:color="auto"/>
            </w:tcBorders>
            <w:shd w:val="clear" w:color="auto" w:fill="auto"/>
            <w:noWrap/>
          </w:tcPr>
          <w:p w14:paraId="734F1E67" w14:textId="5A0CBDDE" w:rsidR="00394357" w:rsidRDefault="00394357" w:rsidP="00394357">
            <w:pPr>
              <w:pStyle w:val="Heading1"/>
              <w:shd w:val="clear" w:color="auto" w:fill="FFFFFF"/>
              <w:rPr>
                <w:rFonts w:ascii="Helvetica" w:hAnsi="Helvetica"/>
                <w:color w:val="1B1B1B"/>
                <w:sz w:val="33"/>
                <w:szCs w:val="33"/>
              </w:rPr>
            </w:pPr>
            <w:r>
              <w:rPr>
                <w:rFonts w:ascii="Helvetica" w:hAnsi="Helvetica"/>
                <w:color w:val="1B1B1B"/>
                <w:sz w:val="33"/>
                <w:szCs w:val="33"/>
              </w:rPr>
              <w:t>Goals</w:t>
            </w:r>
          </w:p>
          <w:p w14:paraId="3D4E37E0" w14:textId="5BE3BFF5" w:rsidR="00394357" w:rsidRDefault="00394357" w:rsidP="00394357">
            <w:pPr>
              <w:spacing w:line="400" w:lineRule="atLeast"/>
              <w:jc w:val="both"/>
              <w:rPr>
                <w:rFonts w:ascii="Verdana" w:hAnsi="Verdana"/>
                <w:color w:val="555555"/>
              </w:rPr>
            </w:pPr>
            <w:r>
              <w:rPr>
                <w:rStyle w:val="Strong"/>
                <w:rFonts w:ascii="Verdana" w:hAnsi="Verdana"/>
                <w:color w:val="555555"/>
              </w:rPr>
              <w:t>Goals</w:t>
            </w:r>
            <w:r>
              <w:rPr>
                <w:rFonts w:ascii="Verdana" w:hAnsi="Verdana"/>
                <w:b/>
                <w:bCs/>
                <w:color w:val="555555"/>
              </w:rPr>
              <w:br/>
            </w:r>
            <w:r>
              <w:rPr>
                <w:rFonts w:ascii="Verdana" w:hAnsi="Verdana"/>
                <w:color w:val="555555"/>
              </w:rPr>
              <w:t>The focus of the internal auditing within the school is to assist the President and the board in accomplishing the school’s objectives and goals, including:</w:t>
            </w:r>
          </w:p>
          <w:p w14:paraId="4B47F6EA" w14:textId="77777777" w:rsidR="00394357" w:rsidRDefault="00394357" w:rsidP="00394357">
            <w:pPr>
              <w:spacing w:line="400" w:lineRule="atLeast"/>
              <w:jc w:val="both"/>
              <w:rPr>
                <w:rFonts w:ascii="Helvetica" w:hAnsi="Helvetica"/>
                <w:color w:val="555555"/>
                <w:sz w:val="18"/>
                <w:szCs w:val="18"/>
              </w:rPr>
            </w:pPr>
          </w:p>
          <w:p w14:paraId="7CC259EC" w14:textId="419CDA3E" w:rsidR="00394357" w:rsidRDefault="00394357" w:rsidP="00394357">
            <w:pPr>
              <w:pStyle w:val="ListParagraph"/>
              <w:spacing w:before="0" w:beforeAutospacing="0" w:after="0" w:afterAutospacing="0" w:line="400" w:lineRule="atLeast"/>
              <w:ind w:left="360" w:hanging="360"/>
              <w:jc w:val="both"/>
              <w:rPr>
                <w:rFonts w:ascii="Helvetica" w:hAnsi="Helvetica"/>
                <w:color w:val="555555"/>
                <w:sz w:val="18"/>
                <w:szCs w:val="18"/>
              </w:rPr>
            </w:pPr>
            <w:r>
              <w:rPr>
                <w:rFonts w:ascii="Verdana" w:hAnsi="Verdana"/>
                <w:color w:val="555555"/>
              </w:rPr>
              <w:t>1. Maintaining e</w:t>
            </w:r>
            <w:r>
              <w:rPr>
                <w:rFonts w:ascii="Verdana" w:hAnsi="Verdana"/>
                <w:color w:val="555555"/>
                <w:shd w:val="clear" w:color="auto" w:fill="FFFFFF"/>
              </w:rPr>
              <w:t>ffectiveness and efficiency of operations</w:t>
            </w:r>
            <w:r>
              <w:rPr>
                <w:rFonts w:ascii="Verdana" w:hAnsi="Verdana"/>
                <w:color w:val="555555"/>
              </w:rPr>
              <w:t>.</w:t>
            </w:r>
          </w:p>
          <w:p w14:paraId="4700B2DD" w14:textId="51BE7A75" w:rsidR="00394357" w:rsidRDefault="00394357" w:rsidP="00394357">
            <w:pPr>
              <w:pStyle w:val="ListParagraph"/>
              <w:spacing w:before="0" w:beforeAutospacing="0" w:after="0" w:afterAutospacing="0" w:line="400" w:lineRule="atLeast"/>
              <w:ind w:left="360" w:hanging="360"/>
              <w:rPr>
                <w:rFonts w:ascii="Helvetica" w:hAnsi="Helvetica"/>
                <w:color w:val="555555"/>
                <w:sz w:val="18"/>
                <w:szCs w:val="18"/>
              </w:rPr>
            </w:pPr>
            <w:r>
              <w:rPr>
                <w:rFonts w:ascii="Verdana" w:hAnsi="Verdana"/>
                <w:color w:val="555555"/>
              </w:rPr>
              <w:t xml:space="preserve">2. </w:t>
            </w:r>
            <w:r w:rsidR="00035086">
              <w:rPr>
                <w:rFonts w:ascii="Verdana" w:hAnsi="Verdana"/>
                <w:color w:val="555555"/>
              </w:rPr>
              <w:t>Upholding r</w:t>
            </w:r>
            <w:r>
              <w:rPr>
                <w:rFonts w:ascii="Verdana" w:hAnsi="Verdana"/>
                <w:color w:val="555555"/>
                <w:shd w:val="clear" w:color="auto" w:fill="FFFFFF"/>
              </w:rPr>
              <w:t>eliability,</w:t>
            </w:r>
            <w:r w:rsidR="00035086">
              <w:rPr>
                <w:rFonts w:ascii="Verdana" w:hAnsi="Verdana"/>
                <w:color w:val="555555"/>
                <w:shd w:val="clear" w:color="auto" w:fill="FFFFFF"/>
              </w:rPr>
              <w:t xml:space="preserve"> </w:t>
            </w:r>
            <w:r>
              <w:rPr>
                <w:rFonts w:ascii="Verdana" w:hAnsi="Verdana"/>
                <w:color w:val="555555"/>
                <w:shd w:val="clear" w:color="auto" w:fill="FFFFFF"/>
              </w:rPr>
              <w:t>timeliness,</w:t>
            </w:r>
            <w:r w:rsidR="00035086">
              <w:rPr>
                <w:rFonts w:ascii="Verdana" w:hAnsi="Verdana"/>
                <w:color w:val="555555"/>
                <w:shd w:val="clear" w:color="auto" w:fill="FFFFFF"/>
              </w:rPr>
              <w:t xml:space="preserve"> </w:t>
            </w:r>
            <w:r>
              <w:rPr>
                <w:rFonts w:ascii="Verdana" w:hAnsi="Verdana"/>
                <w:color w:val="555555"/>
                <w:shd w:val="clear" w:color="auto" w:fill="FFFFFF"/>
              </w:rPr>
              <w:t>transparency,</w:t>
            </w:r>
            <w:r w:rsidR="00035086">
              <w:rPr>
                <w:rFonts w:ascii="Verdana" w:hAnsi="Verdana"/>
                <w:color w:val="555555"/>
                <w:shd w:val="clear" w:color="auto" w:fill="FFFFFF"/>
              </w:rPr>
              <w:t xml:space="preserve"> </w:t>
            </w:r>
            <w:r>
              <w:rPr>
                <w:rFonts w:ascii="Verdana" w:hAnsi="Verdana"/>
                <w:color w:val="555555"/>
                <w:shd w:val="clear" w:color="auto" w:fill="FFFFFF"/>
              </w:rPr>
              <w:t>and regulatory compliance of reporting</w:t>
            </w:r>
            <w:r>
              <w:rPr>
                <w:rFonts w:ascii="Verdana" w:hAnsi="Verdana"/>
                <w:color w:val="555555"/>
              </w:rPr>
              <w:t>.</w:t>
            </w:r>
          </w:p>
          <w:p w14:paraId="00DA9325" w14:textId="192D55D8" w:rsidR="00394357" w:rsidRDefault="00394357" w:rsidP="00394357">
            <w:pPr>
              <w:pStyle w:val="ListParagraph"/>
              <w:spacing w:before="0" w:beforeAutospacing="0" w:after="0" w:afterAutospacing="0" w:line="400" w:lineRule="atLeast"/>
              <w:ind w:left="360" w:hanging="360"/>
              <w:rPr>
                <w:rFonts w:ascii="Helvetica" w:hAnsi="Helvetica"/>
                <w:color w:val="555555"/>
                <w:sz w:val="18"/>
                <w:szCs w:val="18"/>
              </w:rPr>
            </w:pPr>
            <w:r>
              <w:rPr>
                <w:rFonts w:ascii="Verdana" w:hAnsi="Verdana"/>
                <w:color w:val="555555"/>
              </w:rPr>
              <w:t>3.</w:t>
            </w:r>
            <w:r w:rsidR="00035086">
              <w:rPr>
                <w:rFonts w:ascii="Verdana" w:hAnsi="Verdana"/>
                <w:color w:val="555555"/>
              </w:rPr>
              <w:t xml:space="preserve"> </w:t>
            </w:r>
            <w:r>
              <w:rPr>
                <w:rFonts w:ascii="Verdana" w:hAnsi="Verdana"/>
                <w:color w:val="555555"/>
                <w:shd w:val="clear" w:color="auto" w:fill="FFFFFF"/>
              </w:rPr>
              <w:t>Compliance with applicable laws,</w:t>
            </w:r>
            <w:r w:rsidR="00035086">
              <w:rPr>
                <w:rFonts w:ascii="Verdana" w:hAnsi="Verdana"/>
                <w:color w:val="555555"/>
                <w:shd w:val="clear" w:color="auto" w:fill="FFFFFF"/>
              </w:rPr>
              <w:t xml:space="preserve"> </w:t>
            </w:r>
            <w:r>
              <w:rPr>
                <w:rFonts w:ascii="Verdana" w:hAnsi="Verdana"/>
                <w:color w:val="555555"/>
                <w:shd w:val="clear" w:color="auto" w:fill="FFFFFF"/>
              </w:rPr>
              <w:t>regulations,</w:t>
            </w:r>
            <w:r w:rsidR="00035086">
              <w:rPr>
                <w:rFonts w:ascii="Verdana" w:hAnsi="Verdana"/>
                <w:color w:val="555555"/>
                <w:shd w:val="clear" w:color="auto" w:fill="FFFFFF"/>
              </w:rPr>
              <w:t xml:space="preserve"> </w:t>
            </w:r>
            <w:r>
              <w:rPr>
                <w:rFonts w:ascii="Verdana" w:hAnsi="Verdana"/>
                <w:color w:val="555555"/>
                <w:shd w:val="clear" w:color="auto" w:fill="FFFFFF"/>
              </w:rPr>
              <w:t>and bylaws.</w:t>
            </w:r>
          </w:p>
          <w:p w14:paraId="2B30B5C9" w14:textId="77777777" w:rsidR="004B6C29" w:rsidRPr="00103344" w:rsidRDefault="004B6C29" w:rsidP="004B6C29">
            <w:pPr>
              <w:rPr>
                <w:rFonts w:ascii="Microsoft JhengHei" w:eastAsia="Microsoft JhengHei" w:hAnsi="Microsoft JhengHei" w:cs="PMingLiU"/>
                <w:color w:val="000000"/>
                <w:sz w:val="22"/>
              </w:rPr>
            </w:pPr>
          </w:p>
        </w:tc>
      </w:tr>
      <w:tr w:rsidR="004B6C29" w:rsidRPr="00103344" w14:paraId="0757D9BA" w14:textId="77777777" w:rsidTr="000264CB">
        <w:trPr>
          <w:trHeight w:val="8505"/>
        </w:trPr>
        <w:tc>
          <w:tcPr>
            <w:tcW w:w="1100" w:type="dxa"/>
            <w:vMerge/>
            <w:tcBorders>
              <w:top w:val="nil"/>
              <w:left w:val="single" w:sz="4" w:space="0" w:color="auto"/>
              <w:bottom w:val="single" w:sz="4" w:space="0" w:color="auto"/>
              <w:right w:val="single" w:sz="4" w:space="0" w:color="auto"/>
            </w:tcBorders>
            <w:vAlign w:val="center"/>
          </w:tcPr>
          <w:p w14:paraId="42F2102F" w14:textId="77777777" w:rsidR="004B6C29" w:rsidRPr="00103344" w:rsidRDefault="004B6C29" w:rsidP="004B6C29">
            <w:pPr>
              <w:rPr>
                <w:rFonts w:ascii="Microsoft JhengHei" w:eastAsia="Microsoft JhengHei" w:hAnsi="Microsoft JhengHei" w:cs="PMingLiU"/>
                <w:color w:val="000000"/>
                <w:sz w:val="22"/>
              </w:rPr>
            </w:pPr>
          </w:p>
        </w:tc>
        <w:tc>
          <w:tcPr>
            <w:tcW w:w="580" w:type="dxa"/>
            <w:tcBorders>
              <w:top w:val="nil"/>
              <w:left w:val="nil"/>
              <w:bottom w:val="single" w:sz="4" w:space="0" w:color="auto"/>
              <w:right w:val="single" w:sz="4" w:space="0" w:color="auto"/>
            </w:tcBorders>
            <w:shd w:val="clear" w:color="auto" w:fill="auto"/>
            <w:noWrap/>
            <w:vAlign w:val="center"/>
          </w:tcPr>
          <w:p w14:paraId="5B63A57A" w14:textId="77777777" w:rsidR="004B6C29" w:rsidRPr="00103344" w:rsidRDefault="004B6C29" w:rsidP="004B6C29">
            <w:pPr>
              <w:jc w:val="cente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56</w:t>
            </w:r>
          </w:p>
        </w:tc>
        <w:tc>
          <w:tcPr>
            <w:tcW w:w="3996" w:type="dxa"/>
            <w:tcBorders>
              <w:top w:val="nil"/>
              <w:left w:val="nil"/>
              <w:bottom w:val="single" w:sz="4" w:space="0" w:color="auto"/>
              <w:right w:val="single" w:sz="4" w:space="0" w:color="auto"/>
            </w:tcBorders>
            <w:shd w:val="clear" w:color="auto" w:fill="auto"/>
            <w:vAlign w:val="center"/>
          </w:tcPr>
          <w:p w14:paraId="18D02153" w14:textId="77777777" w:rsidR="004B6C29" w:rsidRPr="00103344" w:rsidRDefault="004B6C29" w:rsidP="004B6C29">
            <w:pPr>
              <w:rPr>
                <w:rFonts w:ascii="Microsoft JhengHei" w:eastAsia="Microsoft JhengHei" w:hAnsi="Microsoft JhengHei" w:cs="PMingLiU"/>
                <w:color w:val="000000"/>
                <w:sz w:val="22"/>
              </w:rPr>
            </w:pPr>
            <w:r>
              <w:rPr>
                <w:rFonts w:ascii="Microsoft JhengHei" w:eastAsia="Microsoft JhengHei" w:hAnsi="Microsoft JhengHei" w:hint="eastAsia"/>
                <w:color w:val="000000"/>
                <w:sz w:val="22"/>
              </w:rPr>
              <w:t>創新育成中心</w:t>
            </w:r>
          </w:p>
        </w:tc>
        <w:tc>
          <w:tcPr>
            <w:tcW w:w="3108" w:type="dxa"/>
            <w:tcBorders>
              <w:top w:val="nil"/>
              <w:left w:val="nil"/>
              <w:bottom w:val="single" w:sz="4" w:space="0" w:color="auto"/>
              <w:right w:val="single" w:sz="4" w:space="0" w:color="auto"/>
            </w:tcBorders>
            <w:shd w:val="clear" w:color="auto" w:fill="auto"/>
            <w:noWrap/>
            <w:vAlign w:val="center"/>
          </w:tcPr>
          <w:p w14:paraId="039B2521" w14:textId="77777777" w:rsidR="004B6C29" w:rsidRPr="00103344" w:rsidRDefault="004B6C29" w:rsidP="004B6C29">
            <w:pPr>
              <w:rPr>
                <w:rFonts w:ascii="PMingLiU" w:eastAsia="PMingLiU" w:hAnsi="PMingLiU" w:cs="PMingLiU"/>
                <w:color w:val="0563C1"/>
                <w:u w:val="single"/>
              </w:rPr>
            </w:pPr>
            <w:r>
              <w:rPr>
                <w:rFonts w:hint="eastAsia"/>
                <w:color w:val="0563C1"/>
                <w:u w:val="single"/>
              </w:rPr>
              <w:t>https://ieih.stust.edu.tw/en</w:t>
            </w:r>
          </w:p>
        </w:tc>
        <w:tc>
          <w:tcPr>
            <w:tcW w:w="8136" w:type="dxa"/>
            <w:tcBorders>
              <w:top w:val="nil"/>
              <w:left w:val="nil"/>
              <w:bottom w:val="single" w:sz="4" w:space="0" w:color="auto"/>
              <w:right w:val="single" w:sz="4" w:space="0" w:color="auto"/>
            </w:tcBorders>
            <w:shd w:val="clear" w:color="auto" w:fill="auto"/>
            <w:noWrap/>
          </w:tcPr>
          <w:p w14:paraId="71EC0A66" w14:textId="2631D1B7" w:rsidR="004B6C29" w:rsidRPr="00103344" w:rsidRDefault="00035086" w:rsidP="004B6C29">
            <w:pPr>
              <w:rPr>
                <w:rFonts w:ascii="Microsoft JhengHei" w:eastAsia="Microsoft JhengHei" w:hAnsi="Microsoft JhengHei" w:cs="PMingLiU"/>
                <w:color w:val="000000"/>
                <w:sz w:val="22"/>
              </w:rPr>
            </w:pPr>
            <w:r>
              <w:rPr>
                <w:rFonts w:ascii="Microsoft JhengHei" w:eastAsia="Microsoft JhengHei" w:hAnsi="Microsoft JhengHei" w:cs="PMingLiU"/>
                <w:color w:val="000000"/>
                <w:sz w:val="22"/>
              </w:rPr>
              <w:t>Page will not open</w:t>
            </w:r>
          </w:p>
        </w:tc>
      </w:tr>
    </w:tbl>
    <w:p w14:paraId="504872FC" w14:textId="77777777" w:rsidR="00103344" w:rsidRPr="00103344" w:rsidRDefault="00103344"/>
    <w:sectPr w:rsidR="00103344" w:rsidRPr="00103344" w:rsidSect="00103344">
      <w:pgSz w:w="20639" w:h="14572" w:orient="landscape" w:code="12"/>
      <w:pgMar w:top="1134" w:right="1134" w:bottom="1134" w:left="1134"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Andrew Bliss" w:date="2018-10-28T19:57:00Z" w:initials="AB">
    <w:p w14:paraId="5DF2951D" w14:textId="70FFFFAB" w:rsidR="00EC1251" w:rsidRDefault="00EC1251">
      <w:pPr>
        <w:pStyle w:val="CommentText"/>
      </w:pPr>
      <w:r>
        <w:rPr>
          <w:rStyle w:val="CommentReference"/>
        </w:rPr>
        <w:annotationRef/>
      </w:r>
      <w:r>
        <w:t>Meaning unclear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F295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F2951D" w16cid:durableId="1F8093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MS Sans Serif">
    <w:altName w:val="Microsoft Sans Serif"/>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華康歐陽詢體W5(P)">
    <w:altName w:val="PMingLiU"/>
    <w:panose1 w:val="020B0604020202020204"/>
    <w:charset w:val="88"/>
    <w:family w:val="roman"/>
    <w:notTrueType/>
    <w:pitch w:val="default"/>
    <w:sig w:usb0="00002A87" w:usb1="08080000" w:usb2="00000010" w:usb3="00000000" w:csb0="001001F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Gungsuh">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4A1"/>
    <w:multiLevelType w:val="multilevel"/>
    <w:tmpl w:val="0F2C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B48CB"/>
    <w:multiLevelType w:val="multilevel"/>
    <w:tmpl w:val="8EEC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03481"/>
    <w:multiLevelType w:val="multilevel"/>
    <w:tmpl w:val="0B7C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AF5F90"/>
    <w:multiLevelType w:val="multilevel"/>
    <w:tmpl w:val="B498D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CE7030"/>
    <w:multiLevelType w:val="multilevel"/>
    <w:tmpl w:val="76A62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4E6B09"/>
    <w:multiLevelType w:val="multilevel"/>
    <w:tmpl w:val="F412D7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AA18F4"/>
    <w:multiLevelType w:val="multilevel"/>
    <w:tmpl w:val="D8165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EA3B11"/>
    <w:multiLevelType w:val="multilevel"/>
    <w:tmpl w:val="510A65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177CFF"/>
    <w:multiLevelType w:val="multilevel"/>
    <w:tmpl w:val="37D8E8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93726E"/>
    <w:multiLevelType w:val="multilevel"/>
    <w:tmpl w:val="847AD9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4B260F"/>
    <w:multiLevelType w:val="multilevel"/>
    <w:tmpl w:val="7AA0A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AC40CE"/>
    <w:multiLevelType w:val="multilevel"/>
    <w:tmpl w:val="D150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1E1228"/>
    <w:multiLevelType w:val="multilevel"/>
    <w:tmpl w:val="8C3A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5A1C63"/>
    <w:multiLevelType w:val="multilevel"/>
    <w:tmpl w:val="4E58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5"/>
  </w:num>
  <w:num w:numId="4">
    <w:abstractNumId w:val="0"/>
  </w:num>
  <w:num w:numId="5">
    <w:abstractNumId w:val="2"/>
  </w:num>
  <w:num w:numId="6">
    <w:abstractNumId w:val="3"/>
  </w:num>
  <w:num w:numId="7">
    <w:abstractNumId w:val="6"/>
  </w:num>
  <w:num w:numId="8">
    <w:abstractNumId w:val="13"/>
  </w:num>
  <w:num w:numId="9">
    <w:abstractNumId w:val="10"/>
  </w:num>
  <w:num w:numId="10">
    <w:abstractNumId w:val="1"/>
  </w:num>
  <w:num w:numId="11">
    <w:abstractNumId w:val="12"/>
  </w:num>
  <w:num w:numId="12">
    <w:abstractNumId w:val="11"/>
  </w:num>
  <w:num w:numId="13">
    <w:abstractNumId w:val="4"/>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Bliss">
    <w15:presenceInfo w15:providerId="Windows Live" w15:userId="00f400249ab097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344"/>
    <w:rsid w:val="000264CB"/>
    <w:rsid w:val="00035086"/>
    <w:rsid w:val="000B7337"/>
    <w:rsid w:val="00103344"/>
    <w:rsid w:val="0018584B"/>
    <w:rsid w:val="00250618"/>
    <w:rsid w:val="0027705D"/>
    <w:rsid w:val="0032177B"/>
    <w:rsid w:val="00337421"/>
    <w:rsid w:val="00394357"/>
    <w:rsid w:val="003C39FB"/>
    <w:rsid w:val="0049567F"/>
    <w:rsid w:val="004B6C29"/>
    <w:rsid w:val="00716437"/>
    <w:rsid w:val="00766602"/>
    <w:rsid w:val="00773886"/>
    <w:rsid w:val="00972FF2"/>
    <w:rsid w:val="00A14747"/>
    <w:rsid w:val="00BC4FF0"/>
    <w:rsid w:val="00C84335"/>
    <w:rsid w:val="00D31421"/>
    <w:rsid w:val="00D465CC"/>
    <w:rsid w:val="00EC1251"/>
    <w:rsid w:val="00ED05D3"/>
    <w:rsid w:val="00EE2CA4"/>
    <w:rsid w:val="00F735CE"/>
    <w:rsid w:val="00FA3F4C"/>
    <w:rsid w:val="00FB3AE5"/>
    <w:rsid w:val="00FD1FB9"/>
    <w:rsid w:val="00FD5A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7E56"/>
  <w15:chartTrackingRefBased/>
  <w15:docId w15:val="{6A31E80F-982A-4673-B46B-C88839F0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4357"/>
    <w:rPr>
      <w:rFonts w:ascii="Times New Roman" w:eastAsia="Times New Roman" w:hAnsi="Times New Roman" w:cs="Times New Roman"/>
      <w:kern w:val="0"/>
      <w:szCs w:val="24"/>
    </w:rPr>
  </w:style>
  <w:style w:type="paragraph" w:styleId="Heading1">
    <w:name w:val="heading 1"/>
    <w:basedOn w:val="Normal"/>
    <w:link w:val="Heading1Char"/>
    <w:uiPriority w:val="9"/>
    <w:qFormat/>
    <w:rsid w:val="003C39FB"/>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77388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7705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3344"/>
    <w:rPr>
      <w:color w:val="0563C1"/>
      <w:u w:val="single"/>
    </w:rPr>
  </w:style>
  <w:style w:type="character" w:customStyle="1" w:styleId="Heading1Char">
    <w:name w:val="Heading 1 Char"/>
    <w:basedOn w:val="DefaultParagraphFont"/>
    <w:link w:val="Heading1"/>
    <w:uiPriority w:val="9"/>
    <w:rsid w:val="003C39F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C39FB"/>
    <w:pPr>
      <w:spacing w:before="100" w:beforeAutospacing="1" w:after="100" w:afterAutospacing="1"/>
    </w:pPr>
  </w:style>
  <w:style w:type="character" w:customStyle="1" w:styleId="apple-converted-space">
    <w:name w:val="apple-converted-space"/>
    <w:basedOn w:val="DefaultParagraphFont"/>
    <w:rsid w:val="003C39FB"/>
  </w:style>
  <w:style w:type="character" w:styleId="Strong">
    <w:name w:val="Strong"/>
    <w:basedOn w:val="DefaultParagraphFont"/>
    <w:uiPriority w:val="22"/>
    <w:qFormat/>
    <w:rsid w:val="00EE2CA4"/>
    <w:rPr>
      <w:b/>
      <w:bCs/>
    </w:rPr>
  </w:style>
  <w:style w:type="character" w:styleId="CommentReference">
    <w:name w:val="annotation reference"/>
    <w:basedOn w:val="DefaultParagraphFont"/>
    <w:uiPriority w:val="99"/>
    <w:semiHidden/>
    <w:unhideWhenUsed/>
    <w:rsid w:val="0018584B"/>
    <w:rPr>
      <w:sz w:val="16"/>
      <w:szCs w:val="16"/>
    </w:rPr>
  </w:style>
  <w:style w:type="paragraph" w:styleId="CommentText">
    <w:name w:val="annotation text"/>
    <w:basedOn w:val="Normal"/>
    <w:link w:val="CommentTextChar"/>
    <w:uiPriority w:val="99"/>
    <w:semiHidden/>
    <w:unhideWhenUsed/>
    <w:rsid w:val="0018584B"/>
    <w:rPr>
      <w:sz w:val="20"/>
      <w:szCs w:val="20"/>
    </w:rPr>
  </w:style>
  <w:style w:type="character" w:customStyle="1" w:styleId="CommentTextChar">
    <w:name w:val="Comment Text Char"/>
    <w:basedOn w:val="DefaultParagraphFont"/>
    <w:link w:val="CommentText"/>
    <w:uiPriority w:val="99"/>
    <w:semiHidden/>
    <w:rsid w:val="0018584B"/>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18584B"/>
    <w:rPr>
      <w:b/>
      <w:bCs/>
    </w:rPr>
  </w:style>
  <w:style w:type="character" w:customStyle="1" w:styleId="CommentSubjectChar">
    <w:name w:val="Comment Subject Char"/>
    <w:basedOn w:val="CommentTextChar"/>
    <w:link w:val="CommentSubject"/>
    <w:uiPriority w:val="99"/>
    <w:semiHidden/>
    <w:rsid w:val="0018584B"/>
    <w:rPr>
      <w:rFonts w:ascii="Times New Roman" w:eastAsia="Times New Roman" w:hAnsi="Times New Roman" w:cs="Times New Roman"/>
      <w:b/>
      <w:bCs/>
      <w:kern w:val="0"/>
      <w:sz w:val="20"/>
      <w:szCs w:val="20"/>
    </w:rPr>
  </w:style>
  <w:style w:type="paragraph" w:styleId="BalloonText">
    <w:name w:val="Balloon Text"/>
    <w:basedOn w:val="Normal"/>
    <w:link w:val="BalloonTextChar"/>
    <w:uiPriority w:val="99"/>
    <w:semiHidden/>
    <w:unhideWhenUsed/>
    <w:rsid w:val="0018584B"/>
    <w:rPr>
      <w:sz w:val="18"/>
      <w:szCs w:val="18"/>
    </w:rPr>
  </w:style>
  <w:style w:type="character" w:customStyle="1" w:styleId="BalloonTextChar">
    <w:name w:val="Balloon Text Char"/>
    <w:basedOn w:val="DefaultParagraphFont"/>
    <w:link w:val="BalloonText"/>
    <w:uiPriority w:val="99"/>
    <w:semiHidden/>
    <w:rsid w:val="0018584B"/>
    <w:rPr>
      <w:rFonts w:ascii="Times New Roman" w:eastAsia="Times New Roman" w:hAnsi="Times New Roman" w:cs="Times New Roman"/>
      <w:kern w:val="0"/>
      <w:sz w:val="18"/>
      <w:szCs w:val="18"/>
    </w:rPr>
  </w:style>
  <w:style w:type="character" w:customStyle="1" w:styleId="Heading2Char">
    <w:name w:val="Heading 2 Char"/>
    <w:basedOn w:val="DefaultParagraphFont"/>
    <w:link w:val="Heading2"/>
    <w:uiPriority w:val="9"/>
    <w:rsid w:val="00773886"/>
    <w:rPr>
      <w:rFonts w:asciiTheme="majorHAnsi" w:eastAsiaTheme="majorEastAsia" w:hAnsiTheme="majorHAnsi" w:cstheme="majorBidi"/>
      <w:color w:val="2E74B5" w:themeColor="accent1" w:themeShade="BF"/>
      <w:kern w:val="0"/>
      <w:sz w:val="26"/>
      <w:szCs w:val="26"/>
    </w:rPr>
  </w:style>
  <w:style w:type="paragraph" w:styleId="NoSpacing">
    <w:name w:val="No Spacing"/>
    <w:basedOn w:val="Normal"/>
    <w:uiPriority w:val="1"/>
    <w:qFormat/>
    <w:rsid w:val="00773886"/>
    <w:pPr>
      <w:spacing w:before="100" w:beforeAutospacing="1" w:after="100" w:afterAutospacing="1"/>
    </w:pPr>
  </w:style>
  <w:style w:type="character" w:customStyle="1" w:styleId="infotitle">
    <w:name w:val="infotitle"/>
    <w:basedOn w:val="DefaultParagraphFont"/>
    <w:rsid w:val="00D465CC"/>
  </w:style>
  <w:style w:type="character" w:customStyle="1" w:styleId="Heading3Char">
    <w:name w:val="Heading 3 Char"/>
    <w:basedOn w:val="DefaultParagraphFont"/>
    <w:link w:val="Heading3"/>
    <w:uiPriority w:val="9"/>
    <w:rsid w:val="0027705D"/>
    <w:rPr>
      <w:rFonts w:asciiTheme="majorHAnsi" w:eastAsiaTheme="majorEastAsia" w:hAnsiTheme="majorHAnsi" w:cstheme="majorBidi"/>
      <w:color w:val="1F4D78" w:themeColor="accent1" w:themeShade="7F"/>
      <w:kern w:val="0"/>
      <w:szCs w:val="24"/>
    </w:rPr>
  </w:style>
  <w:style w:type="paragraph" w:customStyle="1" w:styleId="style2">
    <w:name w:val="style2"/>
    <w:basedOn w:val="Normal"/>
    <w:rsid w:val="00766602"/>
    <w:pPr>
      <w:spacing w:before="100" w:beforeAutospacing="1" w:after="100" w:afterAutospacing="1"/>
    </w:pPr>
  </w:style>
  <w:style w:type="character" w:customStyle="1" w:styleId="Quote1">
    <w:name w:val="Quote1"/>
    <w:basedOn w:val="DefaultParagraphFont"/>
    <w:rsid w:val="00D31421"/>
  </w:style>
  <w:style w:type="paragraph" w:customStyle="1" w:styleId="navtext">
    <w:name w:val="navtext"/>
    <w:basedOn w:val="Normal"/>
    <w:rsid w:val="00D31421"/>
    <w:pPr>
      <w:spacing w:before="100" w:beforeAutospacing="1" w:after="100" w:afterAutospacing="1"/>
    </w:pPr>
  </w:style>
  <w:style w:type="paragraph" w:customStyle="1" w:styleId="style1">
    <w:name w:val="style1"/>
    <w:basedOn w:val="Normal"/>
    <w:rsid w:val="00D31421"/>
    <w:pPr>
      <w:spacing w:before="100" w:beforeAutospacing="1" w:after="100" w:afterAutospacing="1"/>
    </w:pPr>
  </w:style>
  <w:style w:type="paragraph" w:customStyle="1" w:styleId="bodytext">
    <w:name w:val="bodytext"/>
    <w:basedOn w:val="Normal"/>
    <w:rsid w:val="00D31421"/>
    <w:pPr>
      <w:spacing w:before="100" w:beforeAutospacing="1" w:after="100" w:afterAutospacing="1"/>
    </w:pPr>
  </w:style>
  <w:style w:type="paragraph" w:styleId="ListParagraph">
    <w:name w:val="List Paragraph"/>
    <w:basedOn w:val="Normal"/>
    <w:uiPriority w:val="34"/>
    <w:qFormat/>
    <w:rsid w:val="00D314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4281">
      <w:bodyDiv w:val="1"/>
      <w:marLeft w:val="0"/>
      <w:marRight w:val="0"/>
      <w:marTop w:val="0"/>
      <w:marBottom w:val="0"/>
      <w:divBdr>
        <w:top w:val="none" w:sz="0" w:space="0" w:color="auto"/>
        <w:left w:val="none" w:sz="0" w:space="0" w:color="auto"/>
        <w:bottom w:val="none" w:sz="0" w:space="0" w:color="auto"/>
        <w:right w:val="none" w:sz="0" w:space="0" w:color="auto"/>
      </w:divBdr>
      <w:divsChild>
        <w:div w:id="686953926">
          <w:marLeft w:val="0"/>
          <w:marRight w:val="0"/>
          <w:marTop w:val="0"/>
          <w:marBottom w:val="180"/>
          <w:divBdr>
            <w:top w:val="none" w:sz="0" w:space="0" w:color="auto"/>
            <w:left w:val="none" w:sz="0" w:space="0" w:color="auto"/>
            <w:bottom w:val="single" w:sz="6" w:space="8" w:color="CCCCCC"/>
            <w:right w:val="none" w:sz="0" w:space="0" w:color="auto"/>
          </w:divBdr>
        </w:div>
      </w:divsChild>
    </w:div>
    <w:div w:id="138495790">
      <w:bodyDiv w:val="1"/>
      <w:marLeft w:val="0"/>
      <w:marRight w:val="0"/>
      <w:marTop w:val="0"/>
      <w:marBottom w:val="0"/>
      <w:divBdr>
        <w:top w:val="none" w:sz="0" w:space="0" w:color="auto"/>
        <w:left w:val="none" w:sz="0" w:space="0" w:color="auto"/>
        <w:bottom w:val="none" w:sz="0" w:space="0" w:color="auto"/>
        <w:right w:val="none" w:sz="0" w:space="0" w:color="auto"/>
      </w:divBdr>
    </w:div>
    <w:div w:id="141118702">
      <w:bodyDiv w:val="1"/>
      <w:marLeft w:val="0"/>
      <w:marRight w:val="0"/>
      <w:marTop w:val="0"/>
      <w:marBottom w:val="0"/>
      <w:divBdr>
        <w:top w:val="none" w:sz="0" w:space="0" w:color="auto"/>
        <w:left w:val="none" w:sz="0" w:space="0" w:color="auto"/>
        <w:bottom w:val="none" w:sz="0" w:space="0" w:color="auto"/>
        <w:right w:val="none" w:sz="0" w:space="0" w:color="auto"/>
      </w:divBdr>
      <w:divsChild>
        <w:div w:id="1720394011">
          <w:marLeft w:val="0"/>
          <w:marRight w:val="0"/>
          <w:marTop w:val="0"/>
          <w:marBottom w:val="180"/>
          <w:divBdr>
            <w:top w:val="none" w:sz="0" w:space="0" w:color="auto"/>
            <w:left w:val="none" w:sz="0" w:space="0" w:color="auto"/>
            <w:bottom w:val="single" w:sz="6" w:space="8" w:color="CCCCCC"/>
            <w:right w:val="none" w:sz="0" w:space="0" w:color="auto"/>
          </w:divBdr>
        </w:div>
        <w:div w:id="424811138">
          <w:marLeft w:val="0"/>
          <w:marRight w:val="0"/>
          <w:marTop w:val="0"/>
          <w:marBottom w:val="0"/>
          <w:divBdr>
            <w:top w:val="none" w:sz="0" w:space="0" w:color="auto"/>
            <w:left w:val="none" w:sz="0" w:space="0" w:color="auto"/>
            <w:bottom w:val="none" w:sz="0" w:space="0" w:color="auto"/>
            <w:right w:val="none" w:sz="0" w:space="0" w:color="auto"/>
          </w:divBdr>
        </w:div>
      </w:divsChild>
    </w:div>
    <w:div w:id="221409271">
      <w:bodyDiv w:val="1"/>
      <w:marLeft w:val="0"/>
      <w:marRight w:val="0"/>
      <w:marTop w:val="0"/>
      <w:marBottom w:val="0"/>
      <w:divBdr>
        <w:top w:val="none" w:sz="0" w:space="0" w:color="auto"/>
        <w:left w:val="none" w:sz="0" w:space="0" w:color="auto"/>
        <w:bottom w:val="none" w:sz="0" w:space="0" w:color="auto"/>
        <w:right w:val="none" w:sz="0" w:space="0" w:color="auto"/>
      </w:divBdr>
      <w:divsChild>
        <w:div w:id="427579423">
          <w:marLeft w:val="0"/>
          <w:marRight w:val="0"/>
          <w:marTop w:val="0"/>
          <w:marBottom w:val="180"/>
          <w:divBdr>
            <w:top w:val="none" w:sz="0" w:space="0" w:color="auto"/>
            <w:left w:val="none" w:sz="0" w:space="0" w:color="auto"/>
            <w:bottom w:val="single" w:sz="6" w:space="8" w:color="CCCCCC"/>
            <w:right w:val="none" w:sz="0" w:space="0" w:color="auto"/>
          </w:divBdr>
        </w:div>
        <w:div w:id="944312159">
          <w:marLeft w:val="0"/>
          <w:marRight w:val="0"/>
          <w:marTop w:val="0"/>
          <w:marBottom w:val="0"/>
          <w:divBdr>
            <w:top w:val="none" w:sz="0" w:space="0" w:color="auto"/>
            <w:left w:val="none" w:sz="0" w:space="0" w:color="auto"/>
            <w:bottom w:val="none" w:sz="0" w:space="0" w:color="auto"/>
            <w:right w:val="none" w:sz="0" w:space="0" w:color="auto"/>
          </w:divBdr>
        </w:div>
        <w:div w:id="1234314603">
          <w:marLeft w:val="0"/>
          <w:marRight w:val="0"/>
          <w:marTop w:val="0"/>
          <w:marBottom w:val="0"/>
          <w:divBdr>
            <w:top w:val="none" w:sz="0" w:space="0" w:color="auto"/>
            <w:left w:val="none" w:sz="0" w:space="0" w:color="auto"/>
            <w:bottom w:val="none" w:sz="0" w:space="0" w:color="auto"/>
            <w:right w:val="none" w:sz="0" w:space="0" w:color="auto"/>
          </w:divBdr>
        </w:div>
        <w:div w:id="2100251278">
          <w:marLeft w:val="0"/>
          <w:marRight w:val="0"/>
          <w:marTop w:val="0"/>
          <w:marBottom w:val="0"/>
          <w:divBdr>
            <w:top w:val="none" w:sz="0" w:space="0" w:color="auto"/>
            <w:left w:val="none" w:sz="0" w:space="0" w:color="auto"/>
            <w:bottom w:val="none" w:sz="0" w:space="0" w:color="auto"/>
            <w:right w:val="none" w:sz="0" w:space="0" w:color="auto"/>
          </w:divBdr>
        </w:div>
        <w:div w:id="1513563857">
          <w:marLeft w:val="0"/>
          <w:marRight w:val="0"/>
          <w:marTop w:val="0"/>
          <w:marBottom w:val="0"/>
          <w:divBdr>
            <w:top w:val="none" w:sz="0" w:space="0" w:color="auto"/>
            <w:left w:val="none" w:sz="0" w:space="0" w:color="auto"/>
            <w:bottom w:val="none" w:sz="0" w:space="0" w:color="auto"/>
            <w:right w:val="none" w:sz="0" w:space="0" w:color="auto"/>
          </w:divBdr>
        </w:div>
        <w:div w:id="644968782">
          <w:marLeft w:val="0"/>
          <w:marRight w:val="0"/>
          <w:marTop w:val="0"/>
          <w:marBottom w:val="0"/>
          <w:divBdr>
            <w:top w:val="none" w:sz="0" w:space="0" w:color="auto"/>
            <w:left w:val="none" w:sz="0" w:space="0" w:color="auto"/>
            <w:bottom w:val="none" w:sz="0" w:space="0" w:color="auto"/>
            <w:right w:val="none" w:sz="0" w:space="0" w:color="auto"/>
          </w:divBdr>
        </w:div>
        <w:div w:id="1667123622">
          <w:marLeft w:val="0"/>
          <w:marRight w:val="0"/>
          <w:marTop w:val="0"/>
          <w:marBottom w:val="0"/>
          <w:divBdr>
            <w:top w:val="none" w:sz="0" w:space="0" w:color="auto"/>
            <w:left w:val="none" w:sz="0" w:space="0" w:color="auto"/>
            <w:bottom w:val="none" w:sz="0" w:space="0" w:color="auto"/>
            <w:right w:val="none" w:sz="0" w:space="0" w:color="auto"/>
          </w:divBdr>
        </w:div>
        <w:div w:id="221796472">
          <w:marLeft w:val="0"/>
          <w:marRight w:val="0"/>
          <w:marTop w:val="0"/>
          <w:marBottom w:val="0"/>
          <w:divBdr>
            <w:top w:val="none" w:sz="0" w:space="0" w:color="auto"/>
            <w:left w:val="none" w:sz="0" w:space="0" w:color="auto"/>
            <w:bottom w:val="none" w:sz="0" w:space="0" w:color="auto"/>
            <w:right w:val="none" w:sz="0" w:space="0" w:color="auto"/>
          </w:divBdr>
        </w:div>
        <w:div w:id="626814993">
          <w:marLeft w:val="0"/>
          <w:marRight w:val="0"/>
          <w:marTop w:val="0"/>
          <w:marBottom w:val="0"/>
          <w:divBdr>
            <w:top w:val="none" w:sz="0" w:space="0" w:color="auto"/>
            <w:left w:val="none" w:sz="0" w:space="0" w:color="auto"/>
            <w:bottom w:val="none" w:sz="0" w:space="0" w:color="auto"/>
            <w:right w:val="none" w:sz="0" w:space="0" w:color="auto"/>
          </w:divBdr>
        </w:div>
        <w:div w:id="1867937231">
          <w:marLeft w:val="0"/>
          <w:marRight w:val="0"/>
          <w:marTop w:val="0"/>
          <w:marBottom w:val="0"/>
          <w:divBdr>
            <w:top w:val="none" w:sz="0" w:space="0" w:color="auto"/>
            <w:left w:val="none" w:sz="0" w:space="0" w:color="auto"/>
            <w:bottom w:val="none" w:sz="0" w:space="0" w:color="auto"/>
            <w:right w:val="none" w:sz="0" w:space="0" w:color="auto"/>
          </w:divBdr>
        </w:div>
        <w:div w:id="1042022824">
          <w:marLeft w:val="0"/>
          <w:marRight w:val="0"/>
          <w:marTop w:val="0"/>
          <w:marBottom w:val="0"/>
          <w:divBdr>
            <w:top w:val="none" w:sz="0" w:space="0" w:color="auto"/>
            <w:left w:val="none" w:sz="0" w:space="0" w:color="auto"/>
            <w:bottom w:val="none" w:sz="0" w:space="0" w:color="auto"/>
            <w:right w:val="none" w:sz="0" w:space="0" w:color="auto"/>
          </w:divBdr>
        </w:div>
        <w:div w:id="538931404">
          <w:marLeft w:val="0"/>
          <w:marRight w:val="0"/>
          <w:marTop w:val="0"/>
          <w:marBottom w:val="0"/>
          <w:divBdr>
            <w:top w:val="none" w:sz="0" w:space="0" w:color="auto"/>
            <w:left w:val="none" w:sz="0" w:space="0" w:color="auto"/>
            <w:bottom w:val="none" w:sz="0" w:space="0" w:color="auto"/>
            <w:right w:val="none" w:sz="0" w:space="0" w:color="auto"/>
          </w:divBdr>
        </w:div>
        <w:div w:id="1569534699">
          <w:marLeft w:val="0"/>
          <w:marRight w:val="0"/>
          <w:marTop w:val="0"/>
          <w:marBottom w:val="0"/>
          <w:divBdr>
            <w:top w:val="none" w:sz="0" w:space="0" w:color="auto"/>
            <w:left w:val="none" w:sz="0" w:space="0" w:color="auto"/>
            <w:bottom w:val="none" w:sz="0" w:space="0" w:color="auto"/>
            <w:right w:val="none" w:sz="0" w:space="0" w:color="auto"/>
          </w:divBdr>
        </w:div>
        <w:div w:id="34817304">
          <w:marLeft w:val="0"/>
          <w:marRight w:val="0"/>
          <w:marTop w:val="0"/>
          <w:marBottom w:val="0"/>
          <w:divBdr>
            <w:top w:val="none" w:sz="0" w:space="0" w:color="auto"/>
            <w:left w:val="none" w:sz="0" w:space="0" w:color="auto"/>
            <w:bottom w:val="none" w:sz="0" w:space="0" w:color="auto"/>
            <w:right w:val="none" w:sz="0" w:space="0" w:color="auto"/>
          </w:divBdr>
        </w:div>
        <w:div w:id="1270578402">
          <w:marLeft w:val="0"/>
          <w:marRight w:val="0"/>
          <w:marTop w:val="0"/>
          <w:marBottom w:val="0"/>
          <w:divBdr>
            <w:top w:val="none" w:sz="0" w:space="0" w:color="auto"/>
            <w:left w:val="none" w:sz="0" w:space="0" w:color="auto"/>
            <w:bottom w:val="none" w:sz="0" w:space="0" w:color="auto"/>
            <w:right w:val="none" w:sz="0" w:space="0" w:color="auto"/>
          </w:divBdr>
        </w:div>
        <w:div w:id="442917951">
          <w:marLeft w:val="0"/>
          <w:marRight w:val="0"/>
          <w:marTop w:val="0"/>
          <w:marBottom w:val="0"/>
          <w:divBdr>
            <w:top w:val="none" w:sz="0" w:space="0" w:color="auto"/>
            <w:left w:val="none" w:sz="0" w:space="0" w:color="auto"/>
            <w:bottom w:val="none" w:sz="0" w:space="0" w:color="auto"/>
            <w:right w:val="none" w:sz="0" w:space="0" w:color="auto"/>
          </w:divBdr>
        </w:div>
        <w:div w:id="1634217677">
          <w:marLeft w:val="0"/>
          <w:marRight w:val="0"/>
          <w:marTop w:val="0"/>
          <w:marBottom w:val="0"/>
          <w:divBdr>
            <w:top w:val="none" w:sz="0" w:space="0" w:color="auto"/>
            <w:left w:val="none" w:sz="0" w:space="0" w:color="auto"/>
            <w:bottom w:val="none" w:sz="0" w:space="0" w:color="auto"/>
            <w:right w:val="none" w:sz="0" w:space="0" w:color="auto"/>
          </w:divBdr>
        </w:div>
        <w:div w:id="2043747846">
          <w:marLeft w:val="0"/>
          <w:marRight w:val="0"/>
          <w:marTop w:val="0"/>
          <w:marBottom w:val="0"/>
          <w:divBdr>
            <w:top w:val="none" w:sz="0" w:space="0" w:color="auto"/>
            <w:left w:val="none" w:sz="0" w:space="0" w:color="auto"/>
            <w:bottom w:val="none" w:sz="0" w:space="0" w:color="auto"/>
            <w:right w:val="none" w:sz="0" w:space="0" w:color="auto"/>
          </w:divBdr>
        </w:div>
        <w:div w:id="1579703596">
          <w:marLeft w:val="0"/>
          <w:marRight w:val="0"/>
          <w:marTop w:val="0"/>
          <w:marBottom w:val="0"/>
          <w:divBdr>
            <w:top w:val="none" w:sz="0" w:space="0" w:color="auto"/>
            <w:left w:val="none" w:sz="0" w:space="0" w:color="auto"/>
            <w:bottom w:val="none" w:sz="0" w:space="0" w:color="auto"/>
            <w:right w:val="none" w:sz="0" w:space="0" w:color="auto"/>
          </w:divBdr>
        </w:div>
        <w:div w:id="2092963005">
          <w:marLeft w:val="0"/>
          <w:marRight w:val="0"/>
          <w:marTop w:val="0"/>
          <w:marBottom w:val="0"/>
          <w:divBdr>
            <w:top w:val="none" w:sz="0" w:space="0" w:color="auto"/>
            <w:left w:val="none" w:sz="0" w:space="0" w:color="auto"/>
            <w:bottom w:val="none" w:sz="0" w:space="0" w:color="auto"/>
            <w:right w:val="none" w:sz="0" w:space="0" w:color="auto"/>
          </w:divBdr>
        </w:div>
        <w:div w:id="807550856">
          <w:marLeft w:val="0"/>
          <w:marRight w:val="0"/>
          <w:marTop w:val="0"/>
          <w:marBottom w:val="0"/>
          <w:divBdr>
            <w:top w:val="none" w:sz="0" w:space="0" w:color="auto"/>
            <w:left w:val="none" w:sz="0" w:space="0" w:color="auto"/>
            <w:bottom w:val="none" w:sz="0" w:space="0" w:color="auto"/>
            <w:right w:val="none" w:sz="0" w:space="0" w:color="auto"/>
          </w:divBdr>
        </w:div>
        <w:div w:id="1697584137">
          <w:marLeft w:val="0"/>
          <w:marRight w:val="0"/>
          <w:marTop w:val="0"/>
          <w:marBottom w:val="0"/>
          <w:divBdr>
            <w:top w:val="none" w:sz="0" w:space="0" w:color="auto"/>
            <w:left w:val="none" w:sz="0" w:space="0" w:color="auto"/>
            <w:bottom w:val="none" w:sz="0" w:space="0" w:color="auto"/>
            <w:right w:val="none" w:sz="0" w:space="0" w:color="auto"/>
          </w:divBdr>
        </w:div>
        <w:div w:id="824711923">
          <w:marLeft w:val="0"/>
          <w:marRight w:val="0"/>
          <w:marTop w:val="0"/>
          <w:marBottom w:val="0"/>
          <w:divBdr>
            <w:top w:val="none" w:sz="0" w:space="0" w:color="auto"/>
            <w:left w:val="none" w:sz="0" w:space="0" w:color="auto"/>
            <w:bottom w:val="none" w:sz="0" w:space="0" w:color="auto"/>
            <w:right w:val="none" w:sz="0" w:space="0" w:color="auto"/>
          </w:divBdr>
        </w:div>
        <w:div w:id="1829663682">
          <w:marLeft w:val="0"/>
          <w:marRight w:val="0"/>
          <w:marTop w:val="0"/>
          <w:marBottom w:val="0"/>
          <w:divBdr>
            <w:top w:val="none" w:sz="0" w:space="0" w:color="auto"/>
            <w:left w:val="none" w:sz="0" w:space="0" w:color="auto"/>
            <w:bottom w:val="none" w:sz="0" w:space="0" w:color="auto"/>
            <w:right w:val="none" w:sz="0" w:space="0" w:color="auto"/>
          </w:divBdr>
        </w:div>
        <w:div w:id="1950426691">
          <w:marLeft w:val="0"/>
          <w:marRight w:val="0"/>
          <w:marTop w:val="0"/>
          <w:marBottom w:val="0"/>
          <w:divBdr>
            <w:top w:val="none" w:sz="0" w:space="0" w:color="auto"/>
            <w:left w:val="none" w:sz="0" w:space="0" w:color="auto"/>
            <w:bottom w:val="none" w:sz="0" w:space="0" w:color="auto"/>
            <w:right w:val="none" w:sz="0" w:space="0" w:color="auto"/>
          </w:divBdr>
        </w:div>
        <w:div w:id="1975329735">
          <w:marLeft w:val="0"/>
          <w:marRight w:val="0"/>
          <w:marTop w:val="0"/>
          <w:marBottom w:val="0"/>
          <w:divBdr>
            <w:top w:val="none" w:sz="0" w:space="0" w:color="auto"/>
            <w:left w:val="none" w:sz="0" w:space="0" w:color="auto"/>
            <w:bottom w:val="none" w:sz="0" w:space="0" w:color="auto"/>
            <w:right w:val="none" w:sz="0" w:space="0" w:color="auto"/>
          </w:divBdr>
        </w:div>
        <w:div w:id="225065806">
          <w:marLeft w:val="0"/>
          <w:marRight w:val="0"/>
          <w:marTop w:val="0"/>
          <w:marBottom w:val="0"/>
          <w:divBdr>
            <w:top w:val="none" w:sz="0" w:space="0" w:color="auto"/>
            <w:left w:val="none" w:sz="0" w:space="0" w:color="auto"/>
            <w:bottom w:val="none" w:sz="0" w:space="0" w:color="auto"/>
            <w:right w:val="none" w:sz="0" w:space="0" w:color="auto"/>
          </w:divBdr>
        </w:div>
        <w:div w:id="974261347">
          <w:marLeft w:val="0"/>
          <w:marRight w:val="0"/>
          <w:marTop w:val="0"/>
          <w:marBottom w:val="0"/>
          <w:divBdr>
            <w:top w:val="none" w:sz="0" w:space="0" w:color="auto"/>
            <w:left w:val="none" w:sz="0" w:space="0" w:color="auto"/>
            <w:bottom w:val="none" w:sz="0" w:space="0" w:color="auto"/>
            <w:right w:val="none" w:sz="0" w:space="0" w:color="auto"/>
          </w:divBdr>
        </w:div>
        <w:div w:id="747073100">
          <w:marLeft w:val="0"/>
          <w:marRight w:val="0"/>
          <w:marTop w:val="0"/>
          <w:marBottom w:val="0"/>
          <w:divBdr>
            <w:top w:val="none" w:sz="0" w:space="0" w:color="auto"/>
            <w:left w:val="none" w:sz="0" w:space="0" w:color="auto"/>
            <w:bottom w:val="none" w:sz="0" w:space="0" w:color="auto"/>
            <w:right w:val="none" w:sz="0" w:space="0" w:color="auto"/>
          </w:divBdr>
        </w:div>
        <w:div w:id="1923099399">
          <w:marLeft w:val="0"/>
          <w:marRight w:val="0"/>
          <w:marTop w:val="0"/>
          <w:marBottom w:val="0"/>
          <w:divBdr>
            <w:top w:val="none" w:sz="0" w:space="0" w:color="auto"/>
            <w:left w:val="none" w:sz="0" w:space="0" w:color="auto"/>
            <w:bottom w:val="none" w:sz="0" w:space="0" w:color="auto"/>
            <w:right w:val="none" w:sz="0" w:space="0" w:color="auto"/>
          </w:divBdr>
        </w:div>
        <w:div w:id="1270431180">
          <w:marLeft w:val="0"/>
          <w:marRight w:val="0"/>
          <w:marTop w:val="0"/>
          <w:marBottom w:val="0"/>
          <w:divBdr>
            <w:top w:val="none" w:sz="0" w:space="0" w:color="auto"/>
            <w:left w:val="none" w:sz="0" w:space="0" w:color="auto"/>
            <w:bottom w:val="none" w:sz="0" w:space="0" w:color="auto"/>
            <w:right w:val="none" w:sz="0" w:space="0" w:color="auto"/>
          </w:divBdr>
        </w:div>
        <w:div w:id="1263489735">
          <w:marLeft w:val="0"/>
          <w:marRight w:val="0"/>
          <w:marTop w:val="0"/>
          <w:marBottom w:val="0"/>
          <w:divBdr>
            <w:top w:val="none" w:sz="0" w:space="0" w:color="auto"/>
            <w:left w:val="none" w:sz="0" w:space="0" w:color="auto"/>
            <w:bottom w:val="none" w:sz="0" w:space="0" w:color="auto"/>
            <w:right w:val="none" w:sz="0" w:space="0" w:color="auto"/>
          </w:divBdr>
        </w:div>
        <w:div w:id="862136514">
          <w:marLeft w:val="0"/>
          <w:marRight w:val="0"/>
          <w:marTop w:val="0"/>
          <w:marBottom w:val="0"/>
          <w:divBdr>
            <w:top w:val="none" w:sz="0" w:space="0" w:color="auto"/>
            <w:left w:val="none" w:sz="0" w:space="0" w:color="auto"/>
            <w:bottom w:val="none" w:sz="0" w:space="0" w:color="auto"/>
            <w:right w:val="none" w:sz="0" w:space="0" w:color="auto"/>
          </w:divBdr>
        </w:div>
        <w:div w:id="693579825">
          <w:marLeft w:val="0"/>
          <w:marRight w:val="0"/>
          <w:marTop w:val="0"/>
          <w:marBottom w:val="0"/>
          <w:divBdr>
            <w:top w:val="none" w:sz="0" w:space="0" w:color="auto"/>
            <w:left w:val="none" w:sz="0" w:space="0" w:color="auto"/>
            <w:bottom w:val="none" w:sz="0" w:space="0" w:color="auto"/>
            <w:right w:val="none" w:sz="0" w:space="0" w:color="auto"/>
          </w:divBdr>
        </w:div>
        <w:div w:id="1368332884">
          <w:marLeft w:val="0"/>
          <w:marRight w:val="0"/>
          <w:marTop w:val="0"/>
          <w:marBottom w:val="0"/>
          <w:divBdr>
            <w:top w:val="none" w:sz="0" w:space="0" w:color="auto"/>
            <w:left w:val="none" w:sz="0" w:space="0" w:color="auto"/>
            <w:bottom w:val="none" w:sz="0" w:space="0" w:color="auto"/>
            <w:right w:val="none" w:sz="0" w:space="0" w:color="auto"/>
          </w:divBdr>
        </w:div>
        <w:div w:id="651180404">
          <w:marLeft w:val="0"/>
          <w:marRight w:val="0"/>
          <w:marTop w:val="0"/>
          <w:marBottom w:val="0"/>
          <w:divBdr>
            <w:top w:val="none" w:sz="0" w:space="0" w:color="auto"/>
            <w:left w:val="none" w:sz="0" w:space="0" w:color="auto"/>
            <w:bottom w:val="none" w:sz="0" w:space="0" w:color="auto"/>
            <w:right w:val="none" w:sz="0" w:space="0" w:color="auto"/>
          </w:divBdr>
        </w:div>
        <w:div w:id="538513359">
          <w:marLeft w:val="0"/>
          <w:marRight w:val="0"/>
          <w:marTop w:val="0"/>
          <w:marBottom w:val="0"/>
          <w:divBdr>
            <w:top w:val="none" w:sz="0" w:space="0" w:color="auto"/>
            <w:left w:val="none" w:sz="0" w:space="0" w:color="auto"/>
            <w:bottom w:val="none" w:sz="0" w:space="0" w:color="auto"/>
            <w:right w:val="none" w:sz="0" w:space="0" w:color="auto"/>
          </w:divBdr>
        </w:div>
        <w:div w:id="369917910">
          <w:marLeft w:val="0"/>
          <w:marRight w:val="0"/>
          <w:marTop w:val="0"/>
          <w:marBottom w:val="0"/>
          <w:divBdr>
            <w:top w:val="none" w:sz="0" w:space="0" w:color="auto"/>
            <w:left w:val="none" w:sz="0" w:space="0" w:color="auto"/>
            <w:bottom w:val="none" w:sz="0" w:space="0" w:color="auto"/>
            <w:right w:val="none" w:sz="0" w:space="0" w:color="auto"/>
          </w:divBdr>
        </w:div>
        <w:div w:id="1973360689">
          <w:marLeft w:val="0"/>
          <w:marRight w:val="0"/>
          <w:marTop w:val="0"/>
          <w:marBottom w:val="0"/>
          <w:divBdr>
            <w:top w:val="none" w:sz="0" w:space="0" w:color="auto"/>
            <w:left w:val="none" w:sz="0" w:space="0" w:color="auto"/>
            <w:bottom w:val="none" w:sz="0" w:space="0" w:color="auto"/>
            <w:right w:val="none" w:sz="0" w:space="0" w:color="auto"/>
          </w:divBdr>
        </w:div>
        <w:div w:id="321936463">
          <w:marLeft w:val="0"/>
          <w:marRight w:val="0"/>
          <w:marTop w:val="0"/>
          <w:marBottom w:val="0"/>
          <w:divBdr>
            <w:top w:val="none" w:sz="0" w:space="0" w:color="auto"/>
            <w:left w:val="none" w:sz="0" w:space="0" w:color="auto"/>
            <w:bottom w:val="none" w:sz="0" w:space="0" w:color="auto"/>
            <w:right w:val="none" w:sz="0" w:space="0" w:color="auto"/>
          </w:divBdr>
        </w:div>
        <w:div w:id="1801878424">
          <w:marLeft w:val="0"/>
          <w:marRight w:val="0"/>
          <w:marTop w:val="0"/>
          <w:marBottom w:val="0"/>
          <w:divBdr>
            <w:top w:val="none" w:sz="0" w:space="0" w:color="auto"/>
            <w:left w:val="none" w:sz="0" w:space="0" w:color="auto"/>
            <w:bottom w:val="none" w:sz="0" w:space="0" w:color="auto"/>
            <w:right w:val="none" w:sz="0" w:space="0" w:color="auto"/>
          </w:divBdr>
        </w:div>
        <w:div w:id="736168853">
          <w:marLeft w:val="0"/>
          <w:marRight w:val="0"/>
          <w:marTop w:val="0"/>
          <w:marBottom w:val="0"/>
          <w:divBdr>
            <w:top w:val="none" w:sz="0" w:space="0" w:color="auto"/>
            <w:left w:val="none" w:sz="0" w:space="0" w:color="auto"/>
            <w:bottom w:val="none" w:sz="0" w:space="0" w:color="auto"/>
            <w:right w:val="none" w:sz="0" w:space="0" w:color="auto"/>
          </w:divBdr>
        </w:div>
        <w:div w:id="1830827490">
          <w:marLeft w:val="0"/>
          <w:marRight w:val="0"/>
          <w:marTop w:val="0"/>
          <w:marBottom w:val="0"/>
          <w:divBdr>
            <w:top w:val="none" w:sz="0" w:space="0" w:color="auto"/>
            <w:left w:val="none" w:sz="0" w:space="0" w:color="auto"/>
            <w:bottom w:val="none" w:sz="0" w:space="0" w:color="auto"/>
            <w:right w:val="none" w:sz="0" w:space="0" w:color="auto"/>
          </w:divBdr>
        </w:div>
        <w:div w:id="1180118184">
          <w:marLeft w:val="0"/>
          <w:marRight w:val="0"/>
          <w:marTop w:val="0"/>
          <w:marBottom w:val="0"/>
          <w:divBdr>
            <w:top w:val="none" w:sz="0" w:space="0" w:color="auto"/>
            <w:left w:val="none" w:sz="0" w:space="0" w:color="auto"/>
            <w:bottom w:val="none" w:sz="0" w:space="0" w:color="auto"/>
            <w:right w:val="none" w:sz="0" w:space="0" w:color="auto"/>
          </w:divBdr>
        </w:div>
        <w:div w:id="1198658286">
          <w:marLeft w:val="0"/>
          <w:marRight w:val="0"/>
          <w:marTop w:val="0"/>
          <w:marBottom w:val="0"/>
          <w:divBdr>
            <w:top w:val="none" w:sz="0" w:space="0" w:color="auto"/>
            <w:left w:val="none" w:sz="0" w:space="0" w:color="auto"/>
            <w:bottom w:val="none" w:sz="0" w:space="0" w:color="auto"/>
            <w:right w:val="none" w:sz="0" w:space="0" w:color="auto"/>
          </w:divBdr>
        </w:div>
        <w:div w:id="1318025953">
          <w:marLeft w:val="0"/>
          <w:marRight w:val="0"/>
          <w:marTop w:val="0"/>
          <w:marBottom w:val="0"/>
          <w:divBdr>
            <w:top w:val="none" w:sz="0" w:space="0" w:color="auto"/>
            <w:left w:val="none" w:sz="0" w:space="0" w:color="auto"/>
            <w:bottom w:val="none" w:sz="0" w:space="0" w:color="auto"/>
            <w:right w:val="none" w:sz="0" w:space="0" w:color="auto"/>
          </w:divBdr>
        </w:div>
        <w:div w:id="1100756474">
          <w:marLeft w:val="0"/>
          <w:marRight w:val="0"/>
          <w:marTop w:val="0"/>
          <w:marBottom w:val="0"/>
          <w:divBdr>
            <w:top w:val="none" w:sz="0" w:space="0" w:color="auto"/>
            <w:left w:val="none" w:sz="0" w:space="0" w:color="auto"/>
            <w:bottom w:val="none" w:sz="0" w:space="0" w:color="auto"/>
            <w:right w:val="none" w:sz="0" w:space="0" w:color="auto"/>
          </w:divBdr>
        </w:div>
        <w:div w:id="1328247182">
          <w:marLeft w:val="0"/>
          <w:marRight w:val="0"/>
          <w:marTop w:val="0"/>
          <w:marBottom w:val="0"/>
          <w:divBdr>
            <w:top w:val="none" w:sz="0" w:space="0" w:color="auto"/>
            <w:left w:val="none" w:sz="0" w:space="0" w:color="auto"/>
            <w:bottom w:val="none" w:sz="0" w:space="0" w:color="auto"/>
            <w:right w:val="none" w:sz="0" w:space="0" w:color="auto"/>
          </w:divBdr>
        </w:div>
        <w:div w:id="199826659">
          <w:marLeft w:val="0"/>
          <w:marRight w:val="0"/>
          <w:marTop w:val="0"/>
          <w:marBottom w:val="0"/>
          <w:divBdr>
            <w:top w:val="none" w:sz="0" w:space="0" w:color="auto"/>
            <w:left w:val="none" w:sz="0" w:space="0" w:color="auto"/>
            <w:bottom w:val="none" w:sz="0" w:space="0" w:color="auto"/>
            <w:right w:val="none" w:sz="0" w:space="0" w:color="auto"/>
          </w:divBdr>
        </w:div>
        <w:div w:id="1038703173">
          <w:marLeft w:val="0"/>
          <w:marRight w:val="0"/>
          <w:marTop w:val="0"/>
          <w:marBottom w:val="0"/>
          <w:divBdr>
            <w:top w:val="none" w:sz="0" w:space="0" w:color="auto"/>
            <w:left w:val="none" w:sz="0" w:space="0" w:color="auto"/>
            <w:bottom w:val="none" w:sz="0" w:space="0" w:color="auto"/>
            <w:right w:val="none" w:sz="0" w:space="0" w:color="auto"/>
          </w:divBdr>
        </w:div>
        <w:div w:id="553857651">
          <w:marLeft w:val="0"/>
          <w:marRight w:val="0"/>
          <w:marTop w:val="0"/>
          <w:marBottom w:val="0"/>
          <w:divBdr>
            <w:top w:val="none" w:sz="0" w:space="0" w:color="auto"/>
            <w:left w:val="none" w:sz="0" w:space="0" w:color="auto"/>
            <w:bottom w:val="none" w:sz="0" w:space="0" w:color="auto"/>
            <w:right w:val="none" w:sz="0" w:space="0" w:color="auto"/>
          </w:divBdr>
        </w:div>
        <w:div w:id="262035577">
          <w:marLeft w:val="0"/>
          <w:marRight w:val="0"/>
          <w:marTop w:val="0"/>
          <w:marBottom w:val="0"/>
          <w:divBdr>
            <w:top w:val="none" w:sz="0" w:space="0" w:color="auto"/>
            <w:left w:val="none" w:sz="0" w:space="0" w:color="auto"/>
            <w:bottom w:val="none" w:sz="0" w:space="0" w:color="auto"/>
            <w:right w:val="none" w:sz="0" w:space="0" w:color="auto"/>
          </w:divBdr>
        </w:div>
        <w:div w:id="769473074">
          <w:marLeft w:val="0"/>
          <w:marRight w:val="0"/>
          <w:marTop w:val="0"/>
          <w:marBottom w:val="0"/>
          <w:divBdr>
            <w:top w:val="none" w:sz="0" w:space="0" w:color="auto"/>
            <w:left w:val="none" w:sz="0" w:space="0" w:color="auto"/>
            <w:bottom w:val="none" w:sz="0" w:space="0" w:color="auto"/>
            <w:right w:val="none" w:sz="0" w:space="0" w:color="auto"/>
          </w:divBdr>
        </w:div>
        <w:div w:id="429006473">
          <w:marLeft w:val="0"/>
          <w:marRight w:val="0"/>
          <w:marTop w:val="0"/>
          <w:marBottom w:val="0"/>
          <w:divBdr>
            <w:top w:val="none" w:sz="0" w:space="0" w:color="auto"/>
            <w:left w:val="none" w:sz="0" w:space="0" w:color="auto"/>
            <w:bottom w:val="none" w:sz="0" w:space="0" w:color="auto"/>
            <w:right w:val="none" w:sz="0" w:space="0" w:color="auto"/>
          </w:divBdr>
        </w:div>
        <w:div w:id="118229031">
          <w:marLeft w:val="0"/>
          <w:marRight w:val="0"/>
          <w:marTop w:val="0"/>
          <w:marBottom w:val="0"/>
          <w:divBdr>
            <w:top w:val="none" w:sz="0" w:space="0" w:color="auto"/>
            <w:left w:val="none" w:sz="0" w:space="0" w:color="auto"/>
            <w:bottom w:val="none" w:sz="0" w:space="0" w:color="auto"/>
            <w:right w:val="none" w:sz="0" w:space="0" w:color="auto"/>
          </w:divBdr>
        </w:div>
        <w:div w:id="1280408766">
          <w:marLeft w:val="0"/>
          <w:marRight w:val="0"/>
          <w:marTop w:val="0"/>
          <w:marBottom w:val="0"/>
          <w:divBdr>
            <w:top w:val="none" w:sz="0" w:space="0" w:color="auto"/>
            <w:left w:val="none" w:sz="0" w:space="0" w:color="auto"/>
            <w:bottom w:val="none" w:sz="0" w:space="0" w:color="auto"/>
            <w:right w:val="none" w:sz="0" w:space="0" w:color="auto"/>
          </w:divBdr>
        </w:div>
        <w:div w:id="1096901913">
          <w:marLeft w:val="0"/>
          <w:marRight w:val="0"/>
          <w:marTop w:val="0"/>
          <w:marBottom w:val="0"/>
          <w:divBdr>
            <w:top w:val="none" w:sz="0" w:space="0" w:color="auto"/>
            <w:left w:val="none" w:sz="0" w:space="0" w:color="auto"/>
            <w:bottom w:val="none" w:sz="0" w:space="0" w:color="auto"/>
            <w:right w:val="none" w:sz="0" w:space="0" w:color="auto"/>
          </w:divBdr>
        </w:div>
        <w:div w:id="213004516">
          <w:marLeft w:val="0"/>
          <w:marRight w:val="0"/>
          <w:marTop w:val="0"/>
          <w:marBottom w:val="0"/>
          <w:divBdr>
            <w:top w:val="none" w:sz="0" w:space="0" w:color="auto"/>
            <w:left w:val="none" w:sz="0" w:space="0" w:color="auto"/>
            <w:bottom w:val="none" w:sz="0" w:space="0" w:color="auto"/>
            <w:right w:val="none" w:sz="0" w:space="0" w:color="auto"/>
          </w:divBdr>
        </w:div>
        <w:div w:id="1062797485">
          <w:marLeft w:val="0"/>
          <w:marRight w:val="0"/>
          <w:marTop w:val="0"/>
          <w:marBottom w:val="0"/>
          <w:divBdr>
            <w:top w:val="none" w:sz="0" w:space="0" w:color="auto"/>
            <w:left w:val="none" w:sz="0" w:space="0" w:color="auto"/>
            <w:bottom w:val="none" w:sz="0" w:space="0" w:color="auto"/>
            <w:right w:val="none" w:sz="0" w:space="0" w:color="auto"/>
          </w:divBdr>
        </w:div>
        <w:div w:id="1753817840">
          <w:marLeft w:val="0"/>
          <w:marRight w:val="0"/>
          <w:marTop w:val="0"/>
          <w:marBottom w:val="0"/>
          <w:divBdr>
            <w:top w:val="none" w:sz="0" w:space="0" w:color="auto"/>
            <w:left w:val="none" w:sz="0" w:space="0" w:color="auto"/>
            <w:bottom w:val="none" w:sz="0" w:space="0" w:color="auto"/>
            <w:right w:val="none" w:sz="0" w:space="0" w:color="auto"/>
          </w:divBdr>
        </w:div>
        <w:div w:id="1963539657">
          <w:marLeft w:val="0"/>
          <w:marRight w:val="0"/>
          <w:marTop w:val="0"/>
          <w:marBottom w:val="0"/>
          <w:divBdr>
            <w:top w:val="none" w:sz="0" w:space="0" w:color="auto"/>
            <w:left w:val="none" w:sz="0" w:space="0" w:color="auto"/>
            <w:bottom w:val="none" w:sz="0" w:space="0" w:color="auto"/>
            <w:right w:val="none" w:sz="0" w:space="0" w:color="auto"/>
          </w:divBdr>
        </w:div>
        <w:div w:id="234512355">
          <w:marLeft w:val="0"/>
          <w:marRight w:val="0"/>
          <w:marTop w:val="0"/>
          <w:marBottom w:val="0"/>
          <w:divBdr>
            <w:top w:val="none" w:sz="0" w:space="0" w:color="auto"/>
            <w:left w:val="none" w:sz="0" w:space="0" w:color="auto"/>
            <w:bottom w:val="none" w:sz="0" w:space="0" w:color="auto"/>
            <w:right w:val="none" w:sz="0" w:space="0" w:color="auto"/>
          </w:divBdr>
        </w:div>
        <w:div w:id="420025651">
          <w:marLeft w:val="0"/>
          <w:marRight w:val="0"/>
          <w:marTop w:val="0"/>
          <w:marBottom w:val="0"/>
          <w:divBdr>
            <w:top w:val="none" w:sz="0" w:space="0" w:color="auto"/>
            <w:left w:val="none" w:sz="0" w:space="0" w:color="auto"/>
            <w:bottom w:val="none" w:sz="0" w:space="0" w:color="auto"/>
            <w:right w:val="none" w:sz="0" w:space="0" w:color="auto"/>
          </w:divBdr>
        </w:div>
      </w:divsChild>
    </w:div>
    <w:div w:id="253323449">
      <w:bodyDiv w:val="1"/>
      <w:marLeft w:val="0"/>
      <w:marRight w:val="0"/>
      <w:marTop w:val="0"/>
      <w:marBottom w:val="0"/>
      <w:divBdr>
        <w:top w:val="none" w:sz="0" w:space="0" w:color="auto"/>
        <w:left w:val="none" w:sz="0" w:space="0" w:color="auto"/>
        <w:bottom w:val="none" w:sz="0" w:space="0" w:color="auto"/>
        <w:right w:val="none" w:sz="0" w:space="0" w:color="auto"/>
      </w:divBdr>
      <w:divsChild>
        <w:div w:id="255410254">
          <w:marLeft w:val="0"/>
          <w:marRight w:val="0"/>
          <w:marTop w:val="0"/>
          <w:marBottom w:val="180"/>
          <w:divBdr>
            <w:top w:val="none" w:sz="0" w:space="0" w:color="auto"/>
            <w:left w:val="none" w:sz="0" w:space="0" w:color="auto"/>
            <w:bottom w:val="single" w:sz="6" w:space="8" w:color="CCCCCC"/>
            <w:right w:val="none" w:sz="0" w:space="0" w:color="auto"/>
          </w:divBdr>
        </w:div>
      </w:divsChild>
    </w:div>
    <w:div w:id="279844446">
      <w:bodyDiv w:val="1"/>
      <w:marLeft w:val="0"/>
      <w:marRight w:val="0"/>
      <w:marTop w:val="0"/>
      <w:marBottom w:val="0"/>
      <w:divBdr>
        <w:top w:val="none" w:sz="0" w:space="0" w:color="auto"/>
        <w:left w:val="none" w:sz="0" w:space="0" w:color="auto"/>
        <w:bottom w:val="none" w:sz="0" w:space="0" w:color="auto"/>
        <w:right w:val="none" w:sz="0" w:space="0" w:color="auto"/>
      </w:divBdr>
    </w:div>
    <w:div w:id="285429327">
      <w:bodyDiv w:val="1"/>
      <w:marLeft w:val="0"/>
      <w:marRight w:val="0"/>
      <w:marTop w:val="0"/>
      <w:marBottom w:val="0"/>
      <w:divBdr>
        <w:top w:val="none" w:sz="0" w:space="0" w:color="auto"/>
        <w:left w:val="none" w:sz="0" w:space="0" w:color="auto"/>
        <w:bottom w:val="none" w:sz="0" w:space="0" w:color="auto"/>
        <w:right w:val="none" w:sz="0" w:space="0" w:color="auto"/>
      </w:divBdr>
    </w:div>
    <w:div w:id="380054051">
      <w:bodyDiv w:val="1"/>
      <w:marLeft w:val="0"/>
      <w:marRight w:val="0"/>
      <w:marTop w:val="0"/>
      <w:marBottom w:val="0"/>
      <w:divBdr>
        <w:top w:val="none" w:sz="0" w:space="0" w:color="auto"/>
        <w:left w:val="none" w:sz="0" w:space="0" w:color="auto"/>
        <w:bottom w:val="none" w:sz="0" w:space="0" w:color="auto"/>
        <w:right w:val="none" w:sz="0" w:space="0" w:color="auto"/>
      </w:divBdr>
      <w:divsChild>
        <w:div w:id="109859256">
          <w:marLeft w:val="0"/>
          <w:marRight w:val="0"/>
          <w:marTop w:val="0"/>
          <w:marBottom w:val="180"/>
          <w:divBdr>
            <w:top w:val="none" w:sz="0" w:space="0" w:color="auto"/>
            <w:left w:val="none" w:sz="0" w:space="0" w:color="auto"/>
            <w:bottom w:val="single" w:sz="6" w:space="8" w:color="CCCCCC"/>
            <w:right w:val="none" w:sz="0" w:space="0" w:color="auto"/>
          </w:divBdr>
        </w:div>
        <w:div w:id="203255339">
          <w:marLeft w:val="0"/>
          <w:marRight w:val="0"/>
          <w:marTop w:val="0"/>
          <w:marBottom w:val="0"/>
          <w:divBdr>
            <w:top w:val="none" w:sz="0" w:space="0" w:color="auto"/>
            <w:left w:val="none" w:sz="0" w:space="0" w:color="auto"/>
            <w:bottom w:val="none" w:sz="0" w:space="0" w:color="auto"/>
            <w:right w:val="none" w:sz="0" w:space="0" w:color="auto"/>
          </w:divBdr>
          <w:divsChild>
            <w:div w:id="78901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945986">
      <w:bodyDiv w:val="1"/>
      <w:marLeft w:val="0"/>
      <w:marRight w:val="0"/>
      <w:marTop w:val="0"/>
      <w:marBottom w:val="0"/>
      <w:divBdr>
        <w:top w:val="none" w:sz="0" w:space="0" w:color="auto"/>
        <w:left w:val="none" w:sz="0" w:space="0" w:color="auto"/>
        <w:bottom w:val="none" w:sz="0" w:space="0" w:color="auto"/>
        <w:right w:val="none" w:sz="0" w:space="0" w:color="auto"/>
      </w:divBdr>
      <w:divsChild>
        <w:div w:id="848132719">
          <w:marLeft w:val="0"/>
          <w:marRight w:val="0"/>
          <w:marTop w:val="225"/>
          <w:marBottom w:val="0"/>
          <w:divBdr>
            <w:top w:val="none" w:sz="0" w:space="0" w:color="auto"/>
            <w:left w:val="none" w:sz="0" w:space="0" w:color="auto"/>
            <w:bottom w:val="none" w:sz="0" w:space="0" w:color="auto"/>
            <w:right w:val="none" w:sz="0" w:space="0" w:color="auto"/>
          </w:divBdr>
        </w:div>
      </w:divsChild>
    </w:div>
    <w:div w:id="492338929">
      <w:bodyDiv w:val="1"/>
      <w:marLeft w:val="0"/>
      <w:marRight w:val="0"/>
      <w:marTop w:val="0"/>
      <w:marBottom w:val="0"/>
      <w:divBdr>
        <w:top w:val="none" w:sz="0" w:space="0" w:color="auto"/>
        <w:left w:val="none" w:sz="0" w:space="0" w:color="auto"/>
        <w:bottom w:val="none" w:sz="0" w:space="0" w:color="auto"/>
        <w:right w:val="none" w:sz="0" w:space="0" w:color="auto"/>
      </w:divBdr>
    </w:div>
    <w:div w:id="520781451">
      <w:bodyDiv w:val="1"/>
      <w:marLeft w:val="0"/>
      <w:marRight w:val="0"/>
      <w:marTop w:val="0"/>
      <w:marBottom w:val="0"/>
      <w:divBdr>
        <w:top w:val="none" w:sz="0" w:space="0" w:color="auto"/>
        <w:left w:val="none" w:sz="0" w:space="0" w:color="auto"/>
        <w:bottom w:val="none" w:sz="0" w:space="0" w:color="auto"/>
        <w:right w:val="none" w:sz="0" w:space="0" w:color="auto"/>
      </w:divBdr>
    </w:div>
    <w:div w:id="643630573">
      <w:bodyDiv w:val="1"/>
      <w:marLeft w:val="0"/>
      <w:marRight w:val="0"/>
      <w:marTop w:val="0"/>
      <w:marBottom w:val="0"/>
      <w:divBdr>
        <w:top w:val="none" w:sz="0" w:space="0" w:color="auto"/>
        <w:left w:val="none" w:sz="0" w:space="0" w:color="auto"/>
        <w:bottom w:val="none" w:sz="0" w:space="0" w:color="auto"/>
        <w:right w:val="none" w:sz="0" w:space="0" w:color="auto"/>
      </w:divBdr>
      <w:divsChild>
        <w:div w:id="1136677918">
          <w:marLeft w:val="0"/>
          <w:marRight w:val="0"/>
          <w:marTop w:val="0"/>
          <w:marBottom w:val="0"/>
          <w:divBdr>
            <w:top w:val="none" w:sz="0" w:space="0" w:color="auto"/>
            <w:left w:val="none" w:sz="0" w:space="0" w:color="auto"/>
            <w:bottom w:val="none" w:sz="0" w:space="0" w:color="auto"/>
            <w:right w:val="none" w:sz="0" w:space="0" w:color="auto"/>
          </w:divBdr>
          <w:divsChild>
            <w:div w:id="128188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7732">
      <w:bodyDiv w:val="1"/>
      <w:marLeft w:val="0"/>
      <w:marRight w:val="0"/>
      <w:marTop w:val="0"/>
      <w:marBottom w:val="0"/>
      <w:divBdr>
        <w:top w:val="none" w:sz="0" w:space="0" w:color="auto"/>
        <w:left w:val="none" w:sz="0" w:space="0" w:color="auto"/>
        <w:bottom w:val="none" w:sz="0" w:space="0" w:color="auto"/>
        <w:right w:val="none" w:sz="0" w:space="0" w:color="auto"/>
      </w:divBdr>
      <w:divsChild>
        <w:div w:id="243684836">
          <w:marLeft w:val="0"/>
          <w:marRight w:val="0"/>
          <w:marTop w:val="0"/>
          <w:marBottom w:val="180"/>
          <w:divBdr>
            <w:top w:val="none" w:sz="0" w:space="0" w:color="auto"/>
            <w:left w:val="none" w:sz="0" w:space="0" w:color="auto"/>
            <w:bottom w:val="none" w:sz="0" w:space="0" w:color="auto"/>
            <w:right w:val="none" w:sz="0" w:space="0" w:color="auto"/>
          </w:divBdr>
        </w:div>
      </w:divsChild>
    </w:div>
    <w:div w:id="747387247">
      <w:bodyDiv w:val="1"/>
      <w:marLeft w:val="0"/>
      <w:marRight w:val="0"/>
      <w:marTop w:val="0"/>
      <w:marBottom w:val="0"/>
      <w:divBdr>
        <w:top w:val="none" w:sz="0" w:space="0" w:color="auto"/>
        <w:left w:val="none" w:sz="0" w:space="0" w:color="auto"/>
        <w:bottom w:val="none" w:sz="0" w:space="0" w:color="auto"/>
        <w:right w:val="none" w:sz="0" w:space="0" w:color="auto"/>
      </w:divBdr>
    </w:div>
    <w:div w:id="801921805">
      <w:bodyDiv w:val="1"/>
      <w:marLeft w:val="0"/>
      <w:marRight w:val="0"/>
      <w:marTop w:val="0"/>
      <w:marBottom w:val="0"/>
      <w:divBdr>
        <w:top w:val="none" w:sz="0" w:space="0" w:color="auto"/>
        <w:left w:val="none" w:sz="0" w:space="0" w:color="auto"/>
        <w:bottom w:val="none" w:sz="0" w:space="0" w:color="auto"/>
        <w:right w:val="none" w:sz="0" w:space="0" w:color="auto"/>
      </w:divBdr>
      <w:divsChild>
        <w:div w:id="124585769">
          <w:marLeft w:val="0"/>
          <w:marRight w:val="0"/>
          <w:marTop w:val="0"/>
          <w:marBottom w:val="180"/>
          <w:divBdr>
            <w:top w:val="none" w:sz="0" w:space="0" w:color="auto"/>
            <w:left w:val="none" w:sz="0" w:space="0" w:color="auto"/>
            <w:bottom w:val="single" w:sz="6" w:space="8" w:color="CCCCCC"/>
            <w:right w:val="none" w:sz="0" w:space="0" w:color="auto"/>
          </w:divBdr>
        </w:div>
      </w:divsChild>
    </w:div>
    <w:div w:id="877473651">
      <w:bodyDiv w:val="1"/>
      <w:marLeft w:val="0"/>
      <w:marRight w:val="0"/>
      <w:marTop w:val="0"/>
      <w:marBottom w:val="0"/>
      <w:divBdr>
        <w:top w:val="none" w:sz="0" w:space="0" w:color="auto"/>
        <w:left w:val="none" w:sz="0" w:space="0" w:color="auto"/>
        <w:bottom w:val="none" w:sz="0" w:space="0" w:color="auto"/>
        <w:right w:val="none" w:sz="0" w:space="0" w:color="auto"/>
      </w:divBdr>
      <w:divsChild>
        <w:div w:id="1777823693">
          <w:marLeft w:val="0"/>
          <w:marRight w:val="0"/>
          <w:marTop w:val="0"/>
          <w:marBottom w:val="180"/>
          <w:divBdr>
            <w:top w:val="none" w:sz="0" w:space="0" w:color="auto"/>
            <w:left w:val="none" w:sz="0" w:space="0" w:color="auto"/>
            <w:bottom w:val="single" w:sz="6" w:space="8" w:color="CCCCCC"/>
            <w:right w:val="none" w:sz="0" w:space="0" w:color="auto"/>
          </w:divBdr>
        </w:div>
      </w:divsChild>
    </w:div>
    <w:div w:id="893197216">
      <w:bodyDiv w:val="1"/>
      <w:marLeft w:val="0"/>
      <w:marRight w:val="0"/>
      <w:marTop w:val="0"/>
      <w:marBottom w:val="0"/>
      <w:divBdr>
        <w:top w:val="none" w:sz="0" w:space="0" w:color="auto"/>
        <w:left w:val="none" w:sz="0" w:space="0" w:color="auto"/>
        <w:bottom w:val="none" w:sz="0" w:space="0" w:color="auto"/>
        <w:right w:val="none" w:sz="0" w:space="0" w:color="auto"/>
      </w:divBdr>
      <w:divsChild>
        <w:div w:id="2069067969">
          <w:marLeft w:val="0"/>
          <w:marRight w:val="0"/>
          <w:marTop w:val="0"/>
          <w:marBottom w:val="180"/>
          <w:divBdr>
            <w:top w:val="none" w:sz="0" w:space="0" w:color="auto"/>
            <w:left w:val="none" w:sz="0" w:space="0" w:color="auto"/>
            <w:bottom w:val="none" w:sz="0" w:space="0" w:color="auto"/>
            <w:right w:val="none" w:sz="0" w:space="0" w:color="auto"/>
          </w:divBdr>
        </w:div>
      </w:divsChild>
    </w:div>
    <w:div w:id="900140725">
      <w:bodyDiv w:val="1"/>
      <w:marLeft w:val="0"/>
      <w:marRight w:val="0"/>
      <w:marTop w:val="0"/>
      <w:marBottom w:val="0"/>
      <w:divBdr>
        <w:top w:val="none" w:sz="0" w:space="0" w:color="auto"/>
        <w:left w:val="none" w:sz="0" w:space="0" w:color="auto"/>
        <w:bottom w:val="none" w:sz="0" w:space="0" w:color="auto"/>
        <w:right w:val="none" w:sz="0" w:space="0" w:color="auto"/>
      </w:divBdr>
      <w:divsChild>
        <w:div w:id="738358718">
          <w:marLeft w:val="0"/>
          <w:marRight w:val="0"/>
          <w:marTop w:val="0"/>
          <w:marBottom w:val="180"/>
          <w:divBdr>
            <w:top w:val="none" w:sz="0" w:space="0" w:color="auto"/>
            <w:left w:val="none" w:sz="0" w:space="0" w:color="auto"/>
            <w:bottom w:val="none" w:sz="0" w:space="0" w:color="auto"/>
            <w:right w:val="none" w:sz="0" w:space="0" w:color="auto"/>
          </w:divBdr>
        </w:div>
        <w:div w:id="710233075">
          <w:marLeft w:val="0"/>
          <w:marRight w:val="0"/>
          <w:marTop w:val="0"/>
          <w:marBottom w:val="0"/>
          <w:divBdr>
            <w:top w:val="none" w:sz="0" w:space="0" w:color="auto"/>
            <w:left w:val="none" w:sz="0" w:space="0" w:color="auto"/>
            <w:bottom w:val="none" w:sz="0" w:space="0" w:color="auto"/>
            <w:right w:val="none" w:sz="0" w:space="0" w:color="auto"/>
          </w:divBdr>
        </w:div>
        <w:div w:id="902759328">
          <w:marLeft w:val="0"/>
          <w:marRight w:val="0"/>
          <w:marTop w:val="0"/>
          <w:marBottom w:val="0"/>
          <w:divBdr>
            <w:top w:val="none" w:sz="0" w:space="0" w:color="auto"/>
            <w:left w:val="none" w:sz="0" w:space="0" w:color="auto"/>
            <w:bottom w:val="none" w:sz="0" w:space="0" w:color="auto"/>
            <w:right w:val="none" w:sz="0" w:space="0" w:color="auto"/>
          </w:divBdr>
        </w:div>
        <w:div w:id="236524763">
          <w:marLeft w:val="0"/>
          <w:marRight w:val="0"/>
          <w:marTop w:val="0"/>
          <w:marBottom w:val="0"/>
          <w:divBdr>
            <w:top w:val="none" w:sz="0" w:space="0" w:color="auto"/>
            <w:left w:val="none" w:sz="0" w:space="0" w:color="auto"/>
            <w:bottom w:val="none" w:sz="0" w:space="0" w:color="auto"/>
            <w:right w:val="none" w:sz="0" w:space="0" w:color="auto"/>
          </w:divBdr>
        </w:div>
        <w:div w:id="493496543">
          <w:marLeft w:val="0"/>
          <w:marRight w:val="0"/>
          <w:marTop w:val="0"/>
          <w:marBottom w:val="0"/>
          <w:divBdr>
            <w:top w:val="none" w:sz="0" w:space="0" w:color="auto"/>
            <w:left w:val="none" w:sz="0" w:space="0" w:color="auto"/>
            <w:bottom w:val="none" w:sz="0" w:space="0" w:color="auto"/>
            <w:right w:val="none" w:sz="0" w:space="0" w:color="auto"/>
          </w:divBdr>
        </w:div>
        <w:div w:id="65492675">
          <w:marLeft w:val="0"/>
          <w:marRight w:val="0"/>
          <w:marTop w:val="0"/>
          <w:marBottom w:val="0"/>
          <w:divBdr>
            <w:top w:val="none" w:sz="0" w:space="0" w:color="auto"/>
            <w:left w:val="none" w:sz="0" w:space="0" w:color="auto"/>
            <w:bottom w:val="none" w:sz="0" w:space="0" w:color="auto"/>
            <w:right w:val="none" w:sz="0" w:space="0" w:color="auto"/>
          </w:divBdr>
        </w:div>
        <w:div w:id="619343884">
          <w:marLeft w:val="0"/>
          <w:marRight w:val="0"/>
          <w:marTop w:val="0"/>
          <w:marBottom w:val="0"/>
          <w:divBdr>
            <w:top w:val="none" w:sz="0" w:space="0" w:color="auto"/>
            <w:left w:val="none" w:sz="0" w:space="0" w:color="auto"/>
            <w:bottom w:val="none" w:sz="0" w:space="0" w:color="auto"/>
            <w:right w:val="none" w:sz="0" w:space="0" w:color="auto"/>
          </w:divBdr>
        </w:div>
        <w:div w:id="702707765">
          <w:marLeft w:val="0"/>
          <w:marRight w:val="0"/>
          <w:marTop w:val="0"/>
          <w:marBottom w:val="0"/>
          <w:divBdr>
            <w:top w:val="none" w:sz="0" w:space="0" w:color="auto"/>
            <w:left w:val="none" w:sz="0" w:space="0" w:color="auto"/>
            <w:bottom w:val="none" w:sz="0" w:space="0" w:color="auto"/>
            <w:right w:val="none" w:sz="0" w:space="0" w:color="auto"/>
          </w:divBdr>
        </w:div>
        <w:div w:id="984773941">
          <w:marLeft w:val="0"/>
          <w:marRight w:val="0"/>
          <w:marTop w:val="0"/>
          <w:marBottom w:val="0"/>
          <w:divBdr>
            <w:top w:val="none" w:sz="0" w:space="0" w:color="auto"/>
            <w:left w:val="none" w:sz="0" w:space="0" w:color="auto"/>
            <w:bottom w:val="none" w:sz="0" w:space="0" w:color="auto"/>
            <w:right w:val="none" w:sz="0" w:space="0" w:color="auto"/>
          </w:divBdr>
        </w:div>
        <w:div w:id="285239872">
          <w:marLeft w:val="0"/>
          <w:marRight w:val="0"/>
          <w:marTop w:val="0"/>
          <w:marBottom w:val="0"/>
          <w:divBdr>
            <w:top w:val="none" w:sz="0" w:space="0" w:color="auto"/>
            <w:left w:val="none" w:sz="0" w:space="0" w:color="auto"/>
            <w:bottom w:val="none" w:sz="0" w:space="0" w:color="auto"/>
            <w:right w:val="none" w:sz="0" w:space="0" w:color="auto"/>
          </w:divBdr>
        </w:div>
        <w:div w:id="818350771">
          <w:marLeft w:val="0"/>
          <w:marRight w:val="0"/>
          <w:marTop w:val="0"/>
          <w:marBottom w:val="0"/>
          <w:divBdr>
            <w:top w:val="none" w:sz="0" w:space="0" w:color="auto"/>
            <w:left w:val="none" w:sz="0" w:space="0" w:color="auto"/>
            <w:bottom w:val="none" w:sz="0" w:space="0" w:color="auto"/>
            <w:right w:val="none" w:sz="0" w:space="0" w:color="auto"/>
          </w:divBdr>
        </w:div>
        <w:div w:id="2124416513">
          <w:marLeft w:val="0"/>
          <w:marRight w:val="0"/>
          <w:marTop w:val="0"/>
          <w:marBottom w:val="0"/>
          <w:divBdr>
            <w:top w:val="none" w:sz="0" w:space="0" w:color="auto"/>
            <w:left w:val="none" w:sz="0" w:space="0" w:color="auto"/>
            <w:bottom w:val="none" w:sz="0" w:space="0" w:color="auto"/>
            <w:right w:val="none" w:sz="0" w:space="0" w:color="auto"/>
          </w:divBdr>
        </w:div>
        <w:div w:id="1423913016">
          <w:marLeft w:val="0"/>
          <w:marRight w:val="0"/>
          <w:marTop w:val="0"/>
          <w:marBottom w:val="0"/>
          <w:divBdr>
            <w:top w:val="none" w:sz="0" w:space="0" w:color="auto"/>
            <w:left w:val="none" w:sz="0" w:space="0" w:color="auto"/>
            <w:bottom w:val="none" w:sz="0" w:space="0" w:color="auto"/>
            <w:right w:val="none" w:sz="0" w:space="0" w:color="auto"/>
          </w:divBdr>
        </w:div>
        <w:div w:id="1569221774">
          <w:marLeft w:val="0"/>
          <w:marRight w:val="0"/>
          <w:marTop w:val="0"/>
          <w:marBottom w:val="0"/>
          <w:divBdr>
            <w:top w:val="none" w:sz="0" w:space="0" w:color="auto"/>
            <w:left w:val="none" w:sz="0" w:space="0" w:color="auto"/>
            <w:bottom w:val="none" w:sz="0" w:space="0" w:color="auto"/>
            <w:right w:val="none" w:sz="0" w:space="0" w:color="auto"/>
          </w:divBdr>
        </w:div>
        <w:div w:id="565726198">
          <w:marLeft w:val="0"/>
          <w:marRight w:val="0"/>
          <w:marTop w:val="0"/>
          <w:marBottom w:val="0"/>
          <w:divBdr>
            <w:top w:val="none" w:sz="0" w:space="0" w:color="auto"/>
            <w:left w:val="none" w:sz="0" w:space="0" w:color="auto"/>
            <w:bottom w:val="none" w:sz="0" w:space="0" w:color="auto"/>
            <w:right w:val="none" w:sz="0" w:space="0" w:color="auto"/>
          </w:divBdr>
        </w:div>
        <w:div w:id="1132555773">
          <w:marLeft w:val="0"/>
          <w:marRight w:val="0"/>
          <w:marTop w:val="0"/>
          <w:marBottom w:val="0"/>
          <w:divBdr>
            <w:top w:val="none" w:sz="0" w:space="0" w:color="auto"/>
            <w:left w:val="none" w:sz="0" w:space="0" w:color="auto"/>
            <w:bottom w:val="none" w:sz="0" w:space="0" w:color="auto"/>
            <w:right w:val="none" w:sz="0" w:space="0" w:color="auto"/>
          </w:divBdr>
        </w:div>
        <w:div w:id="985478869">
          <w:marLeft w:val="0"/>
          <w:marRight w:val="0"/>
          <w:marTop w:val="0"/>
          <w:marBottom w:val="0"/>
          <w:divBdr>
            <w:top w:val="none" w:sz="0" w:space="0" w:color="auto"/>
            <w:left w:val="none" w:sz="0" w:space="0" w:color="auto"/>
            <w:bottom w:val="none" w:sz="0" w:space="0" w:color="auto"/>
            <w:right w:val="none" w:sz="0" w:space="0" w:color="auto"/>
          </w:divBdr>
        </w:div>
        <w:div w:id="354041732">
          <w:marLeft w:val="0"/>
          <w:marRight w:val="0"/>
          <w:marTop w:val="0"/>
          <w:marBottom w:val="0"/>
          <w:divBdr>
            <w:top w:val="none" w:sz="0" w:space="0" w:color="auto"/>
            <w:left w:val="none" w:sz="0" w:space="0" w:color="auto"/>
            <w:bottom w:val="none" w:sz="0" w:space="0" w:color="auto"/>
            <w:right w:val="none" w:sz="0" w:space="0" w:color="auto"/>
          </w:divBdr>
        </w:div>
        <w:div w:id="976834431">
          <w:marLeft w:val="0"/>
          <w:marRight w:val="0"/>
          <w:marTop w:val="0"/>
          <w:marBottom w:val="0"/>
          <w:divBdr>
            <w:top w:val="none" w:sz="0" w:space="0" w:color="auto"/>
            <w:left w:val="none" w:sz="0" w:space="0" w:color="auto"/>
            <w:bottom w:val="none" w:sz="0" w:space="0" w:color="auto"/>
            <w:right w:val="none" w:sz="0" w:space="0" w:color="auto"/>
          </w:divBdr>
        </w:div>
        <w:div w:id="1781681813">
          <w:marLeft w:val="0"/>
          <w:marRight w:val="0"/>
          <w:marTop w:val="0"/>
          <w:marBottom w:val="0"/>
          <w:divBdr>
            <w:top w:val="none" w:sz="0" w:space="0" w:color="auto"/>
            <w:left w:val="none" w:sz="0" w:space="0" w:color="auto"/>
            <w:bottom w:val="none" w:sz="0" w:space="0" w:color="auto"/>
            <w:right w:val="none" w:sz="0" w:space="0" w:color="auto"/>
          </w:divBdr>
        </w:div>
        <w:div w:id="1082606955">
          <w:marLeft w:val="0"/>
          <w:marRight w:val="0"/>
          <w:marTop w:val="0"/>
          <w:marBottom w:val="0"/>
          <w:divBdr>
            <w:top w:val="none" w:sz="0" w:space="0" w:color="auto"/>
            <w:left w:val="none" w:sz="0" w:space="0" w:color="auto"/>
            <w:bottom w:val="none" w:sz="0" w:space="0" w:color="auto"/>
            <w:right w:val="none" w:sz="0" w:space="0" w:color="auto"/>
          </w:divBdr>
        </w:div>
      </w:divsChild>
    </w:div>
    <w:div w:id="1029835794">
      <w:bodyDiv w:val="1"/>
      <w:marLeft w:val="0"/>
      <w:marRight w:val="0"/>
      <w:marTop w:val="0"/>
      <w:marBottom w:val="0"/>
      <w:divBdr>
        <w:top w:val="none" w:sz="0" w:space="0" w:color="auto"/>
        <w:left w:val="none" w:sz="0" w:space="0" w:color="auto"/>
        <w:bottom w:val="none" w:sz="0" w:space="0" w:color="auto"/>
        <w:right w:val="none" w:sz="0" w:space="0" w:color="auto"/>
      </w:divBdr>
      <w:divsChild>
        <w:div w:id="60448596">
          <w:marLeft w:val="0"/>
          <w:marRight w:val="0"/>
          <w:marTop w:val="0"/>
          <w:marBottom w:val="180"/>
          <w:divBdr>
            <w:top w:val="none" w:sz="0" w:space="0" w:color="auto"/>
            <w:left w:val="none" w:sz="0" w:space="0" w:color="auto"/>
            <w:bottom w:val="single" w:sz="6" w:space="8" w:color="CCCCCC"/>
            <w:right w:val="none" w:sz="0" w:space="0" w:color="auto"/>
          </w:divBdr>
        </w:div>
      </w:divsChild>
    </w:div>
    <w:div w:id="1100563286">
      <w:bodyDiv w:val="1"/>
      <w:marLeft w:val="0"/>
      <w:marRight w:val="0"/>
      <w:marTop w:val="0"/>
      <w:marBottom w:val="0"/>
      <w:divBdr>
        <w:top w:val="none" w:sz="0" w:space="0" w:color="auto"/>
        <w:left w:val="none" w:sz="0" w:space="0" w:color="auto"/>
        <w:bottom w:val="none" w:sz="0" w:space="0" w:color="auto"/>
        <w:right w:val="none" w:sz="0" w:space="0" w:color="auto"/>
      </w:divBdr>
      <w:divsChild>
        <w:div w:id="1720664087">
          <w:marLeft w:val="0"/>
          <w:marRight w:val="0"/>
          <w:marTop w:val="0"/>
          <w:marBottom w:val="180"/>
          <w:divBdr>
            <w:top w:val="none" w:sz="0" w:space="0" w:color="auto"/>
            <w:left w:val="none" w:sz="0" w:space="0" w:color="auto"/>
            <w:bottom w:val="none" w:sz="0" w:space="0" w:color="auto"/>
            <w:right w:val="none" w:sz="0" w:space="0" w:color="auto"/>
          </w:divBdr>
        </w:div>
      </w:divsChild>
    </w:div>
    <w:div w:id="1102408624">
      <w:bodyDiv w:val="1"/>
      <w:marLeft w:val="0"/>
      <w:marRight w:val="0"/>
      <w:marTop w:val="0"/>
      <w:marBottom w:val="0"/>
      <w:divBdr>
        <w:top w:val="none" w:sz="0" w:space="0" w:color="auto"/>
        <w:left w:val="none" w:sz="0" w:space="0" w:color="auto"/>
        <w:bottom w:val="none" w:sz="0" w:space="0" w:color="auto"/>
        <w:right w:val="none" w:sz="0" w:space="0" w:color="auto"/>
      </w:divBdr>
    </w:div>
    <w:div w:id="1117333297">
      <w:bodyDiv w:val="1"/>
      <w:marLeft w:val="0"/>
      <w:marRight w:val="0"/>
      <w:marTop w:val="0"/>
      <w:marBottom w:val="0"/>
      <w:divBdr>
        <w:top w:val="none" w:sz="0" w:space="0" w:color="auto"/>
        <w:left w:val="none" w:sz="0" w:space="0" w:color="auto"/>
        <w:bottom w:val="none" w:sz="0" w:space="0" w:color="auto"/>
        <w:right w:val="none" w:sz="0" w:space="0" w:color="auto"/>
      </w:divBdr>
      <w:divsChild>
        <w:div w:id="982734882">
          <w:marLeft w:val="0"/>
          <w:marRight w:val="0"/>
          <w:marTop w:val="0"/>
          <w:marBottom w:val="0"/>
          <w:divBdr>
            <w:top w:val="none" w:sz="0" w:space="0" w:color="auto"/>
            <w:left w:val="none" w:sz="0" w:space="0" w:color="auto"/>
            <w:bottom w:val="single" w:sz="6" w:space="6" w:color="CDDDEB"/>
            <w:right w:val="none" w:sz="0" w:space="0" w:color="auto"/>
          </w:divBdr>
        </w:div>
      </w:divsChild>
    </w:div>
    <w:div w:id="1130703639">
      <w:bodyDiv w:val="1"/>
      <w:marLeft w:val="0"/>
      <w:marRight w:val="0"/>
      <w:marTop w:val="0"/>
      <w:marBottom w:val="0"/>
      <w:divBdr>
        <w:top w:val="none" w:sz="0" w:space="0" w:color="auto"/>
        <w:left w:val="none" w:sz="0" w:space="0" w:color="auto"/>
        <w:bottom w:val="none" w:sz="0" w:space="0" w:color="auto"/>
        <w:right w:val="none" w:sz="0" w:space="0" w:color="auto"/>
      </w:divBdr>
    </w:div>
    <w:div w:id="1194467082">
      <w:bodyDiv w:val="1"/>
      <w:marLeft w:val="0"/>
      <w:marRight w:val="0"/>
      <w:marTop w:val="0"/>
      <w:marBottom w:val="0"/>
      <w:divBdr>
        <w:top w:val="none" w:sz="0" w:space="0" w:color="auto"/>
        <w:left w:val="none" w:sz="0" w:space="0" w:color="auto"/>
        <w:bottom w:val="none" w:sz="0" w:space="0" w:color="auto"/>
        <w:right w:val="none" w:sz="0" w:space="0" w:color="auto"/>
      </w:divBdr>
      <w:divsChild>
        <w:div w:id="1520390018">
          <w:marLeft w:val="0"/>
          <w:marRight w:val="0"/>
          <w:marTop w:val="0"/>
          <w:marBottom w:val="180"/>
          <w:divBdr>
            <w:top w:val="none" w:sz="0" w:space="0" w:color="auto"/>
            <w:left w:val="none" w:sz="0" w:space="0" w:color="auto"/>
            <w:bottom w:val="single" w:sz="6" w:space="8" w:color="CCCCCC"/>
            <w:right w:val="none" w:sz="0" w:space="0" w:color="auto"/>
          </w:divBdr>
        </w:div>
      </w:divsChild>
    </w:div>
    <w:div w:id="1227649365">
      <w:bodyDiv w:val="1"/>
      <w:marLeft w:val="0"/>
      <w:marRight w:val="0"/>
      <w:marTop w:val="0"/>
      <w:marBottom w:val="0"/>
      <w:divBdr>
        <w:top w:val="none" w:sz="0" w:space="0" w:color="auto"/>
        <w:left w:val="none" w:sz="0" w:space="0" w:color="auto"/>
        <w:bottom w:val="none" w:sz="0" w:space="0" w:color="auto"/>
        <w:right w:val="none" w:sz="0" w:space="0" w:color="auto"/>
      </w:divBdr>
    </w:div>
    <w:div w:id="1307398243">
      <w:bodyDiv w:val="1"/>
      <w:marLeft w:val="0"/>
      <w:marRight w:val="0"/>
      <w:marTop w:val="0"/>
      <w:marBottom w:val="0"/>
      <w:divBdr>
        <w:top w:val="none" w:sz="0" w:space="0" w:color="auto"/>
        <w:left w:val="none" w:sz="0" w:space="0" w:color="auto"/>
        <w:bottom w:val="none" w:sz="0" w:space="0" w:color="auto"/>
        <w:right w:val="none" w:sz="0" w:space="0" w:color="auto"/>
      </w:divBdr>
      <w:divsChild>
        <w:div w:id="2064673486">
          <w:marLeft w:val="0"/>
          <w:marRight w:val="0"/>
          <w:marTop w:val="0"/>
          <w:marBottom w:val="0"/>
          <w:divBdr>
            <w:top w:val="none" w:sz="0" w:space="0" w:color="auto"/>
            <w:left w:val="none" w:sz="0" w:space="0" w:color="auto"/>
            <w:bottom w:val="none" w:sz="0" w:space="0" w:color="auto"/>
            <w:right w:val="none" w:sz="0" w:space="0" w:color="auto"/>
          </w:divBdr>
          <w:divsChild>
            <w:div w:id="1486510379">
              <w:marLeft w:val="300"/>
              <w:marRight w:val="300"/>
              <w:marTop w:val="150"/>
              <w:marBottom w:val="150"/>
              <w:divBdr>
                <w:top w:val="none" w:sz="0" w:space="0" w:color="auto"/>
                <w:left w:val="none" w:sz="0" w:space="0" w:color="auto"/>
                <w:bottom w:val="none" w:sz="0" w:space="0" w:color="auto"/>
                <w:right w:val="none" w:sz="0" w:space="0" w:color="auto"/>
              </w:divBdr>
              <w:divsChild>
                <w:div w:id="1452672957">
                  <w:marLeft w:val="0"/>
                  <w:marRight w:val="0"/>
                  <w:marTop w:val="0"/>
                  <w:marBottom w:val="150"/>
                  <w:divBdr>
                    <w:top w:val="none" w:sz="0" w:space="0" w:color="auto"/>
                    <w:left w:val="none" w:sz="0" w:space="0" w:color="auto"/>
                    <w:bottom w:val="none" w:sz="0" w:space="0" w:color="auto"/>
                    <w:right w:val="none" w:sz="0" w:space="0" w:color="auto"/>
                  </w:divBdr>
                  <w:divsChild>
                    <w:div w:id="74765445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656807903">
          <w:marLeft w:val="0"/>
          <w:marRight w:val="0"/>
          <w:marTop w:val="0"/>
          <w:marBottom w:val="0"/>
          <w:divBdr>
            <w:top w:val="none" w:sz="0" w:space="0" w:color="auto"/>
            <w:left w:val="none" w:sz="0" w:space="0" w:color="auto"/>
            <w:bottom w:val="none" w:sz="0" w:space="0" w:color="auto"/>
            <w:right w:val="none" w:sz="0" w:space="0" w:color="auto"/>
          </w:divBdr>
          <w:divsChild>
            <w:div w:id="16679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995">
      <w:bodyDiv w:val="1"/>
      <w:marLeft w:val="0"/>
      <w:marRight w:val="0"/>
      <w:marTop w:val="0"/>
      <w:marBottom w:val="0"/>
      <w:divBdr>
        <w:top w:val="none" w:sz="0" w:space="0" w:color="auto"/>
        <w:left w:val="none" w:sz="0" w:space="0" w:color="auto"/>
        <w:bottom w:val="none" w:sz="0" w:space="0" w:color="auto"/>
        <w:right w:val="none" w:sz="0" w:space="0" w:color="auto"/>
      </w:divBdr>
    </w:div>
    <w:div w:id="1334604082">
      <w:bodyDiv w:val="1"/>
      <w:marLeft w:val="0"/>
      <w:marRight w:val="0"/>
      <w:marTop w:val="0"/>
      <w:marBottom w:val="0"/>
      <w:divBdr>
        <w:top w:val="none" w:sz="0" w:space="0" w:color="auto"/>
        <w:left w:val="none" w:sz="0" w:space="0" w:color="auto"/>
        <w:bottom w:val="none" w:sz="0" w:space="0" w:color="auto"/>
        <w:right w:val="none" w:sz="0" w:space="0" w:color="auto"/>
      </w:divBdr>
    </w:div>
    <w:div w:id="1385442449">
      <w:bodyDiv w:val="1"/>
      <w:marLeft w:val="0"/>
      <w:marRight w:val="0"/>
      <w:marTop w:val="0"/>
      <w:marBottom w:val="0"/>
      <w:divBdr>
        <w:top w:val="none" w:sz="0" w:space="0" w:color="auto"/>
        <w:left w:val="none" w:sz="0" w:space="0" w:color="auto"/>
        <w:bottom w:val="none" w:sz="0" w:space="0" w:color="auto"/>
        <w:right w:val="none" w:sz="0" w:space="0" w:color="auto"/>
      </w:divBdr>
      <w:divsChild>
        <w:div w:id="734357947">
          <w:marLeft w:val="0"/>
          <w:marRight w:val="0"/>
          <w:marTop w:val="0"/>
          <w:marBottom w:val="180"/>
          <w:divBdr>
            <w:top w:val="none" w:sz="0" w:space="0" w:color="auto"/>
            <w:left w:val="none" w:sz="0" w:space="0" w:color="auto"/>
            <w:bottom w:val="none" w:sz="0" w:space="0" w:color="auto"/>
            <w:right w:val="none" w:sz="0" w:space="0" w:color="auto"/>
          </w:divBdr>
        </w:div>
        <w:div w:id="1285114472">
          <w:marLeft w:val="0"/>
          <w:marRight w:val="0"/>
          <w:marTop w:val="0"/>
          <w:marBottom w:val="0"/>
          <w:divBdr>
            <w:top w:val="none" w:sz="0" w:space="0" w:color="auto"/>
            <w:left w:val="none" w:sz="0" w:space="0" w:color="auto"/>
            <w:bottom w:val="none" w:sz="0" w:space="0" w:color="auto"/>
            <w:right w:val="none" w:sz="0" w:space="0" w:color="auto"/>
          </w:divBdr>
        </w:div>
        <w:div w:id="672028003">
          <w:marLeft w:val="0"/>
          <w:marRight w:val="0"/>
          <w:marTop w:val="0"/>
          <w:marBottom w:val="0"/>
          <w:divBdr>
            <w:top w:val="none" w:sz="0" w:space="0" w:color="auto"/>
            <w:left w:val="none" w:sz="0" w:space="0" w:color="auto"/>
            <w:bottom w:val="none" w:sz="0" w:space="0" w:color="auto"/>
            <w:right w:val="none" w:sz="0" w:space="0" w:color="auto"/>
          </w:divBdr>
        </w:div>
        <w:div w:id="743651004">
          <w:marLeft w:val="0"/>
          <w:marRight w:val="0"/>
          <w:marTop w:val="0"/>
          <w:marBottom w:val="0"/>
          <w:divBdr>
            <w:top w:val="none" w:sz="0" w:space="0" w:color="auto"/>
            <w:left w:val="none" w:sz="0" w:space="0" w:color="auto"/>
            <w:bottom w:val="none" w:sz="0" w:space="0" w:color="auto"/>
            <w:right w:val="none" w:sz="0" w:space="0" w:color="auto"/>
          </w:divBdr>
        </w:div>
      </w:divsChild>
    </w:div>
    <w:div w:id="1391419204">
      <w:bodyDiv w:val="1"/>
      <w:marLeft w:val="0"/>
      <w:marRight w:val="0"/>
      <w:marTop w:val="0"/>
      <w:marBottom w:val="0"/>
      <w:divBdr>
        <w:top w:val="none" w:sz="0" w:space="0" w:color="auto"/>
        <w:left w:val="none" w:sz="0" w:space="0" w:color="auto"/>
        <w:bottom w:val="none" w:sz="0" w:space="0" w:color="auto"/>
        <w:right w:val="none" w:sz="0" w:space="0" w:color="auto"/>
      </w:divBdr>
    </w:div>
    <w:div w:id="1549099265">
      <w:bodyDiv w:val="1"/>
      <w:marLeft w:val="0"/>
      <w:marRight w:val="0"/>
      <w:marTop w:val="0"/>
      <w:marBottom w:val="0"/>
      <w:divBdr>
        <w:top w:val="none" w:sz="0" w:space="0" w:color="auto"/>
        <w:left w:val="none" w:sz="0" w:space="0" w:color="auto"/>
        <w:bottom w:val="none" w:sz="0" w:space="0" w:color="auto"/>
        <w:right w:val="none" w:sz="0" w:space="0" w:color="auto"/>
      </w:divBdr>
      <w:divsChild>
        <w:div w:id="1394084046">
          <w:marLeft w:val="0"/>
          <w:marRight w:val="0"/>
          <w:marTop w:val="0"/>
          <w:marBottom w:val="180"/>
          <w:divBdr>
            <w:top w:val="none" w:sz="0" w:space="0" w:color="auto"/>
            <w:left w:val="none" w:sz="0" w:space="0" w:color="auto"/>
            <w:bottom w:val="none" w:sz="0" w:space="0" w:color="auto"/>
            <w:right w:val="none" w:sz="0" w:space="0" w:color="auto"/>
          </w:divBdr>
        </w:div>
      </w:divsChild>
    </w:div>
    <w:div w:id="1556770084">
      <w:bodyDiv w:val="1"/>
      <w:marLeft w:val="0"/>
      <w:marRight w:val="0"/>
      <w:marTop w:val="0"/>
      <w:marBottom w:val="0"/>
      <w:divBdr>
        <w:top w:val="none" w:sz="0" w:space="0" w:color="auto"/>
        <w:left w:val="none" w:sz="0" w:space="0" w:color="auto"/>
        <w:bottom w:val="none" w:sz="0" w:space="0" w:color="auto"/>
        <w:right w:val="none" w:sz="0" w:space="0" w:color="auto"/>
      </w:divBdr>
    </w:div>
    <w:div w:id="1624076308">
      <w:bodyDiv w:val="1"/>
      <w:marLeft w:val="0"/>
      <w:marRight w:val="0"/>
      <w:marTop w:val="0"/>
      <w:marBottom w:val="0"/>
      <w:divBdr>
        <w:top w:val="none" w:sz="0" w:space="0" w:color="auto"/>
        <w:left w:val="none" w:sz="0" w:space="0" w:color="auto"/>
        <w:bottom w:val="none" w:sz="0" w:space="0" w:color="auto"/>
        <w:right w:val="none" w:sz="0" w:space="0" w:color="auto"/>
      </w:divBdr>
      <w:divsChild>
        <w:div w:id="715159645">
          <w:marLeft w:val="0"/>
          <w:marRight w:val="0"/>
          <w:marTop w:val="0"/>
          <w:marBottom w:val="180"/>
          <w:divBdr>
            <w:top w:val="none" w:sz="0" w:space="0" w:color="auto"/>
            <w:left w:val="none" w:sz="0" w:space="0" w:color="auto"/>
            <w:bottom w:val="single" w:sz="6" w:space="8" w:color="CCCCCC"/>
            <w:right w:val="none" w:sz="0" w:space="0" w:color="auto"/>
          </w:divBdr>
        </w:div>
      </w:divsChild>
    </w:div>
    <w:div w:id="1764497552">
      <w:bodyDiv w:val="1"/>
      <w:marLeft w:val="0"/>
      <w:marRight w:val="0"/>
      <w:marTop w:val="0"/>
      <w:marBottom w:val="0"/>
      <w:divBdr>
        <w:top w:val="none" w:sz="0" w:space="0" w:color="auto"/>
        <w:left w:val="none" w:sz="0" w:space="0" w:color="auto"/>
        <w:bottom w:val="none" w:sz="0" w:space="0" w:color="auto"/>
        <w:right w:val="none" w:sz="0" w:space="0" w:color="auto"/>
      </w:divBdr>
      <w:divsChild>
        <w:div w:id="438725499">
          <w:marLeft w:val="0"/>
          <w:marRight w:val="0"/>
          <w:marTop w:val="0"/>
          <w:marBottom w:val="180"/>
          <w:divBdr>
            <w:top w:val="none" w:sz="0" w:space="0" w:color="auto"/>
            <w:left w:val="none" w:sz="0" w:space="0" w:color="auto"/>
            <w:bottom w:val="single" w:sz="6" w:space="8" w:color="CCCCCC"/>
            <w:right w:val="none" w:sz="0" w:space="0" w:color="auto"/>
          </w:divBdr>
        </w:div>
      </w:divsChild>
    </w:div>
    <w:div w:id="1840267423">
      <w:bodyDiv w:val="1"/>
      <w:marLeft w:val="0"/>
      <w:marRight w:val="0"/>
      <w:marTop w:val="0"/>
      <w:marBottom w:val="0"/>
      <w:divBdr>
        <w:top w:val="none" w:sz="0" w:space="0" w:color="auto"/>
        <w:left w:val="none" w:sz="0" w:space="0" w:color="auto"/>
        <w:bottom w:val="none" w:sz="0" w:space="0" w:color="auto"/>
        <w:right w:val="none" w:sz="0" w:space="0" w:color="auto"/>
      </w:divBdr>
      <w:divsChild>
        <w:div w:id="1580945166">
          <w:marLeft w:val="0"/>
          <w:marRight w:val="0"/>
          <w:marTop w:val="0"/>
          <w:marBottom w:val="180"/>
          <w:divBdr>
            <w:top w:val="none" w:sz="0" w:space="0" w:color="auto"/>
            <w:left w:val="none" w:sz="0" w:space="0" w:color="auto"/>
            <w:bottom w:val="none" w:sz="0" w:space="0" w:color="auto"/>
            <w:right w:val="none" w:sz="0" w:space="0" w:color="auto"/>
          </w:divBdr>
        </w:div>
      </w:divsChild>
    </w:div>
    <w:div w:id="1914898201">
      <w:bodyDiv w:val="1"/>
      <w:marLeft w:val="0"/>
      <w:marRight w:val="0"/>
      <w:marTop w:val="0"/>
      <w:marBottom w:val="0"/>
      <w:divBdr>
        <w:top w:val="none" w:sz="0" w:space="0" w:color="auto"/>
        <w:left w:val="none" w:sz="0" w:space="0" w:color="auto"/>
        <w:bottom w:val="none" w:sz="0" w:space="0" w:color="auto"/>
        <w:right w:val="none" w:sz="0" w:space="0" w:color="auto"/>
      </w:divBdr>
      <w:divsChild>
        <w:div w:id="151143889">
          <w:marLeft w:val="0"/>
          <w:marRight w:val="0"/>
          <w:marTop w:val="0"/>
          <w:marBottom w:val="180"/>
          <w:divBdr>
            <w:top w:val="none" w:sz="0" w:space="0" w:color="auto"/>
            <w:left w:val="none" w:sz="0" w:space="0" w:color="auto"/>
            <w:bottom w:val="none" w:sz="0" w:space="0" w:color="auto"/>
            <w:right w:val="none" w:sz="0" w:space="0" w:color="auto"/>
          </w:divBdr>
        </w:div>
      </w:divsChild>
    </w:div>
    <w:div w:id="2104955438">
      <w:bodyDiv w:val="1"/>
      <w:marLeft w:val="0"/>
      <w:marRight w:val="0"/>
      <w:marTop w:val="0"/>
      <w:marBottom w:val="0"/>
      <w:divBdr>
        <w:top w:val="none" w:sz="0" w:space="0" w:color="auto"/>
        <w:left w:val="none" w:sz="0" w:space="0" w:color="auto"/>
        <w:bottom w:val="none" w:sz="0" w:space="0" w:color="auto"/>
        <w:right w:val="none" w:sz="0" w:space="0" w:color="auto"/>
      </w:divBdr>
      <w:divsChild>
        <w:div w:id="159778775">
          <w:marLeft w:val="0"/>
          <w:marRight w:val="0"/>
          <w:marTop w:val="0"/>
          <w:marBottom w:val="180"/>
          <w:divBdr>
            <w:top w:val="none" w:sz="0" w:space="0" w:color="auto"/>
            <w:left w:val="none" w:sz="0" w:space="0" w:color="auto"/>
            <w:bottom w:val="none" w:sz="0" w:space="0" w:color="auto"/>
            <w:right w:val="none" w:sz="0" w:space="0" w:color="auto"/>
          </w:divBdr>
        </w:div>
        <w:div w:id="1183592021">
          <w:marLeft w:val="0"/>
          <w:marRight w:val="0"/>
          <w:marTop w:val="0"/>
          <w:marBottom w:val="0"/>
          <w:divBdr>
            <w:top w:val="none" w:sz="0" w:space="0" w:color="auto"/>
            <w:left w:val="none" w:sz="0" w:space="0" w:color="auto"/>
            <w:bottom w:val="none" w:sz="0" w:space="0" w:color="auto"/>
            <w:right w:val="none" w:sz="0" w:space="0" w:color="auto"/>
          </w:divBdr>
        </w:div>
        <w:div w:id="391347816">
          <w:marLeft w:val="0"/>
          <w:marRight w:val="0"/>
          <w:marTop w:val="0"/>
          <w:marBottom w:val="0"/>
          <w:divBdr>
            <w:top w:val="none" w:sz="0" w:space="0" w:color="auto"/>
            <w:left w:val="none" w:sz="0" w:space="0" w:color="auto"/>
            <w:bottom w:val="none" w:sz="0" w:space="0" w:color="auto"/>
            <w:right w:val="none" w:sz="0" w:space="0" w:color="auto"/>
          </w:divBdr>
        </w:div>
        <w:div w:id="412624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night.qmap.tw/1288624921" TargetMode="External"/><Relationship Id="rId18" Type="http://schemas.microsoft.com/office/2011/relationships/commentsExtended" Target="commentsExtended.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hyperlink" Target="http://maps.google.com.tw/maps/place?cid=11689104562749232220&amp;q=%E5%8F%B0%E5%8D%97%E5%A4%9C%E5%B8%82&amp;gl=tw&amp;cd=4&amp;cad=src:pplink,view:text&amp;ei=RTJmS_b8I6DauAPSkKnDDA" TargetMode="External"/><Relationship Id="rId12" Type="http://schemas.openxmlformats.org/officeDocument/2006/relationships/hyperlink" Target="http://maps.google.com.tw/maps/place?cid=14543610971589612815&amp;q=%E5%8F%B0%E5%8D%97%E5%A4%9C%E5%B8%82&amp;gl=tw&amp;cd=2&amp;cad=src:pplink,view:text&amp;ei=RTJmS_b8I6DauAPSkKnDDA" TargetMode="External"/><Relationship Id="rId17" Type="http://schemas.openxmlformats.org/officeDocument/2006/relationships/comments" Target="comments.xm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us.google.com/115475499649567217054/about?gl=US&amp;hl=zh-Hant" TargetMode="External"/><Relationship Id="rId20" Type="http://schemas.openxmlformats.org/officeDocument/2006/relationships/image" Target="media/image1.jpeg"/><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hyperlink" Target="http://maps.google.com.tw/maps/place?cid=11689104562749232220&amp;q=%E5%8F%B0%E5%8D%97%E5%A4%9C%E5%B8%82&amp;gl=tw&amp;cd=4&amp;cad=src:pplink,view:text&amp;ei=RTJmS_b8I6DauAPSkKnDDA" TargetMode="External"/><Relationship Id="rId11" Type="http://schemas.openxmlformats.org/officeDocument/2006/relationships/hyperlink" Target="http://maps.google.com.tw/maps/place?cid=14543610971589612815&amp;q=%E5%8F%B0%E5%8D%97%E5%A4%9C%E5%B8%82&amp;gl=tw&amp;cd=2&amp;cad=src:pplink,view:text&amp;ei=RTJmS_b8I6DauAPSkKnDDA" TargetMode="External"/><Relationship Id="rId24" Type="http://schemas.openxmlformats.org/officeDocument/2006/relationships/hyperlink" Target="http://hyint.lib.stust.edu.tw/stuthyint/LoginCheck.jsp?type=guest&amp;r_page=ebook_cate&amp;lang=eng"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plus.google.com/115475499649567217054/about?gl=US&amp;hl=zh-Hant" TargetMode="External"/><Relationship Id="rId23" Type="http://schemas.openxmlformats.org/officeDocument/2006/relationships/hyperlink" Target="http://hyint.lib.stust.edu.tw/stuthyint/LoginCheck.jsp?type=guest&amp;r_page=ejournal_cate&amp;lang=eng" TargetMode="External"/><Relationship Id="rId28" Type="http://schemas.openxmlformats.org/officeDocument/2006/relationships/image" Target="media/image5.png"/><Relationship Id="rId10" Type="http://schemas.openxmlformats.org/officeDocument/2006/relationships/hyperlink" Target="http://maps.google.com.tw/maps/place?cid=14543610971589612815&amp;q=%E5%8F%B0%E5%8D%97%E5%A4%9C%E5%B8%82&amp;gl=tw&amp;cd=2&amp;cad=src:pplink,view:text&amp;ei=RTJmS_b8I6DauAPSkKnDDA" TargetMode="External"/><Relationship Id="rId19" Type="http://schemas.microsoft.com/office/2016/09/relationships/commentsIds" Target="commentsIds.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ps.google.com.tw/maps/place?cid=11689104562749232220&amp;q=%E5%8F%B0%E5%8D%97%E5%A4%9C%E5%B8%82&amp;gl=tw&amp;cd=4&amp;cad=src:pplink,view:text&amp;ei=RTJmS_b8I6DauAPSkKnDDA" TargetMode="External"/><Relationship Id="rId14" Type="http://schemas.openxmlformats.org/officeDocument/2006/relationships/hyperlink" Target="http://night.qmap.tw/1288624921" TargetMode="External"/><Relationship Id="rId22" Type="http://schemas.openxmlformats.org/officeDocument/2006/relationships/hyperlink" Target="http://lib.stust.edu.tw/Sysid/lib/files/%E7%B4%99%E6%9C%AC%E6%9C%9F%E5%88%8A/%E8%A5%BF%E6%96%87/%E8%A5%BF%E6%96%87%E7%B4%99%E6%9C%AC%E6%9C%9F%E5%88%8A%20_%20ALL.mht" TargetMode="External"/><Relationship Id="rId27" Type="http://schemas.openxmlformats.org/officeDocument/2006/relationships/hyperlink" Target="https://cdtl.stust.edu.tw/en/node/our-services" TargetMode="External"/><Relationship Id="rId30" Type="http://schemas.openxmlformats.org/officeDocument/2006/relationships/hyperlink" Target="http://cda.stust.edu.tw/en/node/resume_tips" TargetMode="External"/><Relationship Id="rId8" Type="http://schemas.openxmlformats.org/officeDocument/2006/relationships/hyperlink" Target="http://maps.google.com.tw/maps/place?cid=11689104562749232220&amp;q=%E5%8F%B0%E5%8D%97%E5%A4%9C%E5%B8%82&amp;gl=tw&amp;cd=4&amp;cad=src:pplink,view:text&amp;ei=RTJmS_b8I6DauAPSkKnDDA"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870A6-F50F-564A-9358-DACD787F2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58</Pages>
  <Words>9997</Words>
  <Characters>56984</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66848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Andrew Bliss</cp:lastModifiedBy>
  <cp:revision>6</cp:revision>
  <dcterms:created xsi:type="dcterms:W3CDTF">2018-10-05T02:53:00Z</dcterms:created>
  <dcterms:modified xsi:type="dcterms:W3CDTF">2018-10-31T02:14:00Z</dcterms:modified>
</cp:coreProperties>
</file>