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3D199" w14:textId="77777777" w:rsidR="0078323B" w:rsidRDefault="0078323B"/>
    <w:tbl>
      <w:tblPr>
        <w:tblW w:w="16920" w:type="dxa"/>
        <w:tblCellMar>
          <w:left w:w="28" w:type="dxa"/>
          <w:right w:w="28" w:type="dxa"/>
        </w:tblCellMar>
        <w:tblLook w:val="04A0" w:firstRow="1" w:lastRow="0" w:firstColumn="1" w:lastColumn="0" w:noHBand="0" w:noVBand="1"/>
      </w:tblPr>
      <w:tblGrid>
        <w:gridCol w:w="1100"/>
        <w:gridCol w:w="580"/>
        <w:gridCol w:w="4940"/>
        <w:gridCol w:w="3380"/>
        <w:gridCol w:w="6920"/>
      </w:tblGrid>
      <w:tr w:rsidR="00103344" w:rsidRPr="00103344" w14:paraId="46ADC2EB" w14:textId="77777777" w:rsidTr="00103344">
        <w:trPr>
          <w:trHeight w:val="450"/>
          <w:tblHeader/>
        </w:trPr>
        <w:tc>
          <w:tcPr>
            <w:tcW w:w="110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FECB70A" w14:textId="77777777" w:rsidR="00103344" w:rsidRPr="00103344" w:rsidRDefault="00103344" w:rsidP="0078323B">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Reviewer</w:t>
            </w:r>
          </w:p>
        </w:tc>
        <w:tc>
          <w:tcPr>
            <w:tcW w:w="580" w:type="dxa"/>
            <w:tcBorders>
              <w:top w:val="single" w:sz="4" w:space="0" w:color="auto"/>
              <w:left w:val="nil"/>
              <w:bottom w:val="single" w:sz="4" w:space="0" w:color="auto"/>
              <w:right w:val="single" w:sz="4" w:space="0" w:color="auto"/>
            </w:tcBorders>
            <w:shd w:val="clear" w:color="000000" w:fill="BDD7EE"/>
            <w:noWrap/>
            <w:vAlign w:val="center"/>
            <w:hideMark/>
          </w:tcPr>
          <w:p w14:paraId="67370061" w14:textId="77777777" w:rsidR="00103344" w:rsidRPr="00103344" w:rsidRDefault="00103344" w:rsidP="0078323B">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No.</w:t>
            </w:r>
          </w:p>
        </w:tc>
        <w:tc>
          <w:tcPr>
            <w:tcW w:w="4940" w:type="dxa"/>
            <w:tcBorders>
              <w:top w:val="single" w:sz="4" w:space="0" w:color="auto"/>
              <w:left w:val="nil"/>
              <w:bottom w:val="single" w:sz="4" w:space="0" w:color="auto"/>
              <w:right w:val="single" w:sz="4" w:space="0" w:color="auto"/>
            </w:tcBorders>
            <w:shd w:val="clear" w:color="000000" w:fill="BDD7EE"/>
            <w:vAlign w:val="center"/>
            <w:hideMark/>
          </w:tcPr>
          <w:p w14:paraId="44166BEB" w14:textId="77777777" w:rsidR="00103344" w:rsidRPr="00103344" w:rsidRDefault="00103344" w:rsidP="0078323B">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Unit</w:t>
            </w:r>
          </w:p>
        </w:tc>
        <w:tc>
          <w:tcPr>
            <w:tcW w:w="3380" w:type="dxa"/>
            <w:tcBorders>
              <w:top w:val="single" w:sz="4" w:space="0" w:color="auto"/>
              <w:left w:val="nil"/>
              <w:bottom w:val="single" w:sz="4" w:space="0" w:color="auto"/>
              <w:right w:val="single" w:sz="4" w:space="0" w:color="auto"/>
            </w:tcBorders>
            <w:shd w:val="clear" w:color="000000" w:fill="BDD7EE"/>
            <w:noWrap/>
            <w:vAlign w:val="center"/>
            <w:hideMark/>
          </w:tcPr>
          <w:p w14:paraId="2B36F8AE" w14:textId="77777777" w:rsidR="00103344" w:rsidRPr="00103344" w:rsidRDefault="00103344" w:rsidP="0078323B">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Websites</w:t>
            </w:r>
          </w:p>
        </w:tc>
        <w:tc>
          <w:tcPr>
            <w:tcW w:w="6920" w:type="dxa"/>
            <w:tcBorders>
              <w:top w:val="single" w:sz="4" w:space="0" w:color="auto"/>
              <w:left w:val="nil"/>
              <w:bottom w:val="single" w:sz="4" w:space="0" w:color="auto"/>
              <w:right w:val="single" w:sz="4" w:space="0" w:color="auto"/>
            </w:tcBorders>
            <w:shd w:val="clear" w:color="000000" w:fill="BDD7EE"/>
            <w:noWrap/>
            <w:vAlign w:val="center"/>
            <w:hideMark/>
          </w:tcPr>
          <w:p w14:paraId="76EEEAAC" w14:textId="77777777" w:rsidR="00103344" w:rsidRPr="00103344" w:rsidRDefault="00103344" w:rsidP="0078323B">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Grammar/Word Usages Correction</w:t>
            </w:r>
          </w:p>
        </w:tc>
      </w:tr>
      <w:tr w:rsidR="00103344" w:rsidRPr="00103344" w14:paraId="5732944B" w14:textId="77777777" w:rsidTr="00FD1FB9">
        <w:trPr>
          <w:trHeight w:val="8505"/>
        </w:trPr>
        <w:tc>
          <w:tcPr>
            <w:tcW w:w="11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1B83B8"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Neil</w:t>
            </w:r>
          </w:p>
        </w:tc>
        <w:tc>
          <w:tcPr>
            <w:tcW w:w="580" w:type="dxa"/>
            <w:tcBorders>
              <w:top w:val="nil"/>
              <w:left w:val="nil"/>
              <w:bottom w:val="single" w:sz="4" w:space="0" w:color="auto"/>
              <w:right w:val="single" w:sz="4" w:space="0" w:color="auto"/>
            </w:tcBorders>
            <w:shd w:val="clear" w:color="auto" w:fill="auto"/>
            <w:noWrap/>
            <w:vAlign w:val="center"/>
            <w:hideMark/>
          </w:tcPr>
          <w:p w14:paraId="2198F539"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w:t>
            </w:r>
          </w:p>
        </w:tc>
        <w:tc>
          <w:tcPr>
            <w:tcW w:w="4940" w:type="dxa"/>
            <w:tcBorders>
              <w:top w:val="nil"/>
              <w:left w:val="nil"/>
              <w:bottom w:val="single" w:sz="4" w:space="0" w:color="auto"/>
              <w:right w:val="single" w:sz="4" w:space="0" w:color="auto"/>
            </w:tcBorders>
            <w:shd w:val="clear" w:color="auto" w:fill="auto"/>
            <w:vAlign w:val="center"/>
            <w:hideMark/>
          </w:tcPr>
          <w:p w14:paraId="04045B36"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工學院(精密機械研發中心、機器人中心、奈米科技研究中心、生技產品試量產暨產品功能性評估技術研發中心、古機械研究中心、光電與積體電路故障分析中心)</w:t>
            </w:r>
          </w:p>
        </w:tc>
        <w:tc>
          <w:tcPr>
            <w:tcW w:w="3380" w:type="dxa"/>
            <w:tcBorders>
              <w:top w:val="nil"/>
              <w:left w:val="nil"/>
              <w:bottom w:val="single" w:sz="4" w:space="0" w:color="auto"/>
              <w:right w:val="single" w:sz="4" w:space="0" w:color="auto"/>
            </w:tcBorders>
            <w:shd w:val="clear" w:color="auto" w:fill="auto"/>
            <w:noWrap/>
            <w:vAlign w:val="center"/>
            <w:hideMark/>
          </w:tcPr>
          <w:p w14:paraId="362BCF61" w14:textId="77777777" w:rsidR="00103344" w:rsidRPr="00103344" w:rsidRDefault="0046295E" w:rsidP="0078323B">
            <w:pPr>
              <w:rPr>
                <w:rFonts w:ascii="PMingLiU" w:eastAsia="PMingLiU" w:hAnsi="PMingLiU" w:cs="PMingLiU"/>
                <w:color w:val="0563C1"/>
                <w:u w:val="single"/>
              </w:rPr>
            </w:pPr>
            <w:hyperlink r:id="rId6" w:history="1">
              <w:r w:rsidR="00103344" w:rsidRPr="00103344">
                <w:rPr>
                  <w:rFonts w:ascii="PMingLiU" w:eastAsia="PMingLiU" w:hAnsi="PMingLiU" w:cs="PMingLiU" w:hint="eastAsia"/>
                  <w:color w:val="0563C1"/>
                  <w:u w:val="single"/>
                </w:rPr>
                <w:t>https://eng.stust.edu.tw/en</w:t>
              </w:r>
            </w:hyperlink>
          </w:p>
        </w:tc>
        <w:tc>
          <w:tcPr>
            <w:tcW w:w="6920" w:type="dxa"/>
            <w:tcBorders>
              <w:top w:val="nil"/>
              <w:left w:val="nil"/>
              <w:bottom w:val="single" w:sz="4" w:space="0" w:color="auto"/>
              <w:right w:val="single" w:sz="4" w:space="0" w:color="auto"/>
            </w:tcBorders>
            <w:shd w:val="clear" w:color="auto" w:fill="auto"/>
            <w:noWrap/>
            <w:hideMark/>
          </w:tcPr>
          <w:p w14:paraId="49BF8EE2" w14:textId="77777777" w:rsidR="00514C67" w:rsidDel="00B139E7" w:rsidRDefault="00514C67" w:rsidP="00514C67">
            <w:pPr>
              <w:rPr>
                <w:del w:id="0" w:author="Microsoft Office User" w:date="2018-10-19T21:56:00Z"/>
                <w:color w:val="434343"/>
                <w:shd w:val="clear" w:color="auto" w:fill="FFFFFF"/>
              </w:rPr>
            </w:pPr>
            <w:r>
              <w:rPr>
                <w:color w:val="434343"/>
                <w:shd w:val="clear" w:color="auto" w:fill="FFFFFF"/>
              </w:rPr>
              <w:t>To foster prosperity based on the vision and the needs of the industries</w:t>
            </w:r>
            <w:ins w:id="1" w:author="Microsoft Office User" w:date="2018-10-19T21:56:00Z">
              <w:r w:rsidR="00B139E7">
                <w:rPr>
                  <w:color w:val="434343"/>
                  <w:shd w:val="clear" w:color="auto" w:fill="FFFFFF"/>
                </w:rPr>
                <w:t xml:space="preserve"> we work with.</w:t>
              </w:r>
            </w:ins>
            <w:del w:id="2" w:author="Microsoft Office User" w:date="2018-10-19T21:56:00Z">
              <w:r w:rsidDel="00B139E7">
                <w:rPr>
                  <w:color w:val="434343"/>
                  <w:shd w:val="clear" w:color="auto" w:fill="FFFFFF"/>
                </w:rPr>
                <w:delText xml:space="preserve"> being worked with. (being worked with = we work with.</w:delText>
              </w:r>
            </w:del>
          </w:p>
          <w:p w14:paraId="54D95B5A" w14:textId="77777777" w:rsidR="00B139E7" w:rsidRDefault="00B139E7" w:rsidP="00514C67">
            <w:pPr>
              <w:rPr>
                <w:ins w:id="3" w:author="Microsoft Office User" w:date="2018-10-19T21:56:00Z"/>
                <w:color w:val="434343"/>
                <w:shd w:val="clear" w:color="auto" w:fill="FFFFFF"/>
              </w:rPr>
            </w:pPr>
          </w:p>
          <w:p w14:paraId="31927113" w14:textId="77777777" w:rsidR="00B139E7" w:rsidRDefault="00514C67" w:rsidP="00B139E7">
            <w:pPr>
              <w:rPr>
                <w:ins w:id="4" w:author="Microsoft Office User" w:date="2018-10-19T21:57:00Z"/>
                <w:color w:val="434343"/>
                <w:shd w:val="clear" w:color="auto" w:fill="FFFFFF"/>
              </w:rPr>
            </w:pPr>
            <w:r>
              <w:rPr>
                <w:color w:val="434343"/>
                <w:shd w:val="clear" w:color="auto" w:fill="FFFFFF"/>
              </w:rPr>
              <w:t>Fermentation and cultivation techniques of high-class fungi</w:t>
            </w:r>
            <w:ins w:id="5" w:author="Microsoft Office User" w:date="2018-10-19T21:57:00Z">
              <w:r w:rsidR="00B139E7">
                <w:rPr>
                  <w:color w:val="434343"/>
                  <w:shd w:val="clear" w:color="auto" w:fill="FFFFFF"/>
                </w:rPr>
                <w:t>.</w:t>
              </w:r>
            </w:ins>
          </w:p>
          <w:p w14:paraId="5A08B686" w14:textId="77777777" w:rsidR="00B139E7" w:rsidRDefault="00B139E7" w:rsidP="00B139E7">
            <w:pPr>
              <w:rPr>
                <w:ins w:id="6" w:author="Microsoft Office User" w:date="2018-10-19T21:56:00Z"/>
                <w:color w:val="434343"/>
                <w:shd w:val="clear" w:color="auto" w:fill="FFFFFF"/>
              </w:rPr>
            </w:pPr>
            <w:ins w:id="7" w:author="Microsoft Office User" w:date="2018-10-19T21:57:00Z">
              <w:r>
                <w:rPr>
                  <w:color w:val="434343"/>
                  <w:shd w:val="clear" w:color="auto" w:fill="FFFFFF"/>
                </w:rPr>
                <w:t>C</w:t>
              </w:r>
            </w:ins>
            <w:del w:id="8" w:author="Microsoft Office User" w:date="2018-10-19T21:57:00Z">
              <w:r w:rsidR="00514C67" w:rsidDel="00B139E7">
                <w:rPr>
                  <w:color w:val="434343"/>
                  <w:shd w:val="clear" w:color="auto" w:fill="FFFFFF"/>
                </w:rPr>
                <w:delText xml:space="preserve">, </w:delText>
              </w:r>
            </w:del>
            <w:ins w:id="9" w:author="Microsoft Office User" w:date="2018-10-19T21:56:00Z">
              <w:r>
                <w:rPr>
                  <w:color w:val="434343"/>
                  <w:shd w:val="clear" w:color="auto" w:fill="FFFFFF"/>
                </w:rPr>
                <w:t>ertification and safety evaluation of health-care products.</w:t>
              </w:r>
            </w:ins>
          </w:p>
          <w:p w14:paraId="1B4F1D9B" w14:textId="77777777" w:rsidR="00514C67" w:rsidRDefault="00B139E7" w:rsidP="00B139E7">
            <w:pPr>
              <w:rPr>
                <w:color w:val="434343"/>
                <w:shd w:val="clear" w:color="auto" w:fill="FFFFFF"/>
              </w:rPr>
            </w:pPr>
            <w:ins w:id="10" w:author="Microsoft Office User" w:date="2018-10-19T21:56:00Z">
              <w:r w:rsidDel="00B139E7">
                <w:rPr>
                  <w:color w:val="434343"/>
                  <w:shd w:val="clear" w:color="auto" w:fill="FFFFFF"/>
                </w:rPr>
                <w:t xml:space="preserve"> </w:t>
              </w:r>
            </w:ins>
            <w:del w:id="11" w:author="Microsoft Office User" w:date="2018-10-19T21:56:00Z">
              <w:r w:rsidR="00514C67" w:rsidDel="00B139E7">
                <w:rPr>
                  <w:color w:val="434343"/>
                  <w:shd w:val="clear" w:color="auto" w:fill="FFFFFF"/>
                </w:rPr>
                <w:delText>(not a comma use a period)</w:delText>
              </w:r>
            </w:del>
          </w:p>
          <w:p w14:paraId="452F7E81" w14:textId="77777777" w:rsidR="00514C67" w:rsidDel="00B139E7" w:rsidRDefault="00514C67" w:rsidP="00514C67">
            <w:pPr>
              <w:rPr>
                <w:del w:id="12" w:author="Microsoft Office User" w:date="2018-10-19T21:56:00Z"/>
                <w:color w:val="434343"/>
                <w:shd w:val="clear" w:color="auto" w:fill="FFFFFF"/>
              </w:rPr>
            </w:pPr>
            <w:del w:id="13" w:author="Microsoft Office User" w:date="2018-10-19T21:55:00Z">
              <w:r w:rsidDel="00514C67">
                <w:rPr>
                  <w:color w:val="434343"/>
                  <w:shd w:val="clear" w:color="auto" w:fill="FFFFFF"/>
                </w:rPr>
                <w:delText>(New sentence needed with capital letter) c</w:delText>
              </w:r>
            </w:del>
            <w:del w:id="14" w:author="Microsoft Office User" w:date="2018-10-19T21:56:00Z">
              <w:r w:rsidDel="00B139E7">
                <w:rPr>
                  <w:color w:val="434343"/>
                  <w:shd w:val="clear" w:color="auto" w:fill="FFFFFF"/>
                </w:rPr>
                <w:delText>ertification and safety evaluation of health-care products.</w:delText>
              </w:r>
            </w:del>
          </w:p>
          <w:p w14:paraId="4A14E15F" w14:textId="77777777" w:rsidR="00514C67" w:rsidRDefault="00514C67" w:rsidP="00514C67">
            <w:pPr>
              <w:rPr>
                <w:color w:val="434343"/>
              </w:rPr>
            </w:pPr>
            <w:r>
              <w:rPr>
                <w:color w:val="434343"/>
              </w:rPr>
              <w:t>The development of smart lightweight transporter. (</w:t>
            </w:r>
            <w:r w:rsidRPr="00514C67">
              <w:rPr>
                <w:color w:val="FF0000"/>
                <w:rPrChange w:id="15" w:author="Microsoft Office User" w:date="2018-10-19T21:55:00Z">
                  <w:rPr>
                    <w:color w:val="434343"/>
                  </w:rPr>
                </w:rPrChange>
              </w:rPr>
              <w:t>add s)</w:t>
            </w:r>
          </w:p>
          <w:p w14:paraId="1E16D06E" w14:textId="77777777" w:rsidR="00514C67" w:rsidRDefault="00514C67" w:rsidP="00514C67">
            <w:pPr>
              <w:rPr>
                <w:ins w:id="16" w:author="Microsoft Office User" w:date="2018-10-19T21:57:00Z"/>
                <w:color w:val="434343"/>
              </w:rPr>
            </w:pPr>
            <w:r>
              <w:rPr>
                <w:rStyle w:val="apple-converted-space"/>
                <w:color w:val="434343"/>
              </w:rPr>
              <w:t> </w:t>
            </w:r>
            <w:r>
              <w:rPr>
                <w:color w:val="434343"/>
              </w:rPr>
              <w:t xml:space="preserve">The equipment development (for) </w:t>
            </w:r>
            <w:ins w:id="17" w:author="Microsoft Office User" w:date="2018-10-19T21:55:00Z">
              <w:r>
                <w:rPr>
                  <w:color w:val="434343"/>
                </w:rPr>
                <w:t xml:space="preserve">the </w:t>
              </w:r>
            </w:ins>
            <w:del w:id="18" w:author="Microsoft Office User" w:date="2018-10-19T21:55:00Z">
              <w:r w:rsidDel="00514C67">
                <w:rPr>
                  <w:color w:val="434343"/>
                </w:rPr>
                <w:delText xml:space="preserve">of </w:delText>
              </w:r>
            </w:del>
            <w:r>
              <w:rPr>
                <w:color w:val="434343"/>
              </w:rPr>
              <w:t>green energy industry.</w:t>
            </w:r>
          </w:p>
          <w:p w14:paraId="6C46DA69" w14:textId="77777777" w:rsidR="00B139E7" w:rsidRPr="00B139E7" w:rsidRDefault="00B139E7" w:rsidP="00514C67">
            <w:pPr>
              <w:rPr>
                <w:color w:val="000000" w:themeColor="text1"/>
                <w:u w:val="single"/>
                <w:rPrChange w:id="19" w:author="Microsoft Office User" w:date="2018-10-19T21:58:00Z">
                  <w:rPr>
                    <w:color w:val="434343"/>
                  </w:rPr>
                </w:rPrChange>
              </w:rPr>
            </w:pPr>
            <w:ins w:id="20" w:author="Microsoft Office User" w:date="2018-10-19T21:59:00Z">
              <w:r>
                <w:rPr>
                  <w:color w:val="000000" w:themeColor="text1"/>
                  <w:u w:val="single"/>
                </w:rPr>
                <w:t>Major(?)</w:t>
              </w:r>
            </w:ins>
            <w:ins w:id="21" w:author="Microsoft Office User" w:date="2018-10-19T21:58:00Z">
              <w:r w:rsidRPr="00B139E7">
                <w:rPr>
                  <w:color w:val="000000" w:themeColor="text1"/>
                  <w:u w:val="single"/>
                  <w:rPrChange w:id="22" w:author="Microsoft Office User" w:date="2018-10-19T21:58:00Z">
                    <w:rPr>
                      <w:color w:val="434343"/>
                    </w:rPr>
                  </w:rPrChange>
                </w:rPr>
                <w:t xml:space="preserve"> technique development </w:t>
              </w:r>
            </w:ins>
            <w:ins w:id="23" w:author="Microsoft Office User" w:date="2018-10-19T21:59:00Z">
              <w:r>
                <w:rPr>
                  <w:color w:val="000000" w:themeColor="text1"/>
                  <w:u w:val="single"/>
                </w:rPr>
                <w:t>for</w:t>
              </w:r>
            </w:ins>
            <w:ins w:id="24" w:author="Microsoft Office User" w:date="2018-10-19T21:58:00Z">
              <w:r w:rsidRPr="00B139E7">
                <w:rPr>
                  <w:color w:val="000000" w:themeColor="text1"/>
                  <w:u w:val="single"/>
                  <w:rPrChange w:id="25" w:author="Microsoft Office User" w:date="2018-10-19T21:58:00Z">
                    <w:rPr>
                      <w:color w:val="434343"/>
                    </w:rPr>
                  </w:rPrChange>
                </w:rPr>
                <w:t xml:space="preserve"> medical treatment devices.</w:t>
              </w:r>
            </w:ins>
          </w:p>
          <w:p w14:paraId="7535CECD" w14:textId="77777777" w:rsidR="00B139E7" w:rsidRDefault="00B139E7" w:rsidP="00B139E7">
            <w:pPr>
              <w:rPr>
                <w:ins w:id="26" w:author="Microsoft Office User" w:date="2018-10-19T21:59:00Z"/>
              </w:rPr>
            </w:pPr>
            <w:ins w:id="27" w:author="Microsoft Office User" w:date="2018-10-19T21:59:00Z">
              <w:r>
                <w:rPr>
                  <w:color w:val="434343"/>
                  <w:shd w:val="clear" w:color="auto" w:fill="FFFFFF"/>
                </w:rPr>
                <w:t>Major technique development for feature robotics.</w:t>
              </w:r>
            </w:ins>
          </w:p>
          <w:p w14:paraId="2C4B749A" w14:textId="77777777" w:rsidR="00514C67" w:rsidRDefault="00514C67" w:rsidP="00514C67"/>
          <w:p w14:paraId="65C50199" w14:textId="77777777" w:rsidR="00514C67" w:rsidRPr="00514C67" w:rsidRDefault="00514C67" w:rsidP="00514C67"/>
          <w:p w14:paraId="51DB39A0" w14:textId="77777777" w:rsidR="00514C67" w:rsidRDefault="00514C67" w:rsidP="00514C67"/>
          <w:p w14:paraId="623E904E" w14:textId="77777777" w:rsidR="00514C67" w:rsidRDefault="00514C67" w:rsidP="00514C67">
            <w:pPr>
              <w:rPr>
                <w:color w:val="FF0000"/>
              </w:rPr>
            </w:pPr>
          </w:p>
          <w:p w14:paraId="1532F0BB" w14:textId="77777777" w:rsidR="00514C67" w:rsidRPr="00514C67" w:rsidRDefault="00514C67" w:rsidP="00514C67">
            <w:pPr>
              <w:rPr>
                <w:color w:val="FF0000"/>
              </w:rPr>
            </w:pPr>
          </w:p>
          <w:p w14:paraId="5E49FB17" w14:textId="77777777" w:rsidR="00103344" w:rsidRPr="00103344" w:rsidRDefault="00103344" w:rsidP="00FA3F4C">
            <w:pPr>
              <w:rPr>
                <w:rFonts w:ascii="Arial" w:eastAsia="PMingLiU" w:hAnsi="Arial" w:cs="Arial"/>
                <w:b/>
                <w:bCs/>
                <w:color w:val="000000"/>
                <w:sz w:val="20"/>
                <w:szCs w:val="20"/>
              </w:rPr>
            </w:pPr>
          </w:p>
        </w:tc>
      </w:tr>
      <w:tr w:rsidR="00103344" w:rsidRPr="00103344" w14:paraId="72D35C5F"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A6FF383"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43DDC281"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2</w:t>
            </w:r>
          </w:p>
        </w:tc>
        <w:tc>
          <w:tcPr>
            <w:tcW w:w="4940" w:type="dxa"/>
            <w:tcBorders>
              <w:top w:val="nil"/>
              <w:left w:val="nil"/>
              <w:bottom w:val="single" w:sz="4" w:space="0" w:color="auto"/>
              <w:right w:val="single" w:sz="4" w:space="0" w:color="auto"/>
            </w:tcBorders>
            <w:shd w:val="clear" w:color="auto" w:fill="auto"/>
            <w:vAlign w:val="center"/>
            <w:hideMark/>
          </w:tcPr>
          <w:p w14:paraId="2D7BA781"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機械工程系</w:t>
            </w:r>
          </w:p>
        </w:tc>
        <w:tc>
          <w:tcPr>
            <w:tcW w:w="3380" w:type="dxa"/>
            <w:tcBorders>
              <w:top w:val="nil"/>
              <w:left w:val="nil"/>
              <w:bottom w:val="single" w:sz="4" w:space="0" w:color="auto"/>
              <w:right w:val="single" w:sz="4" w:space="0" w:color="auto"/>
            </w:tcBorders>
            <w:shd w:val="clear" w:color="auto" w:fill="auto"/>
            <w:noWrap/>
            <w:vAlign w:val="center"/>
            <w:hideMark/>
          </w:tcPr>
          <w:p w14:paraId="7BD5D521" w14:textId="77777777" w:rsidR="00103344" w:rsidRPr="00103344" w:rsidRDefault="0046295E" w:rsidP="0078323B">
            <w:pPr>
              <w:rPr>
                <w:rFonts w:ascii="PMingLiU" w:eastAsia="PMingLiU" w:hAnsi="PMingLiU" w:cs="PMingLiU"/>
                <w:color w:val="0563C1"/>
                <w:u w:val="single"/>
              </w:rPr>
            </w:pPr>
            <w:hyperlink r:id="rId7" w:history="1">
              <w:r w:rsidR="00103344" w:rsidRPr="00103344">
                <w:rPr>
                  <w:rFonts w:ascii="PMingLiU" w:eastAsia="PMingLiU" w:hAnsi="PMingLiU" w:cs="PMingLiU" w:hint="eastAsia"/>
                  <w:color w:val="0563C1"/>
                  <w:u w:val="single"/>
                </w:rPr>
                <w:t>https://mech.stust.edu.tw/en</w:t>
              </w:r>
            </w:hyperlink>
          </w:p>
        </w:tc>
        <w:tc>
          <w:tcPr>
            <w:tcW w:w="6920" w:type="dxa"/>
            <w:tcBorders>
              <w:top w:val="nil"/>
              <w:left w:val="nil"/>
              <w:bottom w:val="single" w:sz="4" w:space="0" w:color="auto"/>
              <w:right w:val="single" w:sz="4" w:space="0" w:color="auto"/>
            </w:tcBorders>
            <w:shd w:val="clear" w:color="auto" w:fill="auto"/>
            <w:noWrap/>
            <w:hideMark/>
          </w:tcPr>
          <w:p w14:paraId="555E47F3" w14:textId="77777777" w:rsidR="00B139E7" w:rsidRDefault="00B139E7" w:rsidP="00B139E7">
            <w:pPr>
              <w:rPr>
                <w:ins w:id="28" w:author="Microsoft Office User" w:date="2018-10-19T22:03:00Z"/>
                <w:rStyle w:val="apple-converted-space"/>
                <w:rFonts w:ascii="Helvetica" w:hAnsi="Helvetica"/>
                <w:color w:val="003366"/>
                <w:shd w:val="clear" w:color="auto" w:fill="FFFFFF"/>
              </w:rPr>
            </w:pPr>
            <w:ins w:id="29" w:author="Microsoft Office User" w:date="2018-10-19T22:02:00Z">
              <w:r>
                <w:rPr>
                  <w:rFonts w:ascii="Helvetica" w:hAnsi="Helvetica"/>
                  <w:color w:val="003366"/>
                  <w:shd w:val="clear" w:color="auto" w:fill="FFFFFF"/>
                </w:rPr>
                <w:t>The Department of Mechanical Engineering in Southern Taiwan University of Science and Technology (STUST)</w:t>
              </w:r>
            </w:ins>
            <w:ins w:id="30" w:author="Microsoft Office User" w:date="2018-10-19T22:03:00Z">
              <w:r>
                <w:rPr>
                  <w:rFonts w:ascii="Helvetica" w:hAnsi="Helvetica"/>
                  <w:color w:val="003366"/>
                  <w:shd w:val="clear" w:color="auto" w:fill="FFFFFF"/>
                </w:rPr>
                <w:t xml:space="preserve"> was </w:t>
              </w:r>
            </w:ins>
            <w:ins w:id="31" w:author="Microsoft Office User" w:date="2018-10-19T22:02:00Z">
              <w:r>
                <w:rPr>
                  <w:rFonts w:ascii="Helvetica" w:hAnsi="Helvetica"/>
                  <w:color w:val="003366"/>
                  <w:shd w:val="clear" w:color="auto" w:fill="FFFFFF"/>
                </w:rPr>
                <w:t>founded in 1969</w:t>
              </w:r>
            </w:ins>
            <w:ins w:id="32" w:author="Microsoft Office User" w:date="2018-10-19T22:03:00Z">
              <w:r>
                <w:rPr>
                  <w:rFonts w:ascii="Helvetica" w:hAnsi="Helvetica"/>
                  <w:color w:val="003366"/>
                  <w:shd w:val="clear" w:color="auto" w:fill="FFFFFF"/>
                </w:rPr>
                <w:t xml:space="preserve"> and </w:t>
              </w:r>
            </w:ins>
            <w:ins w:id="33" w:author="Microsoft Office User" w:date="2018-10-19T22:02:00Z">
              <w:r>
                <w:rPr>
                  <w:rFonts w:ascii="Helvetica" w:hAnsi="Helvetica"/>
                  <w:color w:val="003366"/>
                  <w:shd w:val="clear" w:color="auto" w:fill="FFFFFF"/>
                </w:rPr>
                <w:t>is active in both teaching and research.</w:t>
              </w:r>
              <w:r>
                <w:rPr>
                  <w:rStyle w:val="apple-converted-space"/>
                  <w:rFonts w:ascii="Helvetica" w:hAnsi="Helvetica"/>
                  <w:color w:val="003366"/>
                  <w:shd w:val="clear" w:color="auto" w:fill="FFFFFF"/>
                </w:rPr>
                <w:t> </w:t>
              </w:r>
            </w:ins>
          </w:p>
          <w:p w14:paraId="1CFB23F3" w14:textId="77777777" w:rsidR="00B139E7" w:rsidRDefault="00B139E7" w:rsidP="00B139E7">
            <w:pPr>
              <w:rPr>
                <w:ins w:id="34" w:author="Microsoft Office User" w:date="2018-10-19T22:04:00Z"/>
                <w:rFonts w:ascii="Helvetica" w:hAnsi="Helvetica"/>
                <w:color w:val="000080"/>
                <w:shd w:val="clear" w:color="auto" w:fill="FFFFFF"/>
              </w:rPr>
            </w:pPr>
            <w:ins w:id="35" w:author="Microsoft Office User" w:date="2018-10-19T22:03:00Z">
              <w:r>
                <w:rPr>
                  <w:rFonts w:ascii="Helvetica" w:hAnsi="Helvetica"/>
                  <w:color w:val="000080"/>
                  <w:shd w:val="clear" w:color="auto" w:fill="FFFFFF"/>
                </w:rPr>
                <w:t xml:space="preserve">The department is devoted to the education and study of mechanical engineering </w:t>
              </w:r>
            </w:ins>
            <w:ins w:id="36" w:author="Microsoft Office User" w:date="2018-10-19T22:04:00Z">
              <w:r>
                <w:rPr>
                  <w:rFonts w:ascii="Helvetica" w:hAnsi="Helvetica"/>
                  <w:color w:val="000080"/>
                  <w:shd w:val="clear" w:color="auto" w:fill="FFFFFF"/>
                </w:rPr>
                <w:t>by</w:t>
              </w:r>
            </w:ins>
            <w:ins w:id="37" w:author="Microsoft Office User" w:date="2018-10-19T22:03:00Z">
              <w:r>
                <w:rPr>
                  <w:rFonts w:ascii="Helvetica" w:hAnsi="Helvetica"/>
                  <w:color w:val="000080"/>
                  <w:shd w:val="clear" w:color="auto" w:fill="FFFFFF"/>
                </w:rPr>
                <w:t xml:space="preserve"> building up a sustainable environment with innovative thinking, </w:t>
              </w:r>
            </w:ins>
            <w:ins w:id="38" w:author="Microsoft Office User" w:date="2018-10-19T22:04:00Z">
              <w:r>
                <w:rPr>
                  <w:rFonts w:ascii="Helvetica" w:hAnsi="Helvetica"/>
                  <w:color w:val="000080"/>
                  <w:shd w:val="clear" w:color="auto" w:fill="FFFFFF"/>
                </w:rPr>
                <w:t xml:space="preserve">and </w:t>
              </w:r>
            </w:ins>
            <w:ins w:id="39" w:author="Microsoft Office User" w:date="2018-10-19T22:03:00Z">
              <w:r>
                <w:rPr>
                  <w:rFonts w:ascii="Helvetica" w:hAnsi="Helvetica"/>
                  <w:color w:val="000080"/>
                  <w:shd w:val="clear" w:color="auto" w:fill="FFFFFF"/>
                </w:rPr>
                <w:t>professional capabilities</w:t>
              </w:r>
            </w:ins>
            <w:ins w:id="40" w:author="Microsoft Office User" w:date="2018-10-19T22:04:00Z">
              <w:r>
                <w:rPr>
                  <w:rFonts w:ascii="Helvetica" w:hAnsi="Helvetica"/>
                  <w:color w:val="000080"/>
                  <w:shd w:val="clear" w:color="auto" w:fill="FFFFFF"/>
                </w:rPr>
                <w:t>.</w:t>
              </w:r>
            </w:ins>
          </w:p>
          <w:p w14:paraId="699EDF9E" w14:textId="77777777" w:rsidR="00B139E7" w:rsidRDefault="00B139E7" w:rsidP="00B139E7">
            <w:pPr>
              <w:rPr>
                <w:ins w:id="41" w:author="Microsoft Office User" w:date="2018-10-19T22:07:00Z"/>
                <w:rFonts w:ascii="Helvetica" w:hAnsi="Helvetica"/>
                <w:color w:val="000080"/>
                <w:shd w:val="clear" w:color="auto" w:fill="FFFFFF"/>
              </w:rPr>
            </w:pPr>
            <w:ins w:id="42" w:author="Microsoft Office User" w:date="2018-10-19T22:03:00Z">
              <w:r>
                <w:rPr>
                  <w:rFonts w:ascii="Helvetica" w:hAnsi="Helvetica"/>
                  <w:color w:val="000080"/>
                  <w:shd w:val="clear" w:color="auto" w:fill="FFFFFF"/>
                </w:rPr>
                <w:t xml:space="preserve"> </w:t>
              </w:r>
            </w:ins>
            <w:ins w:id="43" w:author="Microsoft Office User" w:date="2018-10-19T22:05:00Z">
              <w:r>
                <w:rPr>
                  <w:rFonts w:ascii="Helvetica" w:hAnsi="Helvetica"/>
                  <w:color w:val="000080"/>
                  <w:shd w:val="clear" w:color="auto" w:fill="FFFFFF"/>
                </w:rPr>
                <w:t xml:space="preserve">We aim to cultivate </w:t>
              </w:r>
            </w:ins>
            <w:ins w:id="44" w:author="Microsoft Office User" w:date="2018-10-19T22:06:00Z">
              <w:r w:rsidR="00D5718B">
                <w:rPr>
                  <w:rFonts w:ascii="Helvetica" w:hAnsi="Helvetica"/>
                  <w:color w:val="000080"/>
                  <w:shd w:val="clear" w:color="auto" w:fill="FFFFFF"/>
                </w:rPr>
                <w:t xml:space="preserve">respectable </w:t>
              </w:r>
            </w:ins>
            <w:ins w:id="45" w:author="Microsoft Office User" w:date="2018-10-19T22:03:00Z">
              <w:r>
                <w:rPr>
                  <w:rFonts w:ascii="Helvetica" w:hAnsi="Helvetica"/>
                  <w:color w:val="000080"/>
                  <w:shd w:val="clear" w:color="auto" w:fill="FFFFFF"/>
                </w:rPr>
                <w:t xml:space="preserve">manners </w:t>
              </w:r>
            </w:ins>
            <w:ins w:id="46" w:author="Microsoft Office User" w:date="2018-10-19T22:06:00Z">
              <w:r w:rsidR="00D5718B">
                <w:rPr>
                  <w:rFonts w:ascii="Helvetica" w:hAnsi="Helvetica"/>
                  <w:color w:val="000080"/>
                  <w:shd w:val="clear" w:color="auto" w:fill="FFFFFF"/>
                </w:rPr>
                <w:t>work</w:t>
              </w:r>
            </w:ins>
            <w:ins w:id="47" w:author="Microsoft Office User" w:date="2018-10-19T22:03:00Z">
              <w:r>
                <w:rPr>
                  <w:rFonts w:ascii="Helvetica" w:hAnsi="Helvetica"/>
                  <w:color w:val="000080"/>
                  <w:shd w:val="clear" w:color="auto" w:fill="FFFFFF"/>
                </w:rPr>
                <w:t xml:space="preserve"> ethics to serve society.</w:t>
              </w:r>
            </w:ins>
          </w:p>
          <w:p w14:paraId="0EF58F09" w14:textId="77777777" w:rsidR="00EA7B33" w:rsidRDefault="00EA7B33" w:rsidP="00EA7B33">
            <w:pPr>
              <w:rPr>
                <w:ins w:id="48" w:author="Microsoft Office User" w:date="2018-10-19T22:08:00Z"/>
              </w:rPr>
            </w:pPr>
            <w:ins w:id="49" w:author="Microsoft Office User" w:date="2018-10-19T22:08:00Z">
              <w:r>
                <w:t>We aim to cultivate mechanical en</w:t>
              </w:r>
            </w:ins>
            <w:ins w:id="50" w:author="Microsoft Office User" w:date="2018-10-19T22:09:00Z">
              <w:r>
                <w:t xml:space="preserve">gineers with pragmatic abilities to meet the needs and future needs of industry. </w:t>
              </w:r>
            </w:ins>
          </w:p>
          <w:p w14:paraId="7D7D0F8D" w14:textId="77777777" w:rsidR="00EA7B33" w:rsidRDefault="00EA7B33" w:rsidP="00EA7B33">
            <w:pPr>
              <w:rPr>
                <w:ins w:id="51" w:author="Microsoft Office User" w:date="2018-10-19T22:03:00Z"/>
              </w:rPr>
            </w:pPr>
            <w:ins w:id="52" w:author="Microsoft Office User" w:date="2018-10-19T22:10:00Z">
              <w:r>
                <w:t>We aim to n</w:t>
              </w:r>
            </w:ins>
            <w:ins w:id="53" w:author="Microsoft Office User" w:date="2018-10-19T22:08:00Z">
              <w:r>
                <w:t>urture lifetime learning and care for society.</w:t>
              </w:r>
            </w:ins>
          </w:p>
          <w:p w14:paraId="41CA98C5" w14:textId="77777777" w:rsidR="00EA7B33" w:rsidRDefault="00EA7B33" w:rsidP="00EA7B33">
            <w:pPr>
              <w:rPr>
                <w:ins w:id="54" w:author="Microsoft Office User" w:date="2018-10-19T22:12:00Z"/>
              </w:rPr>
            </w:pPr>
            <w:ins w:id="55" w:author="Microsoft Office User" w:date="2018-10-19T22:12:00Z">
              <w:r>
                <w:t>The ability to apply a foreign language in this professional field.</w:t>
              </w:r>
            </w:ins>
          </w:p>
          <w:p w14:paraId="1453A3D9" w14:textId="77777777" w:rsidR="00EA7B33" w:rsidRDefault="00EA7B33" w:rsidP="00EA7B33">
            <w:pPr>
              <w:rPr>
                <w:ins w:id="56" w:author="Microsoft Office User" w:date="2018-10-19T22:13:00Z"/>
              </w:rPr>
            </w:pPr>
            <w:ins w:id="57" w:author="Microsoft Office User" w:date="2018-10-19T22:12:00Z">
              <w:r>
                <w:t>The abilities to possess manners and</w:t>
              </w:r>
            </w:ins>
            <w:ins w:id="58" w:author="Microsoft Office User" w:date="2018-10-19T22:13:00Z">
              <w:r>
                <w:t xml:space="preserve"> </w:t>
              </w:r>
            </w:ins>
            <w:ins w:id="59" w:author="Microsoft Office User" w:date="2018-10-19T22:12:00Z">
              <w:r>
                <w:t xml:space="preserve">merge them into </w:t>
              </w:r>
            </w:ins>
            <w:ins w:id="60" w:author="Microsoft Office User" w:date="2018-10-19T22:13:00Z">
              <w:r>
                <w:t xml:space="preserve">the </w:t>
              </w:r>
            </w:ins>
            <w:ins w:id="61" w:author="Microsoft Office User" w:date="2018-10-19T22:12:00Z">
              <w:r>
                <w:t>engineering fields.</w:t>
              </w:r>
            </w:ins>
          </w:p>
          <w:p w14:paraId="67C16CFC" w14:textId="77777777" w:rsidR="00EA7B33" w:rsidRPr="00EA7B33" w:rsidRDefault="00EA7B33">
            <w:pPr>
              <w:rPr>
                <w:ins w:id="62" w:author="Microsoft Office User" w:date="2018-10-19T22:13:00Z"/>
                <w:rFonts w:asciiTheme="minorHAnsi" w:hAnsiTheme="minorHAnsi"/>
                <w:szCs w:val="22"/>
                <w:rPrChange w:id="63" w:author="Microsoft Office User" w:date="2018-10-19T22:13:00Z">
                  <w:rPr>
                    <w:ins w:id="64" w:author="Microsoft Office User" w:date="2018-10-19T22:13:00Z"/>
                    <w:rFonts w:ascii="Helvetica" w:hAnsi="Helvetica"/>
                    <w:color w:val="002060"/>
                    <w:sz w:val="21"/>
                    <w:szCs w:val="21"/>
                  </w:rPr>
                </w:rPrChange>
              </w:rPr>
              <w:pPrChange w:id="65" w:author="Microsoft Office User" w:date="2018-10-19T22:13:00Z">
                <w:pPr>
                  <w:numPr>
                    <w:numId w:val="2"/>
                  </w:numPr>
                  <w:tabs>
                    <w:tab w:val="num" w:pos="720"/>
                  </w:tabs>
                  <w:spacing w:before="100" w:beforeAutospacing="1" w:after="100" w:afterAutospacing="1"/>
                  <w:ind w:left="720" w:hanging="360"/>
                </w:pPr>
              </w:pPrChange>
            </w:pPr>
            <w:ins w:id="66" w:author="Microsoft Office User" w:date="2018-10-19T22:13:00Z">
              <w:r>
                <w:rPr>
                  <w:rFonts w:ascii="Helvetica" w:hAnsi="Helvetica"/>
                  <w:color w:val="000080"/>
                </w:rPr>
                <w:t>The abilities to find problems, solve problems, and carry out R&amp;D.</w:t>
              </w:r>
            </w:ins>
          </w:p>
          <w:p w14:paraId="027EDF62" w14:textId="77777777" w:rsidR="00EA7B33" w:rsidRDefault="00EA7B33" w:rsidP="00EA7B33">
            <w:pPr>
              <w:rPr>
                <w:ins w:id="67" w:author="Microsoft Office User" w:date="2018-10-19T22:14:00Z"/>
              </w:rPr>
            </w:pPr>
            <w:ins w:id="68" w:author="Microsoft Office User" w:date="2018-10-19T22:14:00Z">
              <w:r w:rsidRPr="00EA7B33">
                <w:t xml:space="preserve">The abilities to realize globally current issues </w:t>
              </w:r>
              <w:r>
                <w:t xml:space="preserve">and </w:t>
              </w:r>
              <w:r w:rsidRPr="00EA7B33">
                <w:t xml:space="preserve">to possess </w:t>
              </w:r>
              <w:r>
                <w:t xml:space="preserve">a </w:t>
              </w:r>
              <w:r w:rsidRPr="00EA7B33">
                <w:t>good international perspective.</w:t>
              </w:r>
            </w:ins>
          </w:p>
          <w:p w14:paraId="584C724A" w14:textId="77777777" w:rsidR="00EA7B33" w:rsidRDefault="00EA7B33" w:rsidP="00EA7B33">
            <w:pPr>
              <w:rPr>
                <w:ins w:id="69" w:author="Microsoft Office User" w:date="2018-10-19T22:15:00Z"/>
              </w:rPr>
            </w:pPr>
            <w:ins w:id="70" w:author="Microsoft Office User" w:date="2018-10-19T22:15:00Z">
              <w:r w:rsidRPr="00EA7B33">
                <w:t xml:space="preserve">The abilities to </w:t>
              </w:r>
              <w:r>
                <w:t>understand</w:t>
              </w:r>
              <w:r w:rsidRPr="00EA7B33">
                <w:t xml:space="preserve"> the tendency of advanced technologies and to </w:t>
              </w:r>
              <w:r>
                <w:t>cultivate</w:t>
              </w:r>
              <w:r w:rsidRPr="00EA7B33">
                <w:t xml:space="preserve"> lifelong self-study.</w:t>
              </w:r>
            </w:ins>
          </w:p>
          <w:tbl>
            <w:tblPr>
              <w:tblW w:w="0" w:type="auto"/>
              <w:tblCellSpacing w:w="0" w:type="dxa"/>
              <w:tblCellMar>
                <w:left w:w="0" w:type="dxa"/>
                <w:right w:w="0" w:type="dxa"/>
              </w:tblCellMar>
              <w:tblLook w:val="04A0" w:firstRow="1" w:lastRow="0" w:firstColumn="1" w:lastColumn="0" w:noHBand="0" w:noVBand="1"/>
            </w:tblPr>
            <w:tblGrid>
              <w:gridCol w:w="704"/>
              <w:gridCol w:w="5238"/>
              <w:gridCol w:w="922"/>
            </w:tblGrid>
            <w:tr w:rsidR="00EA7B33" w14:paraId="6EF06356" w14:textId="77777777" w:rsidTr="00EA7B33">
              <w:trPr>
                <w:gridAfter w:val="1"/>
                <w:wAfter w:w="1491" w:type="dxa"/>
                <w:tblCellSpacing w:w="0" w:type="dxa"/>
                <w:ins w:id="71" w:author="Microsoft Office User" w:date="2018-10-19T22:17:00Z"/>
              </w:trPr>
              <w:tc>
                <w:tcPr>
                  <w:tcW w:w="810" w:type="dxa"/>
                  <w:hideMark/>
                </w:tcPr>
                <w:p w14:paraId="07C969DD" w14:textId="77777777" w:rsidR="00EA7B33" w:rsidRDefault="00EA7B33" w:rsidP="00EA7B33">
                  <w:pPr>
                    <w:pStyle w:val="NormalWeb"/>
                    <w:rPr>
                      <w:ins w:id="72" w:author="Microsoft Office User" w:date="2018-10-19T22:17:00Z"/>
                      <w:rFonts w:ascii="Helvetica" w:hAnsi="Helvetica"/>
                      <w:color w:val="555555"/>
                      <w:sz w:val="21"/>
                      <w:szCs w:val="21"/>
                    </w:rPr>
                  </w:pPr>
                  <w:ins w:id="73" w:author="Microsoft Office User" w:date="2018-10-19T22:17:00Z">
                    <w:r>
                      <w:rPr>
                        <w:rFonts w:ascii="Helvetica" w:hAnsi="Helvetica"/>
                        <w:color w:val="000080"/>
                      </w:rPr>
                      <w:t>1969</w:t>
                    </w:r>
                  </w:ins>
                </w:p>
              </w:tc>
              <w:tc>
                <w:tcPr>
                  <w:tcW w:w="7545" w:type="dxa"/>
                  <w:hideMark/>
                </w:tcPr>
                <w:p w14:paraId="54EEF9C2" w14:textId="77777777" w:rsidR="00EA7B33" w:rsidRDefault="00EA7B33" w:rsidP="00EA7B33">
                  <w:pPr>
                    <w:pStyle w:val="NormalWeb"/>
                    <w:rPr>
                      <w:ins w:id="74" w:author="Microsoft Office User" w:date="2018-10-19T22:17:00Z"/>
                      <w:rFonts w:ascii="Helvetica" w:hAnsi="Helvetica"/>
                      <w:color w:val="555555"/>
                      <w:sz w:val="21"/>
                      <w:szCs w:val="21"/>
                    </w:rPr>
                  </w:pPr>
                  <w:ins w:id="75" w:author="Microsoft Office User" w:date="2018-10-19T22:17:00Z">
                    <w:r>
                      <w:rPr>
                        <w:rFonts w:ascii="Helvetica" w:hAnsi="Helvetica"/>
                        <w:color w:val="000080"/>
                      </w:rPr>
                      <w:t>The Department of Mechanical Engineering was founded as a two-year junior college program</w:t>
                    </w:r>
                  </w:ins>
                </w:p>
              </w:tc>
            </w:tr>
            <w:tr w:rsidR="00EA7B33" w14:paraId="27B8BF88" w14:textId="77777777" w:rsidTr="00EA7B33">
              <w:trPr>
                <w:gridAfter w:val="1"/>
                <w:wAfter w:w="1491" w:type="dxa"/>
                <w:tblCellSpacing w:w="0" w:type="dxa"/>
                <w:ins w:id="76" w:author="Microsoft Office User" w:date="2018-10-19T22:17:00Z"/>
              </w:trPr>
              <w:tc>
                <w:tcPr>
                  <w:tcW w:w="810" w:type="dxa"/>
                  <w:hideMark/>
                </w:tcPr>
                <w:p w14:paraId="171FCE9C" w14:textId="77777777" w:rsidR="00EA7B33" w:rsidRDefault="00EA7B33" w:rsidP="00EA7B33">
                  <w:pPr>
                    <w:pStyle w:val="NormalWeb"/>
                    <w:rPr>
                      <w:ins w:id="77" w:author="Microsoft Office User" w:date="2018-10-19T22:17:00Z"/>
                      <w:rFonts w:ascii="Helvetica" w:hAnsi="Helvetica"/>
                      <w:color w:val="555555"/>
                      <w:sz w:val="21"/>
                      <w:szCs w:val="21"/>
                    </w:rPr>
                  </w:pPr>
                  <w:ins w:id="78" w:author="Microsoft Office User" w:date="2018-10-19T22:17:00Z">
                    <w:r>
                      <w:rPr>
                        <w:rFonts w:ascii="Helvetica" w:hAnsi="Helvetica"/>
                        <w:color w:val="000080"/>
                      </w:rPr>
                      <w:t>1972</w:t>
                    </w:r>
                  </w:ins>
                </w:p>
              </w:tc>
              <w:tc>
                <w:tcPr>
                  <w:tcW w:w="7545" w:type="dxa"/>
                  <w:hideMark/>
                </w:tcPr>
                <w:p w14:paraId="3A45ED98" w14:textId="77777777" w:rsidR="00EA7B33" w:rsidRDefault="00EA7B33" w:rsidP="00EA7B33">
                  <w:pPr>
                    <w:pStyle w:val="NormalWeb"/>
                    <w:rPr>
                      <w:ins w:id="79" w:author="Microsoft Office User" w:date="2018-10-19T22:17:00Z"/>
                      <w:rFonts w:ascii="Helvetica" w:hAnsi="Helvetica"/>
                      <w:color w:val="555555"/>
                      <w:sz w:val="21"/>
                      <w:szCs w:val="21"/>
                    </w:rPr>
                  </w:pPr>
                  <w:ins w:id="80" w:author="Microsoft Office User" w:date="2018-10-19T22:18:00Z">
                    <w:r>
                      <w:rPr>
                        <w:rFonts w:ascii="Helvetica" w:hAnsi="Helvetica"/>
                        <w:color w:val="000080"/>
                      </w:rPr>
                      <w:t>A f</w:t>
                    </w:r>
                  </w:ins>
                  <w:ins w:id="81" w:author="Microsoft Office User" w:date="2018-10-19T22:17:00Z">
                    <w:r>
                      <w:rPr>
                        <w:rFonts w:ascii="Helvetica" w:hAnsi="Helvetica"/>
                        <w:color w:val="000080"/>
                      </w:rPr>
                      <w:t xml:space="preserve">ive-year junior college program was added, with both programs in </w:t>
                    </w:r>
                  </w:ins>
                  <w:ins w:id="82" w:author="Microsoft Office User" w:date="2018-10-19T22:18:00Z">
                    <w:r>
                      <w:rPr>
                        <w:rFonts w:ascii="Helvetica" w:hAnsi="Helvetica"/>
                        <w:color w:val="000080"/>
                      </w:rPr>
                      <w:t xml:space="preserve">the </w:t>
                    </w:r>
                  </w:ins>
                  <w:ins w:id="83" w:author="Microsoft Office User" w:date="2018-10-19T22:17:00Z">
                    <w:r>
                      <w:rPr>
                        <w:rFonts w:ascii="Helvetica" w:hAnsi="Helvetica"/>
                        <w:color w:val="000080"/>
                      </w:rPr>
                      <w:t>Manufacturing Division.</w:t>
                    </w:r>
                  </w:ins>
                </w:p>
              </w:tc>
            </w:tr>
            <w:tr w:rsidR="00EA7B33" w14:paraId="6D4474D8" w14:textId="77777777" w:rsidTr="00EA7B33">
              <w:trPr>
                <w:gridAfter w:val="1"/>
                <w:wAfter w:w="1491" w:type="dxa"/>
                <w:tblCellSpacing w:w="0" w:type="dxa"/>
                <w:ins w:id="84" w:author="Microsoft Office User" w:date="2018-10-19T22:17:00Z"/>
              </w:trPr>
              <w:tc>
                <w:tcPr>
                  <w:tcW w:w="810" w:type="dxa"/>
                  <w:hideMark/>
                </w:tcPr>
                <w:p w14:paraId="759879AD" w14:textId="77777777" w:rsidR="00EA7B33" w:rsidRDefault="00EA7B33" w:rsidP="00EA7B33">
                  <w:pPr>
                    <w:pStyle w:val="NormalWeb"/>
                    <w:rPr>
                      <w:ins w:id="85" w:author="Microsoft Office User" w:date="2018-10-19T22:17:00Z"/>
                      <w:rFonts w:ascii="Helvetica" w:hAnsi="Helvetica"/>
                      <w:color w:val="555555"/>
                      <w:sz w:val="21"/>
                      <w:szCs w:val="21"/>
                    </w:rPr>
                  </w:pPr>
                  <w:ins w:id="86" w:author="Microsoft Office User" w:date="2018-10-19T22:17:00Z">
                    <w:r>
                      <w:rPr>
                        <w:rFonts w:ascii="Helvetica" w:hAnsi="Helvetica"/>
                        <w:color w:val="000080"/>
                      </w:rPr>
                      <w:t>1989</w:t>
                    </w:r>
                  </w:ins>
                </w:p>
              </w:tc>
              <w:tc>
                <w:tcPr>
                  <w:tcW w:w="7545" w:type="dxa"/>
                  <w:hideMark/>
                </w:tcPr>
                <w:p w14:paraId="7580E7AB" w14:textId="77777777" w:rsidR="00EA7B33" w:rsidRDefault="00EA7B33" w:rsidP="00EA7B33">
                  <w:pPr>
                    <w:pStyle w:val="NormalWeb"/>
                    <w:rPr>
                      <w:ins w:id="87" w:author="Microsoft Office User" w:date="2018-10-19T22:17:00Z"/>
                      <w:rFonts w:ascii="Helvetica" w:hAnsi="Helvetica"/>
                      <w:color w:val="555555"/>
                      <w:sz w:val="21"/>
                      <w:szCs w:val="21"/>
                    </w:rPr>
                  </w:pPr>
                  <w:ins w:id="88" w:author="Microsoft Office User" w:date="2018-10-19T22:18:00Z">
                    <w:r>
                      <w:rPr>
                        <w:rFonts w:ascii="Helvetica" w:hAnsi="Helvetica"/>
                        <w:color w:val="000080"/>
                      </w:rPr>
                      <w:t>A t</w:t>
                    </w:r>
                  </w:ins>
                  <w:ins w:id="89" w:author="Microsoft Office User" w:date="2018-10-19T22:17:00Z">
                    <w:r>
                      <w:rPr>
                        <w:rFonts w:ascii="Helvetica" w:hAnsi="Helvetica"/>
                        <w:color w:val="000080"/>
                      </w:rPr>
                      <w:t xml:space="preserve">wo-year junior college program in </w:t>
                    </w:r>
                  </w:ins>
                  <w:ins w:id="90" w:author="Microsoft Office User" w:date="2018-10-19T22:18:00Z">
                    <w:r w:rsidR="00324F50">
                      <w:rPr>
                        <w:rFonts w:ascii="Helvetica" w:hAnsi="Helvetica"/>
                        <w:color w:val="000080"/>
                      </w:rPr>
                      <w:t xml:space="preserve">the </w:t>
                    </w:r>
                  </w:ins>
                  <w:ins w:id="91" w:author="Microsoft Office User" w:date="2018-10-19T22:17:00Z">
                    <w:r>
                      <w:rPr>
                        <w:rFonts w:ascii="Helvetica" w:hAnsi="Helvetica"/>
                        <w:color w:val="000080"/>
                      </w:rPr>
                      <w:t>Automobile Division was established.</w:t>
                    </w:r>
                  </w:ins>
                </w:p>
              </w:tc>
            </w:tr>
            <w:tr w:rsidR="00EA7B33" w14:paraId="4FA1193A" w14:textId="77777777" w:rsidTr="00EA7B33">
              <w:trPr>
                <w:gridAfter w:val="1"/>
                <w:wAfter w:w="1491" w:type="dxa"/>
                <w:tblCellSpacing w:w="0" w:type="dxa"/>
                <w:ins w:id="92" w:author="Microsoft Office User" w:date="2018-10-19T22:17:00Z"/>
              </w:trPr>
              <w:tc>
                <w:tcPr>
                  <w:tcW w:w="810" w:type="dxa"/>
                  <w:hideMark/>
                </w:tcPr>
                <w:p w14:paraId="764367B2" w14:textId="77777777" w:rsidR="00EA7B33" w:rsidRDefault="00EA7B33" w:rsidP="00EA7B33">
                  <w:pPr>
                    <w:pStyle w:val="NormalWeb"/>
                    <w:rPr>
                      <w:ins w:id="93" w:author="Microsoft Office User" w:date="2018-10-19T22:17:00Z"/>
                      <w:rFonts w:ascii="Helvetica" w:hAnsi="Helvetica"/>
                      <w:color w:val="555555"/>
                      <w:sz w:val="21"/>
                      <w:szCs w:val="21"/>
                    </w:rPr>
                  </w:pPr>
                  <w:ins w:id="94" w:author="Microsoft Office User" w:date="2018-10-19T22:17:00Z">
                    <w:r>
                      <w:rPr>
                        <w:rFonts w:ascii="Helvetica" w:hAnsi="Helvetica"/>
                        <w:color w:val="000080"/>
                      </w:rPr>
                      <w:t>1995</w:t>
                    </w:r>
                  </w:ins>
                </w:p>
              </w:tc>
              <w:tc>
                <w:tcPr>
                  <w:tcW w:w="7545" w:type="dxa"/>
                  <w:hideMark/>
                </w:tcPr>
                <w:p w14:paraId="12EE00CB" w14:textId="77777777" w:rsidR="00EA7B33" w:rsidRDefault="00324F50" w:rsidP="00EA7B33">
                  <w:pPr>
                    <w:pStyle w:val="NormalWeb"/>
                    <w:rPr>
                      <w:ins w:id="95" w:author="Microsoft Office User" w:date="2018-10-19T22:17:00Z"/>
                      <w:rFonts w:ascii="Helvetica" w:hAnsi="Helvetica"/>
                      <w:color w:val="555555"/>
                      <w:sz w:val="21"/>
                      <w:szCs w:val="21"/>
                    </w:rPr>
                  </w:pPr>
                  <w:ins w:id="96" w:author="Microsoft Office User" w:date="2018-10-19T22:18:00Z">
                    <w:r>
                      <w:rPr>
                        <w:rFonts w:ascii="Helvetica" w:hAnsi="Helvetica"/>
                        <w:color w:val="000080"/>
                      </w:rPr>
                      <w:t>A t</w:t>
                    </w:r>
                  </w:ins>
                  <w:ins w:id="97" w:author="Microsoft Office User" w:date="2018-10-19T22:17:00Z">
                    <w:r w:rsidR="00EA7B33">
                      <w:rPr>
                        <w:rFonts w:ascii="Helvetica" w:hAnsi="Helvetica"/>
                        <w:color w:val="000080"/>
                      </w:rPr>
                      <w:t xml:space="preserve">wo-year junior college program in </w:t>
                    </w:r>
                  </w:ins>
                  <w:ins w:id="98" w:author="Microsoft Office User" w:date="2018-10-19T22:18:00Z">
                    <w:r>
                      <w:rPr>
                        <w:rFonts w:ascii="Helvetica" w:hAnsi="Helvetica"/>
                        <w:color w:val="000080"/>
                      </w:rPr>
                      <w:t xml:space="preserve">the </w:t>
                    </w:r>
                  </w:ins>
                  <w:ins w:id="99" w:author="Microsoft Office User" w:date="2018-10-19T22:17:00Z">
                    <w:r w:rsidR="00EA7B33">
                      <w:rPr>
                        <w:rFonts w:ascii="Helvetica" w:hAnsi="Helvetica"/>
                        <w:color w:val="000080"/>
                      </w:rPr>
                      <w:t>Automatic Control Division was established.</w:t>
                    </w:r>
                  </w:ins>
                </w:p>
              </w:tc>
            </w:tr>
            <w:tr w:rsidR="00EA7B33" w14:paraId="24D94F92" w14:textId="77777777" w:rsidTr="00EA7B33">
              <w:trPr>
                <w:gridAfter w:val="1"/>
                <w:wAfter w:w="1491" w:type="dxa"/>
                <w:tblCellSpacing w:w="0" w:type="dxa"/>
                <w:ins w:id="100" w:author="Microsoft Office User" w:date="2018-10-19T22:17:00Z"/>
              </w:trPr>
              <w:tc>
                <w:tcPr>
                  <w:tcW w:w="810" w:type="dxa"/>
                  <w:hideMark/>
                </w:tcPr>
                <w:p w14:paraId="7251A9B9" w14:textId="77777777" w:rsidR="00EA7B33" w:rsidRDefault="00EA7B33" w:rsidP="00EA7B33">
                  <w:pPr>
                    <w:pStyle w:val="NormalWeb"/>
                    <w:rPr>
                      <w:ins w:id="101" w:author="Microsoft Office User" w:date="2018-10-19T22:17:00Z"/>
                      <w:rFonts w:ascii="Helvetica" w:hAnsi="Helvetica"/>
                      <w:color w:val="555555"/>
                      <w:sz w:val="21"/>
                      <w:szCs w:val="21"/>
                    </w:rPr>
                  </w:pPr>
                  <w:ins w:id="102" w:author="Microsoft Office User" w:date="2018-10-19T22:17:00Z">
                    <w:r>
                      <w:rPr>
                        <w:rFonts w:ascii="Helvetica" w:hAnsi="Helvetica"/>
                        <w:color w:val="000080"/>
                      </w:rPr>
                      <w:t>1996</w:t>
                    </w:r>
                  </w:ins>
                </w:p>
              </w:tc>
              <w:tc>
                <w:tcPr>
                  <w:tcW w:w="7545" w:type="dxa"/>
                  <w:hideMark/>
                </w:tcPr>
                <w:p w14:paraId="41E90E60" w14:textId="77777777" w:rsidR="00EA7B33" w:rsidRDefault="00324F50" w:rsidP="00EA7B33">
                  <w:pPr>
                    <w:pStyle w:val="NormalWeb"/>
                    <w:rPr>
                      <w:ins w:id="103" w:author="Microsoft Office User" w:date="2018-10-19T22:17:00Z"/>
                      <w:rFonts w:ascii="Helvetica" w:hAnsi="Helvetica"/>
                      <w:color w:val="555555"/>
                      <w:sz w:val="21"/>
                      <w:szCs w:val="21"/>
                    </w:rPr>
                  </w:pPr>
                  <w:ins w:id="104" w:author="Microsoft Office User" w:date="2018-10-19T22:18:00Z">
                    <w:r>
                      <w:rPr>
                        <w:rFonts w:ascii="Helvetica" w:hAnsi="Helvetica"/>
                        <w:color w:val="000080"/>
                      </w:rPr>
                      <w:t>A t</w:t>
                    </w:r>
                  </w:ins>
                  <w:ins w:id="105" w:author="Microsoft Office User" w:date="2018-10-19T22:17:00Z">
                    <w:r w:rsidR="00EA7B33">
                      <w:rPr>
                        <w:rFonts w:ascii="Helvetica" w:hAnsi="Helvetica"/>
                        <w:color w:val="000080"/>
                      </w:rPr>
                      <w:t xml:space="preserve">wo-year college program for </w:t>
                    </w:r>
                  </w:ins>
                  <w:ins w:id="106" w:author="Microsoft Office User" w:date="2018-10-19T22:18:00Z">
                    <w:r>
                      <w:rPr>
                        <w:rFonts w:ascii="Helvetica" w:hAnsi="Helvetica"/>
                        <w:color w:val="000080"/>
                      </w:rPr>
                      <w:t xml:space="preserve">a </w:t>
                    </w:r>
                  </w:ins>
                  <w:ins w:id="107" w:author="Microsoft Office User" w:date="2018-10-19T22:17:00Z">
                    <w:r w:rsidR="00EA7B33">
                      <w:rPr>
                        <w:rFonts w:ascii="Helvetica" w:hAnsi="Helvetica"/>
                        <w:color w:val="000080"/>
                      </w:rPr>
                      <w:t>Bachelor of Science degree was launched.</w:t>
                    </w:r>
                  </w:ins>
                </w:p>
              </w:tc>
            </w:tr>
            <w:tr w:rsidR="00EA7B33" w14:paraId="0D5AA8A9" w14:textId="77777777" w:rsidTr="00EA7B33">
              <w:trPr>
                <w:gridAfter w:val="1"/>
                <w:wAfter w:w="1491" w:type="dxa"/>
                <w:tblCellSpacing w:w="0" w:type="dxa"/>
                <w:ins w:id="108" w:author="Microsoft Office User" w:date="2018-10-19T22:17:00Z"/>
              </w:trPr>
              <w:tc>
                <w:tcPr>
                  <w:tcW w:w="810" w:type="dxa"/>
                  <w:hideMark/>
                </w:tcPr>
                <w:p w14:paraId="3FCE4D96" w14:textId="77777777" w:rsidR="00EA7B33" w:rsidRDefault="00EA7B33" w:rsidP="00EA7B33">
                  <w:pPr>
                    <w:pStyle w:val="NormalWeb"/>
                    <w:rPr>
                      <w:ins w:id="109" w:author="Microsoft Office User" w:date="2018-10-19T22:17:00Z"/>
                      <w:rFonts w:ascii="Helvetica" w:hAnsi="Helvetica"/>
                      <w:color w:val="555555"/>
                      <w:sz w:val="21"/>
                      <w:szCs w:val="21"/>
                    </w:rPr>
                  </w:pPr>
                  <w:ins w:id="110" w:author="Microsoft Office User" w:date="2018-10-19T22:17:00Z">
                    <w:r>
                      <w:rPr>
                        <w:rFonts w:ascii="Helvetica" w:hAnsi="Helvetica"/>
                        <w:color w:val="000080"/>
                      </w:rPr>
                      <w:lastRenderedPageBreak/>
                      <w:t>1997</w:t>
                    </w:r>
                  </w:ins>
                </w:p>
              </w:tc>
              <w:tc>
                <w:tcPr>
                  <w:tcW w:w="7545" w:type="dxa"/>
                  <w:hideMark/>
                </w:tcPr>
                <w:p w14:paraId="68833A26" w14:textId="77777777" w:rsidR="00EA7B33" w:rsidRDefault="00324F50" w:rsidP="00EA7B33">
                  <w:pPr>
                    <w:pStyle w:val="NormalWeb"/>
                    <w:rPr>
                      <w:ins w:id="111" w:author="Microsoft Office User" w:date="2018-10-19T22:17:00Z"/>
                      <w:rFonts w:ascii="Helvetica" w:hAnsi="Helvetica"/>
                      <w:color w:val="555555"/>
                      <w:sz w:val="21"/>
                      <w:szCs w:val="21"/>
                    </w:rPr>
                  </w:pPr>
                  <w:ins w:id="112" w:author="Microsoft Office User" w:date="2018-10-19T22:18:00Z">
                    <w:r>
                      <w:rPr>
                        <w:rFonts w:ascii="Helvetica" w:hAnsi="Helvetica"/>
                        <w:color w:val="000080"/>
                      </w:rPr>
                      <w:t>A</w:t>
                    </w:r>
                  </w:ins>
                  <w:ins w:id="113" w:author="Microsoft Office User" w:date="2018-10-19T22:19:00Z">
                    <w:r>
                      <w:rPr>
                        <w:rFonts w:ascii="Helvetica" w:hAnsi="Helvetica"/>
                        <w:color w:val="000080"/>
                      </w:rPr>
                      <w:t xml:space="preserve"> t</w:t>
                    </w:r>
                  </w:ins>
                  <w:ins w:id="114" w:author="Microsoft Office User" w:date="2018-10-19T22:17:00Z">
                    <w:r w:rsidR="00EA7B33">
                      <w:rPr>
                        <w:rFonts w:ascii="Helvetica" w:hAnsi="Helvetica"/>
                        <w:color w:val="000080"/>
                      </w:rPr>
                      <w:t xml:space="preserve">wo-year college program in </w:t>
                    </w:r>
                  </w:ins>
                  <w:ins w:id="115" w:author="Microsoft Office User" w:date="2018-10-19T22:19:00Z">
                    <w:r>
                      <w:rPr>
                        <w:rFonts w:ascii="Helvetica" w:hAnsi="Helvetica"/>
                        <w:color w:val="000080"/>
                      </w:rPr>
                      <w:t xml:space="preserve">the </w:t>
                    </w:r>
                  </w:ins>
                  <w:ins w:id="116" w:author="Microsoft Office User" w:date="2018-10-19T22:17:00Z">
                    <w:r w:rsidR="00EA7B33">
                      <w:rPr>
                        <w:rFonts w:ascii="Helvetica" w:hAnsi="Helvetica"/>
                        <w:color w:val="000080"/>
                      </w:rPr>
                      <w:t>Automobile Division was established.</w:t>
                    </w:r>
                  </w:ins>
                </w:p>
              </w:tc>
            </w:tr>
            <w:tr w:rsidR="00EA7B33" w14:paraId="73EC45A0" w14:textId="77777777" w:rsidTr="00EA7B33">
              <w:trPr>
                <w:gridAfter w:val="1"/>
                <w:wAfter w:w="1491" w:type="dxa"/>
                <w:tblCellSpacing w:w="0" w:type="dxa"/>
                <w:ins w:id="117" w:author="Microsoft Office User" w:date="2018-10-19T22:17:00Z"/>
              </w:trPr>
              <w:tc>
                <w:tcPr>
                  <w:tcW w:w="810" w:type="dxa"/>
                  <w:hideMark/>
                </w:tcPr>
                <w:p w14:paraId="6A05219A" w14:textId="77777777" w:rsidR="00EA7B33" w:rsidRDefault="00EA7B33" w:rsidP="00EA7B33">
                  <w:pPr>
                    <w:pStyle w:val="NormalWeb"/>
                    <w:rPr>
                      <w:ins w:id="118" w:author="Microsoft Office User" w:date="2018-10-19T22:17:00Z"/>
                      <w:rFonts w:ascii="Helvetica" w:hAnsi="Helvetica"/>
                      <w:color w:val="555555"/>
                      <w:sz w:val="21"/>
                      <w:szCs w:val="21"/>
                    </w:rPr>
                  </w:pPr>
                  <w:ins w:id="119" w:author="Microsoft Office User" w:date="2018-10-19T22:17:00Z">
                    <w:r>
                      <w:rPr>
                        <w:rFonts w:ascii="Helvetica" w:hAnsi="Helvetica"/>
                        <w:color w:val="000080"/>
                      </w:rPr>
                      <w:t>1999</w:t>
                    </w:r>
                  </w:ins>
                </w:p>
              </w:tc>
              <w:tc>
                <w:tcPr>
                  <w:tcW w:w="7545" w:type="dxa"/>
                  <w:hideMark/>
                </w:tcPr>
                <w:p w14:paraId="61E6F25A" w14:textId="77777777" w:rsidR="00EA7B33" w:rsidRDefault="00324F50" w:rsidP="00EA7B33">
                  <w:pPr>
                    <w:pStyle w:val="NormalWeb"/>
                    <w:rPr>
                      <w:ins w:id="120" w:author="Microsoft Office User" w:date="2018-10-19T22:17:00Z"/>
                      <w:rFonts w:ascii="Helvetica" w:hAnsi="Helvetica"/>
                      <w:color w:val="555555"/>
                      <w:sz w:val="21"/>
                      <w:szCs w:val="21"/>
                    </w:rPr>
                  </w:pPr>
                  <w:ins w:id="121" w:author="Microsoft Office User" w:date="2018-10-19T22:19:00Z">
                    <w:r>
                      <w:rPr>
                        <w:rFonts w:ascii="Helvetica" w:hAnsi="Helvetica"/>
                        <w:color w:val="000080"/>
                      </w:rPr>
                      <w:t>A t</w:t>
                    </w:r>
                  </w:ins>
                  <w:ins w:id="122" w:author="Microsoft Office User" w:date="2018-10-19T22:17:00Z">
                    <w:r w:rsidR="00EA7B33">
                      <w:rPr>
                        <w:rFonts w:ascii="Helvetica" w:hAnsi="Helvetica"/>
                        <w:color w:val="000080"/>
                      </w:rPr>
                      <w:t xml:space="preserve">wo-year college program in </w:t>
                    </w:r>
                  </w:ins>
                  <w:ins w:id="123" w:author="Microsoft Office User" w:date="2018-10-19T22:19:00Z">
                    <w:r>
                      <w:rPr>
                        <w:rFonts w:ascii="Helvetica" w:hAnsi="Helvetica"/>
                        <w:color w:val="000080"/>
                      </w:rPr>
                      <w:t xml:space="preserve">the </w:t>
                    </w:r>
                  </w:ins>
                  <w:ins w:id="124" w:author="Microsoft Office User" w:date="2018-10-19T22:17:00Z">
                    <w:r w:rsidR="00EA7B33">
                      <w:rPr>
                        <w:rFonts w:ascii="Helvetica" w:hAnsi="Helvetica"/>
                        <w:color w:val="000080"/>
                      </w:rPr>
                      <w:t xml:space="preserve">Precision Manufacturing Division, </w:t>
                    </w:r>
                  </w:ins>
                  <w:ins w:id="125" w:author="Microsoft Office User" w:date="2018-10-19T22:19:00Z">
                    <w:r>
                      <w:rPr>
                        <w:rFonts w:ascii="Helvetica" w:hAnsi="Helvetica"/>
                        <w:color w:val="000080"/>
                      </w:rPr>
                      <w:t xml:space="preserve">and a </w:t>
                    </w:r>
                  </w:ins>
                  <w:ins w:id="126" w:author="Microsoft Office User" w:date="2018-10-19T22:17:00Z">
                    <w:r w:rsidR="00EA7B33">
                      <w:rPr>
                        <w:rFonts w:ascii="Helvetica" w:hAnsi="Helvetica"/>
                        <w:color w:val="000080"/>
                      </w:rPr>
                      <w:t>four-year college program in</w:t>
                    </w:r>
                  </w:ins>
                  <w:ins w:id="127" w:author="Microsoft Office User" w:date="2018-10-19T22:19:00Z">
                    <w:r>
                      <w:rPr>
                        <w:rFonts w:ascii="Helvetica" w:hAnsi="Helvetica"/>
                        <w:color w:val="000080"/>
                      </w:rPr>
                      <w:t xml:space="preserve"> the</w:t>
                    </w:r>
                  </w:ins>
                  <w:ins w:id="128" w:author="Microsoft Office User" w:date="2018-10-19T22:17:00Z">
                    <w:r w:rsidR="00EA7B33">
                      <w:rPr>
                        <w:rFonts w:ascii="Helvetica" w:hAnsi="Helvetica"/>
                        <w:color w:val="000080"/>
                      </w:rPr>
                      <w:t xml:space="preserve"> Automatic Control Division and Automobile Division were added.</w:t>
                    </w:r>
                  </w:ins>
                </w:p>
              </w:tc>
            </w:tr>
            <w:tr w:rsidR="00EA7B33" w14:paraId="296B93CF" w14:textId="77777777" w:rsidTr="00EA7B33">
              <w:trPr>
                <w:gridAfter w:val="1"/>
                <w:wAfter w:w="1491" w:type="dxa"/>
                <w:tblCellSpacing w:w="0" w:type="dxa"/>
                <w:ins w:id="129" w:author="Microsoft Office User" w:date="2018-10-19T22:17:00Z"/>
              </w:trPr>
              <w:tc>
                <w:tcPr>
                  <w:tcW w:w="810" w:type="dxa"/>
                  <w:hideMark/>
                </w:tcPr>
                <w:p w14:paraId="4A3810A6" w14:textId="77777777" w:rsidR="00EA7B33" w:rsidRDefault="00EA7B33" w:rsidP="00EA7B33">
                  <w:pPr>
                    <w:pStyle w:val="NormalWeb"/>
                    <w:rPr>
                      <w:ins w:id="130" w:author="Microsoft Office User" w:date="2018-10-19T22:17:00Z"/>
                      <w:rFonts w:ascii="Helvetica" w:hAnsi="Helvetica"/>
                      <w:color w:val="555555"/>
                      <w:sz w:val="21"/>
                      <w:szCs w:val="21"/>
                    </w:rPr>
                  </w:pPr>
                  <w:ins w:id="131" w:author="Microsoft Office User" w:date="2018-10-19T22:17:00Z">
                    <w:r>
                      <w:rPr>
                        <w:rFonts w:ascii="Helvetica" w:hAnsi="Helvetica"/>
                        <w:color w:val="000080"/>
                      </w:rPr>
                      <w:t>2001</w:t>
                    </w:r>
                  </w:ins>
                </w:p>
              </w:tc>
              <w:tc>
                <w:tcPr>
                  <w:tcW w:w="7545" w:type="dxa"/>
                  <w:hideMark/>
                </w:tcPr>
                <w:p w14:paraId="63E37E27" w14:textId="77777777" w:rsidR="00EA7B33" w:rsidRDefault="00324F50" w:rsidP="00EA7B33">
                  <w:pPr>
                    <w:pStyle w:val="NormalWeb"/>
                    <w:rPr>
                      <w:ins w:id="132" w:author="Microsoft Office User" w:date="2018-10-19T22:17:00Z"/>
                      <w:rFonts w:ascii="Helvetica" w:hAnsi="Helvetica"/>
                      <w:color w:val="555555"/>
                      <w:sz w:val="21"/>
                      <w:szCs w:val="21"/>
                    </w:rPr>
                  </w:pPr>
                  <w:ins w:id="133" w:author="Microsoft Office User" w:date="2018-10-19T22:19:00Z">
                    <w:r>
                      <w:rPr>
                        <w:rFonts w:ascii="Helvetica" w:hAnsi="Helvetica"/>
                        <w:color w:val="000080"/>
                      </w:rPr>
                      <w:t xml:space="preserve">A </w:t>
                    </w:r>
                  </w:ins>
                  <w:ins w:id="134" w:author="Microsoft Office User" w:date="2018-10-19T22:17:00Z">
                    <w:r w:rsidR="00EA7B33">
                      <w:rPr>
                        <w:rFonts w:ascii="Helvetica" w:hAnsi="Helvetica"/>
                        <w:color w:val="000080"/>
                      </w:rPr>
                      <w:t xml:space="preserve">Graduate program for master's degree was established; </w:t>
                    </w:r>
                  </w:ins>
                  <w:ins w:id="135" w:author="Microsoft Office User" w:date="2018-10-19T22:19:00Z">
                    <w:r>
                      <w:rPr>
                        <w:rFonts w:ascii="Helvetica" w:hAnsi="Helvetica"/>
                        <w:color w:val="000080"/>
                      </w:rPr>
                      <w:t>a</w:t>
                    </w:r>
                  </w:ins>
                  <w:ins w:id="136" w:author="Microsoft Office User" w:date="2018-10-19T22:20:00Z">
                    <w:r>
                      <w:rPr>
                        <w:rFonts w:ascii="Helvetica" w:hAnsi="Helvetica"/>
                        <w:color w:val="000080"/>
                      </w:rPr>
                      <w:t xml:space="preserve"> </w:t>
                    </w:r>
                  </w:ins>
                  <w:ins w:id="137" w:author="Microsoft Office User" w:date="2018-10-19T22:17:00Z">
                    <w:r w:rsidR="00EA7B33">
                      <w:rPr>
                        <w:rFonts w:ascii="Helvetica" w:hAnsi="Helvetica"/>
                        <w:color w:val="000080"/>
                      </w:rPr>
                      <w:t>four-year college program in</w:t>
                    </w:r>
                  </w:ins>
                  <w:ins w:id="138" w:author="Microsoft Office User" w:date="2018-10-19T22:20:00Z">
                    <w:r>
                      <w:rPr>
                        <w:rFonts w:ascii="Helvetica" w:hAnsi="Helvetica"/>
                        <w:color w:val="000080"/>
                      </w:rPr>
                      <w:t xml:space="preserve"> the</w:t>
                    </w:r>
                  </w:ins>
                  <w:ins w:id="139" w:author="Microsoft Office User" w:date="2018-10-19T22:17:00Z">
                    <w:r w:rsidR="00EA7B33">
                      <w:rPr>
                        <w:rFonts w:ascii="Helvetica" w:hAnsi="Helvetica"/>
                        <w:color w:val="000080"/>
                      </w:rPr>
                      <w:t xml:space="preserve"> Precision Manufacturing Division was added.</w:t>
                    </w:r>
                  </w:ins>
                </w:p>
              </w:tc>
            </w:tr>
            <w:tr w:rsidR="00EA7B33" w14:paraId="64465EDD" w14:textId="77777777" w:rsidTr="00EA7B33">
              <w:trPr>
                <w:gridAfter w:val="1"/>
                <w:wAfter w:w="1491" w:type="dxa"/>
                <w:tblCellSpacing w:w="0" w:type="dxa"/>
                <w:ins w:id="140" w:author="Microsoft Office User" w:date="2018-10-19T22:17:00Z"/>
              </w:trPr>
              <w:tc>
                <w:tcPr>
                  <w:tcW w:w="810" w:type="dxa"/>
                  <w:hideMark/>
                </w:tcPr>
                <w:p w14:paraId="1F12266C" w14:textId="77777777" w:rsidR="00EA7B33" w:rsidRDefault="00EA7B33" w:rsidP="00EA7B33">
                  <w:pPr>
                    <w:pStyle w:val="NormalWeb"/>
                    <w:rPr>
                      <w:ins w:id="141" w:author="Microsoft Office User" w:date="2018-10-19T22:17:00Z"/>
                      <w:rFonts w:ascii="Helvetica" w:hAnsi="Helvetica"/>
                      <w:color w:val="555555"/>
                      <w:sz w:val="21"/>
                      <w:szCs w:val="21"/>
                    </w:rPr>
                  </w:pPr>
                  <w:ins w:id="142" w:author="Microsoft Office User" w:date="2018-10-19T22:17:00Z">
                    <w:r>
                      <w:rPr>
                        <w:rFonts w:ascii="Helvetica" w:hAnsi="Helvetica"/>
                        <w:color w:val="000080"/>
                      </w:rPr>
                      <w:t>2002</w:t>
                    </w:r>
                  </w:ins>
                </w:p>
              </w:tc>
              <w:tc>
                <w:tcPr>
                  <w:tcW w:w="7545" w:type="dxa"/>
                  <w:hideMark/>
                </w:tcPr>
                <w:p w14:paraId="1658B5E2" w14:textId="77777777" w:rsidR="00EA7B33" w:rsidRDefault="00324F50" w:rsidP="00EA7B33">
                  <w:pPr>
                    <w:pStyle w:val="NormalWeb"/>
                    <w:rPr>
                      <w:ins w:id="143" w:author="Microsoft Office User" w:date="2018-10-19T22:17:00Z"/>
                      <w:rFonts w:ascii="Helvetica" w:hAnsi="Helvetica"/>
                      <w:color w:val="555555"/>
                      <w:sz w:val="21"/>
                      <w:szCs w:val="21"/>
                    </w:rPr>
                  </w:pPr>
                  <w:ins w:id="144" w:author="Microsoft Office User" w:date="2018-10-19T22:20:00Z">
                    <w:r>
                      <w:rPr>
                        <w:rFonts w:ascii="Helvetica" w:hAnsi="Helvetica"/>
                        <w:color w:val="000080"/>
                      </w:rPr>
                      <w:t xml:space="preserve">A </w:t>
                    </w:r>
                  </w:ins>
                  <w:ins w:id="145" w:author="Microsoft Office User" w:date="2018-10-19T22:17:00Z">
                    <w:r w:rsidR="00EA7B33">
                      <w:rPr>
                        <w:rFonts w:ascii="Helvetica" w:hAnsi="Helvetica"/>
                        <w:color w:val="000080"/>
                      </w:rPr>
                      <w:t xml:space="preserve">Ph.D. program in </w:t>
                    </w:r>
                  </w:ins>
                  <w:ins w:id="146" w:author="Microsoft Office User" w:date="2018-10-19T22:20:00Z">
                    <w:r>
                      <w:rPr>
                        <w:rFonts w:ascii="Helvetica" w:hAnsi="Helvetica"/>
                        <w:color w:val="000080"/>
                      </w:rPr>
                      <w:t xml:space="preserve">the </w:t>
                    </w:r>
                  </w:ins>
                  <w:ins w:id="147" w:author="Microsoft Office User" w:date="2018-10-19T22:17:00Z">
                    <w:r w:rsidR="00EA7B33">
                      <w:rPr>
                        <w:rFonts w:ascii="Helvetica" w:hAnsi="Helvetica"/>
                        <w:color w:val="000080"/>
                      </w:rPr>
                      <w:t>Institute of Mechatronic Science and Technology was established.</w:t>
                    </w:r>
                  </w:ins>
                </w:p>
              </w:tc>
            </w:tr>
            <w:tr w:rsidR="00EA7B33" w14:paraId="58EFD9D1" w14:textId="77777777" w:rsidTr="00EA7B33">
              <w:trPr>
                <w:gridAfter w:val="1"/>
                <w:wAfter w:w="1491" w:type="dxa"/>
                <w:tblCellSpacing w:w="0" w:type="dxa"/>
                <w:ins w:id="148" w:author="Microsoft Office User" w:date="2018-10-19T22:17:00Z"/>
              </w:trPr>
              <w:tc>
                <w:tcPr>
                  <w:tcW w:w="810" w:type="dxa"/>
                  <w:hideMark/>
                </w:tcPr>
                <w:p w14:paraId="7AB2343A" w14:textId="77777777" w:rsidR="00EA7B33" w:rsidRDefault="00EA7B33" w:rsidP="00EA7B33">
                  <w:pPr>
                    <w:pStyle w:val="NormalWeb"/>
                    <w:rPr>
                      <w:ins w:id="149" w:author="Microsoft Office User" w:date="2018-10-19T22:17:00Z"/>
                      <w:rFonts w:ascii="Helvetica" w:hAnsi="Helvetica"/>
                      <w:color w:val="555555"/>
                      <w:sz w:val="21"/>
                      <w:szCs w:val="21"/>
                    </w:rPr>
                  </w:pPr>
                  <w:ins w:id="150" w:author="Microsoft Office User" w:date="2018-10-19T22:17:00Z">
                    <w:r>
                      <w:rPr>
                        <w:rFonts w:ascii="Helvetica" w:hAnsi="Helvetica"/>
                        <w:color w:val="000080"/>
                      </w:rPr>
                      <w:t>2003</w:t>
                    </w:r>
                  </w:ins>
                </w:p>
              </w:tc>
              <w:tc>
                <w:tcPr>
                  <w:tcW w:w="7545" w:type="dxa"/>
                  <w:hideMark/>
                </w:tcPr>
                <w:p w14:paraId="218A7D26" w14:textId="77777777" w:rsidR="00EA7B33" w:rsidRDefault="00324F50" w:rsidP="00EA7B33">
                  <w:pPr>
                    <w:pStyle w:val="NormalWeb"/>
                    <w:rPr>
                      <w:ins w:id="151" w:author="Microsoft Office User" w:date="2018-10-19T22:17:00Z"/>
                      <w:rFonts w:ascii="Helvetica" w:hAnsi="Helvetica"/>
                      <w:color w:val="555555"/>
                      <w:sz w:val="21"/>
                      <w:szCs w:val="21"/>
                    </w:rPr>
                  </w:pPr>
                  <w:ins w:id="152" w:author="Microsoft Office User" w:date="2018-10-19T22:20:00Z">
                    <w:r>
                      <w:rPr>
                        <w:rFonts w:ascii="Helvetica" w:hAnsi="Helvetica"/>
                        <w:color w:val="000080"/>
                      </w:rPr>
                      <w:t>A t</w:t>
                    </w:r>
                  </w:ins>
                  <w:ins w:id="153" w:author="Microsoft Office User" w:date="2018-10-19T22:17:00Z">
                    <w:r w:rsidR="00EA7B33">
                      <w:rPr>
                        <w:rFonts w:ascii="Helvetica" w:hAnsi="Helvetica"/>
                        <w:color w:val="000080"/>
                      </w:rPr>
                      <w:t>wo-year college program in Micro/Nano-Technology Division was added.</w:t>
                    </w:r>
                  </w:ins>
                </w:p>
              </w:tc>
            </w:tr>
            <w:tr w:rsidR="00BB01C7" w14:paraId="4D44C23B" w14:textId="77777777" w:rsidTr="00BB01C7">
              <w:trPr>
                <w:tblCellSpacing w:w="0" w:type="dxa"/>
                <w:ins w:id="154" w:author="Microsoft Office User" w:date="2018-10-19T22:21:00Z"/>
              </w:trPr>
              <w:tc>
                <w:tcPr>
                  <w:tcW w:w="810" w:type="dxa"/>
                  <w:hideMark/>
                </w:tcPr>
                <w:p w14:paraId="04841DEA" w14:textId="77777777" w:rsidR="00BB01C7" w:rsidRDefault="00BB01C7" w:rsidP="00BB01C7">
                  <w:pPr>
                    <w:pStyle w:val="NormalWeb"/>
                    <w:rPr>
                      <w:ins w:id="155" w:author="Microsoft Office User" w:date="2018-10-19T22:21:00Z"/>
                      <w:rFonts w:ascii="Helvetica" w:hAnsi="Helvetica"/>
                      <w:color w:val="555555"/>
                      <w:sz w:val="21"/>
                      <w:szCs w:val="21"/>
                    </w:rPr>
                  </w:pPr>
                  <w:ins w:id="156" w:author="Microsoft Office User" w:date="2018-10-19T22:21:00Z">
                    <w:r>
                      <w:rPr>
                        <w:rFonts w:ascii="Helvetica" w:hAnsi="Helvetica"/>
                        <w:color w:val="000080"/>
                      </w:rPr>
                      <w:t>2004</w:t>
                    </w:r>
                  </w:ins>
                </w:p>
              </w:tc>
              <w:tc>
                <w:tcPr>
                  <w:tcW w:w="7545" w:type="dxa"/>
                  <w:gridSpan w:val="2"/>
                  <w:hideMark/>
                </w:tcPr>
                <w:p w14:paraId="5B7C5E91" w14:textId="77777777" w:rsidR="00BB01C7" w:rsidRDefault="00BB01C7" w:rsidP="00BB01C7">
                  <w:pPr>
                    <w:pStyle w:val="NormalWeb"/>
                    <w:rPr>
                      <w:ins w:id="157" w:author="Microsoft Office User" w:date="2018-10-19T22:21:00Z"/>
                      <w:rFonts w:ascii="Helvetica" w:hAnsi="Helvetica"/>
                      <w:color w:val="555555"/>
                      <w:sz w:val="21"/>
                      <w:szCs w:val="21"/>
                    </w:rPr>
                  </w:pPr>
                  <w:ins w:id="158" w:author="Microsoft Office User" w:date="2018-10-19T22:21:00Z">
                    <w:r>
                      <w:rPr>
                        <w:rFonts w:ascii="Helvetica" w:hAnsi="Helvetica"/>
                        <w:color w:val="000080"/>
                      </w:rPr>
                      <w:t>A four-year college programs in the Micro/Nano-Technology Division and the Advanced Vehicle Division were added.</w:t>
                    </w:r>
                  </w:ins>
                </w:p>
              </w:tc>
            </w:tr>
            <w:tr w:rsidR="00BB01C7" w14:paraId="48BC4510" w14:textId="77777777" w:rsidTr="00BB01C7">
              <w:trPr>
                <w:tblCellSpacing w:w="0" w:type="dxa"/>
                <w:ins w:id="159" w:author="Microsoft Office User" w:date="2018-10-19T22:21:00Z"/>
              </w:trPr>
              <w:tc>
                <w:tcPr>
                  <w:tcW w:w="810" w:type="dxa"/>
                  <w:hideMark/>
                </w:tcPr>
                <w:p w14:paraId="61DC3E4D" w14:textId="77777777" w:rsidR="00BB01C7" w:rsidRDefault="00BB01C7" w:rsidP="00BB01C7">
                  <w:pPr>
                    <w:pStyle w:val="NormalWeb"/>
                    <w:rPr>
                      <w:ins w:id="160" w:author="Microsoft Office User" w:date="2018-10-19T22:21:00Z"/>
                      <w:rFonts w:ascii="Helvetica" w:hAnsi="Helvetica"/>
                      <w:color w:val="555555"/>
                      <w:sz w:val="21"/>
                      <w:szCs w:val="21"/>
                    </w:rPr>
                  </w:pPr>
                  <w:ins w:id="161" w:author="Microsoft Office User" w:date="2018-10-19T22:21:00Z">
                    <w:r>
                      <w:rPr>
                        <w:rFonts w:ascii="Helvetica" w:hAnsi="Helvetica"/>
                        <w:color w:val="000080"/>
                      </w:rPr>
                      <w:t>2006</w:t>
                    </w:r>
                  </w:ins>
                </w:p>
              </w:tc>
              <w:tc>
                <w:tcPr>
                  <w:tcW w:w="7545" w:type="dxa"/>
                  <w:gridSpan w:val="2"/>
                  <w:hideMark/>
                </w:tcPr>
                <w:p w14:paraId="594F0D40" w14:textId="77777777" w:rsidR="00BB01C7" w:rsidRDefault="00BB01C7" w:rsidP="00BB01C7">
                  <w:pPr>
                    <w:pStyle w:val="NormalWeb"/>
                    <w:rPr>
                      <w:ins w:id="162" w:author="Microsoft Office User" w:date="2018-10-19T22:21:00Z"/>
                      <w:rFonts w:ascii="Helvetica" w:hAnsi="Helvetica"/>
                      <w:color w:val="555555"/>
                      <w:sz w:val="21"/>
                      <w:szCs w:val="21"/>
                    </w:rPr>
                  </w:pPr>
                  <w:ins w:id="163" w:author="Microsoft Office User" w:date="2018-10-19T22:21:00Z">
                    <w:r>
                      <w:rPr>
                        <w:rFonts w:ascii="Helvetica" w:hAnsi="Helvetica"/>
                        <w:color w:val="000080"/>
                      </w:rPr>
                      <w:t>A graduate program for a master's degree in the Institute of Nano-Technology was established.</w:t>
                    </w:r>
                  </w:ins>
                </w:p>
              </w:tc>
            </w:tr>
            <w:tr w:rsidR="00BB01C7" w14:paraId="2B01CF1F" w14:textId="77777777" w:rsidTr="00BB01C7">
              <w:trPr>
                <w:tblCellSpacing w:w="0" w:type="dxa"/>
                <w:ins w:id="164" w:author="Microsoft Office User" w:date="2018-10-19T22:21:00Z"/>
              </w:trPr>
              <w:tc>
                <w:tcPr>
                  <w:tcW w:w="810" w:type="dxa"/>
                  <w:hideMark/>
                </w:tcPr>
                <w:p w14:paraId="79B25778" w14:textId="77777777" w:rsidR="00BB01C7" w:rsidRDefault="00BB01C7" w:rsidP="00BB01C7">
                  <w:pPr>
                    <w:pStyle w:val="NormalWeb"/>
                    <w:rPr>
                      <w:ins w:id="165" w:author="Microsoft Office User" w:date="2018-10-19T22:21:00Z"/>
                      <w:rFonts w:ascii="Helvetica" w:hAnsi="Helvetica"/>
                      <w:color w:val="555555"/>
                      <w:sz w:val="21"/>
                      <w:szCs w:val="21"/>
                    </w:rPr>
                  </w:pPr>
                  <w:ins w:id="166" w:author="Microsoft Office User" w:date="2018-10-19T22:21:00Z">
                    <w:r>
                      <w:rPr>
                        <w:rFonts w:ascii="Helvetica" w:hAnsi="Helvetica"/>
                        <w:color w:val="000080"/>
                      </w:rPr>
                      <w:t>2008</w:t>
                    </w:r>
                  </w:ins>
                </w:p>
              </w:tc>
              <w:tc>
                <w:tcPr>
                  <w:tcW w:w="7545" w:type="dxa"/>
                  <w:gridSpan w:val="2"/>
                  <w:hideMark/>
                </w:tcPr>
                <w:p w14:paraId="49D27C92" w14:textId="77777777" w:rsidR="00BB01C7" w:rsidRDefault="00BB01C7" w:rsidP="00BB01C7">
                  <w:pPr>
                    <w:pStyle w:val="NormalWeb"/>
                    <w:rPr>
                      <w:ins w:id="167" w:author="Microsoft Office User" w:date="2018-10-19T22:21:00Z"/>
                      <w:rFonts w:ascii="Helvetica" w:hAnsi="Helvetica"/>
                      <w:color w:val="555555"/>
                      <w:sz w:val="21"/>
                      <w:szCs w:val="21"/>
                    </w:rPr>
                  </w:pPr>
                  <w:ins w:id="168" w:author="Microsoft Office User" w:date="2018-10-19T22:21:00Z">
                    <w:r>
                      <w:rPr>
                        <w:rFonts w:ascii="Helvetica" w:hAnsi="Helvetica"/>
                        <w:color w:val="000080"/>
                      </w:rPr>
                      <w:t>A graduate program for a master's degree in the Institute of Energy Engineering was established.</w:t>
                    </w:r>
                  </w:ins>
                </w:p>
              </w:tc>
            </w:tr>
          </w:tbl>
          <w:p w14:paraId="7F73A92E" w14:textId="77777777" w:rsidR="00EA7B33" w:rsidRDefault="00EA7B33" w:rsidP="00EA7B33">
            <w:pPr>
              <w:rPr>
                <w:ins w:id="169" w:author="Microsoft Office User" w:date="2018-10-19T22:02:00Z"/>
              </w:rPr>
            </w:pPr>
          </w:p>
          <w:p w14:paraId="132E5083"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1434D26A"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318B9DDA"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5433790E"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3</w:t>
            </w:r>
          </w:p>
        </w:tc>
        <w:tc>
          <w:tcPr>
            <w:tcW w:w="4940" w:type="dxa"/>
            <w:tcBorders>
              <w:top w:val="nil"/>
              <w:left w:val="nil"/>
              <w:bottom w:val="single" w:sz="4" w:space="0" w:color="auto"/>
              <w:right w:val="single" w:sz="4" w:space="0" w:color="auto"/>
            </w:tcBorders>
            <w:shd w:val="clear" w:color="auto" w:fill="auto"/>
            <w:vAlign w:val="center"/>
            <w:hideMark/>
          </w:tcPr>
          <w:p w14:paraId="55B7E527"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資訊工程系</w:t>
            </w:r>
          </w:p>
        </w:tc>
        <w:tc>
          <w:tcPr>
            <w:tcW w:w="3380" w:type="dxa"/>
            <w:tcBorders>
              <w:top w:val="nil"/>
              <w:left w:val="nil"/>
              <w:bottom w:val="single" w:sz="4" w:space="0" w:color="auto"/>
              <w:right w:val="single" w:sz="4" w:space="0" w:color="auto"/>
            </w:tcBorders>
            <w:shd w:val="clear" w:color="auto" w:fill="auto"/>
            <w:noWrap/>
            <w:vAlign w:val="center"/>
            <w:hideMark/>
          </w:tcPr>
          <w:p w14:paraId="0ADEE58F" w14:textId="77777777" w:rsidR="00103344" w:rsidRPr="00103344" w:rsidRDefault="0046295E" w:rsidP="0078323B">
            <w:pPr>
              <w:rPr>
                <w:rFonts w:ascii="PMingLiU" w:eastAsia="PMingLiU" w:hAnsi="PMingLiU" w:cs="PMingLiU"/>
                <w:color w:val="0563C1"/>
                <w:u w:val="single"/>
              </w:rPr>
            </w:pPr>
            <w:hyperlink r:id="rId8" w:history="1">
              <w:r w:rsidR="00103344" w:rsidRPr="00103344">
                <w:rPr>
                  <w:rFonts w:ascii="PMingLiU" w:eastAsia="PMingLiU" w:hAnsi="PMingLiU" w:cs="PMingLiU" w:hint="eastAsia"/>
                  <w:color w:val="0563C1"/>
                  <w:u w:val="single"/>
                </w:rPr>
                <w:t>https://csie.stust.edu.tw/en</w:t>
              </w:r>
            </w:hyperlink>
          </w:p>
        </w:tc>
        <w:tc>
          <w:tcPr>
            <w:tcW w:w="6920" w:type="dxa"/>
            <w:tcBorders>
              <w:top w:val="nil"/>
              <w:left w:val="nil"/>
              <w:bottom w:val="single" w:sz="4" w:space="0" w:color="auto"/>
              <w:right w:val="single" w:sz="4" w:space="0" w:color="auto"/>
            </w:tcBorders>
            <w:shd w:val="clear" w:color="auto" w:fill="auto"/>
            <w:noWrap/>
            <w:hideMark/>
          </w:tcPr>
          <w:p w14:paraId="24195101" w14:textId="34A6A821" w:rsidR="000A3240" w:rsidRPr="00312A78" w:rsidDel="00312A78" w:rsidRDefault="000A3240" w:rsidP="00574B61">
            <w:pPr>
              <w:rPr>
                <w:del w:id="170" w:author="Microsoft Office User" w:date="2018-10-24T20:07:00Z"/>
                <w:rFonts w:ascii="Arial" w:hAnsi="Arial" w:cs="Arial"/>
                <w:color w:val="555555"/>
                <w:sz w:val="21"/>
                <w:szCs w:val="21"/>
                <w:shd w:val="clear" w:color="auto" w:fill="FFFFFF"/>
                <w:rPrChange w:id="171" w:author="Microsoft Office User" w:date="2018-10-24T21:18:00Z">
                  <w:rPr>
                    <w:del w:id="172" w:author="Microsoft Office User" w:date="2018-10-24T20:07:00Z"/>
                  </w:rPr>
                </w:rPrChange>
              </w:rPr>
            </w:pPr>
            <w:r>
              <w:rPr>
                <w:rStyle w:val="Strong"/>
                <w:rFonts w:ascii="Arial" w:hAnsi="Arial" w:cs="Arial"/>
                <w:color w:val="555555"/>
                <w:sz w:val="20"/>
                <w:szCs w:val="20"/>
              </w:rPr>
              <w:t>T</w:t>
            </w:r>
            <w:r>
              <w:rPr>
                <w:rFonts w:ascii="Arial" w:hAnsi="Arial" w:cs="Arial"/>
                <w:color w:val="555555"/>
                <w:sz w:val="21"/>
                <w:szCs w:val="21"/>
                <w:shd w:val="clear" w:color="auto" w:fill="FFFFFF"/>
              </w:rPr>
              <w:t xml:space="preserve">he department upholds the school motto of "honesty and faith,” cultivating human culture, science and technology, innovative thinking and fostering an international perspective </w:t>
            </w:r>
            <w:ins w:id="173" w:author="Microsoft Office User" w:date="2018-10-24T12:33:00Z">
              <w:r>
                <w:rPr>
                  <w:rFonts w:ascii="Arial" w:hAnsi="Arial" w:cs="Arial"/>
                  <w:color w:val="555555"/>
                  <w:sz w:val="21"/>
                  <w:szCs w:val="21"/>
                  <w:shd w:val="clear" w:color="auto" w:fill="FFFFFF"/>
                </w:rPr>
                <w:t xml:space="preserve">to promote </w:t>
              </w:r>
            </w:ins>
            <w:del w:id="174" w:author="Microsoft Office User" w:date="2018-10-24T12:33:00Z">
              <w:r w:rsidDel="000A3240">
                <w:rPr>
                  <w:rFonts w:ascii="Arial" w:hAnsi="Arial" w:cs="Arial"/>
                  <w:color w:val="555555"/>
                  <w:sz w:val="21"/>
                  <w:szCs w:val="21"/>
                  <w:shd w:val="clear" w:color="auto" w:fill="FFFFFF"/>
                </w:rPr>
                <w:delText xml:space="preserve">of </w:delText>
              </w:r>
            </w:del>
            <w:r>
              <w:rPr>
                <w:rFonts w:ascii="Arial" w:hAnsi="Arial" w:cs="Arial"/>
                <w:color w:val="555555"/>
                <w:sz w:val="21"/>
                <w:szCs w:val="21"/>
                <w:shd w:val="clear" w:color="auto" w:fill="FFFFFF"/>
              </w:rPr>
              <w:t xml:space="preserve">practical talents. The department is comprised of five core areas: Humanities and Social Sciences, College of Business, Digital Design School of Engineering and </w:t>
            </w:r>
            <w:del w:id="175" w:author="Microsoft Office User" w:date="2018-10-24T12:33:00Z">
              <w:r w:rsidDel="000A3240">
                <w:rPr>
                  <w:rFonts w:ascii="Arial" w:hAnsi="Arial" w:cs="Arial"/>
                  <w:color w:val="555555"/>
                  <w:sz w:val="21"/>
                  <w:szCs w:val="21"/>
                  <w:shd w:val="clear" w:color="auto" w:fill="FFFFFF"/>
                </w:rPr>
                <w:delText xml:space="preserve">the </w:delText>
              </w:r>
            </w:del>
            <w:r>
              <w:rPr>
                <w:rFonts w:ascii="Arial" w:hAnsi="Arial" w:cs="Arial"/>
                <w:color w:val="555555"/>
                <w:sz w:val="21"/>
                <w:szCs w:val="21"/>
                <w:shd w:val="clear" w:color="auto" w:fill="FFFFFF"/>
              </w:rPr>
              <w:t xml:space="preserve">Research Center, </w:t>
            </w:r>
            <w:ins w:id="176" w:author="Microsoft Office User" w:date="2018-10-24T12:34:00Z">
              <w:r>
                <w:rPr>
                  <w:rFonts w:ascii="Arial" w:hAnsi="Arial" w:cs="Arial"/>
                  <w:color w:val="555555"/>
                  <w:sz w:val="21"/>
                  <w:szCs w:val="21"/>
                  <w:shd w:val="clear" w:color="auto" w:fill="FFFFFF"/>
                </w:rPr>
                <w:t xml:space="preserve">which </w:t>
              </w:r>
            </w:ins>
            <w:del w:id="177" w:author="Microsoft Office User" w:date="2018-10-24T22:16:00Z">
              <w:r w:rsidDel="007A6CBF">
                <w:rPr>
                  <w:rFonts w:ascii="Arial" w:hAnsi="Arial" w:cs="Arial"/>
                  <w:color w:val="555555"/>
                  <w:sz w:val="21"/>
                  <w:szCs w:val="21"/>
                  <w:shd w:val="clear" w:color="auto" w:fill="FFFFFF"/>
                </w:rPr>
                <w:delText>focus</w:delText>
              </w:r>
            </w:del>
            <w:del w:id="178" w:author="Microsoft Office User" w:date="2018-10-24T12:34:00Z">
              <w:r w:rsidDel="000A3240">
                <w:rPr>
                  <w:rFonts w:ascii="Arial" w:hAnsi="Arial" w:cs="Arial"/>
                  <w:color w:val="555555"/>
                  <w:sz w:val="21"/>
                  <w:szCs w:val="21"/>
                  <w:shd w:val="clear" w:color="auto" w:fill="FFFFFF"/>
                </w:rPr>
                <w:delText xml:space="preserve">ing </w:delText>
              </w:r>
            </w:del>
            <w:del w:id="179" w:author="Microsoft Office User" w:date="2018-10-24T22:16:00Z">
              <w:r w:rsidDel="007A6CBF">
                <w:rPr>
                  <w:rFonts w:ascii="Arial" w:hAnsi="Arial" w:cs="Arial"/>
                  <w:color w:val="555555"/>
                  <w:sz w:val="21"/>
                  <w:szCs w:val="21"/>
                  <w:shd w:val="clear" w:color="auto" w:fill="FFFFFF"/>
                </w:rPr>
                <w:delText>on</w:delText>
              </w:r>
            </w:del>
            <w:ins w:id="180" w:author="Microsoft Office User" w:date="2018-10-24T22:16:00Z">
              <w:r w:rsidR="007A6CBF">
                <w:rPr>
                  <w:rFonts w:ascii="Arial" w:hAnsi="Arial" w:cs="Arial"/>
                  <w:color w:val="555555"/>
                  <w:sz w:val="21"/>
                  <w:szCs w:val="21"/>
                  <w:shd w:val="clear" w:color="auto" w:fill="FFFFFF"/>
                </w:rPr>
                <w:t>focuses on</w:t>
              </w:r>
            </w:ins>
            <w:r>
              <w:rPr>
                <w:rFonts w:ascii="Arial" w:hAnsi="Arial" w:cs="Arial"/>
                <w:color w:val="555555"/>
                <w:sz w:val="21"/>
                <w:szCs w:val="21"/>
                <w:shd w:val="clear" w:color="auto" w:fill="FFFFFF"/>
              </w:rPr>
              <w:t xml:space="preserve"> teaching and research, as well as theory and practice. It is the school’s aim to provide continual development </w:t>
            </w:r>
            <w:del w:id="181" w:author="Microsoft Office User" w:date="2018-10-24T12:34:00Z">
              <w:r w:rsidDel="000A3240">
                <w:rPr>
                  <w:rFonts w:ascii="Arial" w:hAnsi="Arial" w:cs="Arial"/>
                  <w:color w:val="555555"/>
                  <w:sz w:val="21"/>
                  <w:szCs w:val="21"/>
                  <w:shd w:val="clear" w:color="auto" w:fill="FFFFFF"/>
                </w:rPr>
                <w:delText>in order in the spirit of</w:delText>
              </w:r>
            </w:del>
            <w:ins w:id="182" w:author="Microsoft Office User" w:date="2018-10-24T12:34:00Z">
              <w:r>
                <w:rPr>
                  <w:rFonts w:ascii="Arial" w:hAnsi="Arial" w:cs="Arial"/>
                  <w:color w:val="555555"/>
                  <w:sz w:val="21"/>
                  <w:szCs w:val="21"/>
                  <w:shd w:val="clear" w:color="auto" w:fill="FFFFFF"/>
                </w:rPr>
                <w:t>to develop</w:t>
              </w:r>
            </w:ins>
            <w:r>
              <w:rPr>
                <w:rFonts w:ascii="Arial" w:hAnsi="Arial" w:cs="Arial"/>
                <w:color w:val="555555"/>
                <w:sz w:val="21"/>
                <w:szCs w:val="21"/>
                <w:shd w:val="clear" w:color="auto" w:fill="FFFFFF"/>
              </w:rPr>
              <w:t xml:space="preserve"> enterprise-class institutions. The departmen</w:t>
            </w:r>
            <w:ins w:id="183" w:author="Microsoft Office User" w:date="2018-10-24T12:34:00Z">
              <w:r>
                <w:rPr>
                  <w:rFonts w:ascii="Arial" w:hAnsi="Arial" w:cs="Arial"/>
                  <w:color w:val="555555"/>
                  <w:sz w:val="21"/>
                  <w:szCs w:val="21"/>
                  <w:shd w:val="clear" w:color="auto" w:fill="FFFFFF"/>
                </w:rPr>
                <w:t>t concentrates on develop</w:t>
              </w:r>
            </w:ins>
            <w:ins w:id="184" w:author="Microsoft Office User" w:date="2018-10-24T12:35:00Z">
              <w:r>
                <w:rPr>
                  <w:rFonts w:ascii="Arial" w:hAnsi="Arial" w:cs="Arial"/>
                  <w:color w:val="555555"/>
                  <w:sz w:val="21"/>
                  <w:szCs w:val="21"/>
                  <w:shd w:val="clear" w:color="auto" w:fill="FFFFFF"/>
                </w:rPr>
                <w:t xml:space="preserve">ing </w:t>
              </w:r>
            </w:ins>
            <w:del w:id="185" w:author="Microsoft Office User" w:date="2018-10-24T12:34:00Z">
              <w:r w:rsidDel="000A3240">
                <w:rPr>
                  <w:rFonts w:ascii="Arial" w:hAnsi="Arial" w:cs="Arial"/>
                  <w:color w:val="555555"/>
                  <w:sz w:val="21"/>
                  <w:szCs w:val="21"/>
                  <w:shd w:val="clear" w:color="auto" w:fill="FFFFFF"/>
                </w:rPr>
                <w:delText>t’s main concentrations</w:delText>
              </w:r>
            </w:del>
            <w:r>
              <w:rPr>
                <w:rFonts w:ascii="Arial" w:hAnsi="Arial" w:cs="Arial"/>
                <w:color w:val="555555"/>
                <w:sz w:val="21"/>
                <w:szCs w:val="21"/>
                <w:shd w:val="clear" w:color="auto" w:fill="FFFFFF"/>
              </w:rPr>
              <w:t xml:space="preserve"> </w:t>
            </w:r>
            <w:del w:id="186" w:author="Microsoft Office User" w:date="2018-10-24T22:16:00Z">
              <w:r w:rsidDel="007A6CBF">
                <w:rPr>
                  <w:rFonts w:ascii="Arial" w:hAnsi="Arial" w:cs="Arial"/>
                  <w:color w:val="555555"/>
                  <w:sz w:val="21"/>
                  <w:szCs w:val="21"/>
                  <w:shd w:val="clear" w:color="auto" w:fill="FFFFFF"/>
                </w:rPr>
                <w:delText>a</w:delText>
              </w:r>
            </w:del>
            <w:del w:id="187" w:author="Microsoft Office User" w:date="2018-10-24T12:35:00Z">
              <w:r w:rsidDel="000A3240">
                <w:rPr>
                  <w:rFonts w:ascii="Arial" w:hAnsi="Arial" w:cs="Arial"/>
                  <w:color w:val="555555"/>
                  <w:sz w:val="21"/>
                  <w:szCs w:val="21"/>
                  <w:shd w:val="clear" w:color="auto" w:fill="FFFFFF"/>
                </w:rPr>
                <w:delText xml:space="preserve">re on </w:delText>
              </w:r>
            </w:del>
            <w:del w:id="188" w:author="Microsoft Office User" w:date="2018-10-24T22:16:00Z">
              <w:r w:rsidDel="007A6CBF">
                <w:rPr>
                  <w:rFonts w:ascii="Arial" w:hAnsi="Arial" w:cs="Arial"/>
                  <w:color w:val="555555"/>
                  <w:sz w:val="21"/>
                  <w:szCs w:val="21"/>
                  <w:shd w:val="clear" w:color="auto" w:fill="FFFFFF"/>
                </w:rPr>
                <w:delText>professional</w:delText>
              </w:r>
            </w:del>
            <w:ins w:id="189" w:author="Microsoft Office User" w:date="2018-10-24T22:16:00Z">
              <w:r w:rsidR="007A6CBF">
                <w:rPr>
                  <w:rFonts w:ascii="Arial" w:hAnsi="Arial" w:cs="Arial"/>
                  <w:color w:val="555555"/>
                  <w:sz w:val="21"/>
                  <w:szCs w:val="21"/>
                  <w:shd w:val="clear" w:color="auto" w:fill="FFFFFF"/>
                </w:rPr>
                <w:t>a professional</w:t>
              </w:r>
            </w:ins>
            <w:r>
              <w:rPr>
                <w:rFonts w:ascii="Arial" w:hAnsi="Arial" w:cs="Arial"/>
                <w:color w:val="555555"/>
                <w:sz w:val="21"/>
                <w:szCs w:val="21"/>
                <w:shd w:val="clear" w:color="auto" w:fill="FFFFFF"/>
              </w:rPr>
              <w:t xml:space="preserve"> knowledge and ability, </w:t>
            </w:r>
            <w:del w:id="190" w:author="Microsoft Office User" w:date="2018-10-24T12:35:00Z">
              <w:r w:rsidDel="000A3240">
                <w:rPr>
                  <w:rFonts w:ascii="Arial" w:hAnsi="Arial" w:cs="Arial"/>
                  <w:color w:val="555555"/>
                  <w:sz w:val="21"/>
                  <w:szCs w:val="21"/>
                  <w:shd w:val="clear" w:color="auto" w:fill="FFFFFF"/>
                </w:rPr>
                <w:delText>and humane</w:delText>
              </w:r>
            </w:del>
            <w:ins w:id="191" w:author="Microsoft Office User" w:date="2018-10-24T12:35:00Z">
              <w:r>
                <w:rPr>
                  <w:rFonts w:ascii="Arial" w:hAnsi="Arial" w:cs="Arial"/>
                  <w:color w:val="555555"/>
                  <w:sz w:val="21"/>
                  <w:szCs w:val="21"/>
                  <w:shd w:val="clear" w:color="auto" w:fill="FFFFFF"/>
                </w:rPr>
                <w:t>and humane</w:t>
              </w:r>
            </w:ins>
            <w:r>
              <w:rPr>
                <w:rFonts w:ascii="Arial" w:hAnsi="Arial" w:cs="Arial"/>
                <w:color w:val="555555"/>
                <w:sz w:val="21"/>
                <w:szCs w:val="21"/>
                <w:shd w:val="clear" w:color="auto" w:fill="FFFFFF"/>
              </w:rPr>
              <w:t xml:space="preserve"> care; hardware and software construction; theoretical teaching and featured production; academic research and industry-university cooperation; and </w:t>
            </w:r>
            <w:ins w:id="192" w:author="Microsoft Office User" w:date="2018-10-24T12:36:00Z">
              <w:r>
                <w:rPr>
                  <w:rFonts w:ascii="Arial" w:hAnsi="Arial" w:cs="Arial"/>
                  <w:color w:val="555555"/>
                  <w:sz w:val="21"/>
                  <w:szCs w:val="21"/>
                  <w:shd w:val="clear" w:color="auto" w:fill="FFFFFF"/>
                </w:rPr>
                <w:t xml:space="preserve">both </w:t>
              </w:r>
            </w:ins>
            <w:r>
              <w:rPr>
                <w:rFonts w:ascii="Arial" w:hAnsi="Arial" w:cs="Arial"/>
                <w:color w:val="555555"/>
                <w:sz w:val="21"/>
                <w:szCs w:val="21"/>
                <w:shd w:val="clear" w:color="auto" w:fill="FFFFFF"/>
              </w:rPr>
              <w:t xml:space="preserve">domestic development and international </w:t>
            </w:r>
            <w:del w:id="193" w:author="Microsoft Office User" w:date="2018-10-24T22:17:00Z">
              <w:r w:rsidDel="007A6CBF">
                <w:rPr>
                  <w:rFonts w:ascii="Arial" w:hAnsi="Arial" w:cs="Arial"/>
                  <w:color w:val="555555"/>
                  <w:sz w:val="21"/>
                  <w:szCs w:val="21"/>
                  <w:shd w:val="clear" w:color="auto" w:fill="FFFFFF"/>
                </w:rPr>
                <w:delText>exchange.</w:delText>
              </w:r>
            </w:del>
          </w:p>
          <w:p w14:paraId="7A4553B9" w14:textId="788CBBB3" w:rsidR="000A3240" w:rsidRPr="000A3240" w:rsidRDefault="000A3240">
            <w:pPr>
              <w:adjustRightInd w:val="0"/>
              <w:snapToGrid w:val="0"/>
              <w:rPr>
                <w:rFonts w:ascii="Microsoft JhengHei" w:eastAsia="Microsoft JhengHei" w:hAnsi="Microsoft JhengHei" w:cs="PMingLiU"/>
                <w:color w:val="000000"/>
                <w:sz w:val="22"/>
              </w:rPr>
              <w:pPrChange w:id="194" w:author="Microsoft Office User" w:date="2018-10-24T20:09:00Z">
                <w:pPr/>
              </w:pPrChange>
            </w:pPr>
            <w:del w:id="195" w:author="Microsoft Office User" w:date="2018-10-24T22:17:00Z">
              <w:r w:rsidRPr="000A3240" w:rsidDel="007A6CBF">
                <w:rPr>
                  <w:rFonts w:ascii="Microsoft JhengHei" w:eastAsia="Microsoft JhengHei" w:hAnsi="Microsoft JhengHei" w:cs="PMingLiU"/>
                  <w:color w:val="000000"/>
                  <w:sz w:val="22"/>
                </w:rPr>
                <w:delText>Education</w:delText>
              </w:r>
            </w:del>
            <w:ins w:id="196" w:author="Microsoft Office User" w:date="2018-10-24T22:17:00Z">
              <w:r w:rsidR="007A6CBF">
                <w:rPr>
                  <w:rFonts w:ascii="Arial" w:hAnsi="Arial" w:cs="Arial"/>
                  <w:color w:val="555555"/>
                  <w:sz w:val="21"/>
                  <w:szCs w:val="21"/>
                  <w:shd w:val="clear" w:color="auto" w:fill="FFFFFF"/>
                </w:rPr>
                <w:t>exchange.</w:t>
              </w:r>
              <w:r w:rsidR="007A6CBF" w:rsidRPr="000A3240">
                <w:rPr>
                  <w:rFonts w:ascii="Microsoft JhengHei" w:eastAsia="Microsoft JhengHei" w:hAnsi="Microsoft JhengHei" w:cs="PMingLiU"/>
                  <w:color w:val="000000"/>
                  <w:sz w:val="22"/>
                </w:rPr>
                <w:t xml:space="preserve"> Education</w:t>
              </w:r>
            </w:ins>
            <w:r w:rsidRPr="000A3240">
              <w:rPr>
                <w:rFonts w:ascii="Microsoft JhengHei" w:eastAsia="Microsoft JhengHei" w:hAnsi="Microsoft JhengHei" w:cs="PMingLiU"/>
                <w:color w:val="000000"/>
                <w:sz w:val="22"/>
              </w:rPr>
              <w:t xml:space="preserve"> goals of our department</w:t>
            </w:r>
          </w:p>
          <w:p w14:paraId="50A9E188" w14:textId="77777777" w:rsidR="000A3240" w:rsidRPr="000A3240" w:rsidDel="000A3240" w:rsidRDefault="000A3240">
            <w:pPr>
              <w:adjustRightInd w:val="0"/>
              <w:snapToGrid w:val="0"/>
              <w:rPr>
                <w:del w:id="197" w:author="Microsoft Office User" w:date="2018-10-24T12:37:00Z"/>
                <w:rFonts w:ascii="Microsoft JhengHei" w:eastAsia="Microsoft JhengHei" w:hAnsi="Microsoft JhengHei" w:cs="PMingLiU"/>
                <w:color w:val="000000"/>
                <w:sz w:val="22"/>
              </w:rPr>
              <w:pPrChange w:id="198" w:author="Microsoft Office User" w:date="2018-10-24T20:09:00Z">
                <w:pPr/>
              </w:pPrChange>
            </w:pPr>
            <w:r w:rsidRPr="000A3240">
              <w:rPr>
                <w:rFonts w:ascii="Microsoft JhengHei" w:eastAsia="Microsoft JhengHei" w:hAnsi="Microsoft JhengHei" w:cs="PMingLiU"/>
                <w:color w:val="000000"/>
                <w:sz w:val="22"/>
              </w:rPr>
              <w:t xml:space="preserve">Our educational objectives are: </w:t>
            </w:r>
          </w:p>
          <w:p w14:paraId="203E0C07" w14:textId="77777777" w:rsidR="000A3240" w:rsidRPr="000A3240" w:rsidRDefault="000A3240">
            <w:pPr>
              <w:adjustRightInd w:val="0"/>
              <w:snapToGrid w:val="0"/>
              <w:rPr>
                <w:rFonts w:ascii="Microsoft JhengHei" w:eastAsia="Microsoft JhengHei" w:hAnsi="Microsoft JhengHei" w:cs="PMingLiU"/>
                <w:color w:val="000000"/>
                <w:sz w:val="22"/>
              </w:rPr>
              <w:pPrChange w:id="199" w:author="Microsoft Office User" w:date="2018-10-24T20:09:00Z">
                <w:pPr/>
              </w:pPrChange>
            </w:pPr>
            <w:del w:id="200" w:author="Microsoft Office User" w:date="2018-10-24T12:37:00Z">
              <w:r w:rsidRPr="000A3240" w:rsidDel="000A3240">
                <w:rPr>
                  <w:rFonts w:ascii="Microsoft JhengHei" w:eastAsia="Microsoft JhengHei" w:hAnsi="Microsoft JhengHei" w:cs="PMingLiU"/>
                  <w:color w:val="000000"/>
                  <w:sz w:val="22"/>
                </w:rPr>
                <w:delText>Both in teaching and research areas t</w:delText>
              </w:r>
            </w:del>
            <w:del w:id="201" w:author="Microsoft Office User" w:date="2018-10-24T12:38:00Z">
              <w:r w:rsidRPr="000A3240" w:rsidDel="000A3240">
                <w:rPr>
                  <w:rFonts w:ascii="Microsoft JhengHei" w:eastAsia="Microsoft JhengHei" w:hAnsi="Microsoft JhengHei" w:cs="PMingLiU"/>
                  <w:color w:val="000000"/>
                  <w:sz w:val="22"/>
                </w:rPr>
                <w:delText>o</w:delText>
              </w:r>
            </w:del>
            <w:ins w:id="202" w:author="Microsoft Office User" w:date="2018-10-24T12:38:00Z">
              <w:r>
                <w:rPr>
                  <w:rFonts w:ascii="Microsoft JhengHei" w:eastAsia="Microsoft JhengHei" w:hAnsi="Microsoft JhengHei" w:cs="PMingLiU"/>
                  <w:color w:val="000000"/>
                  <w:sz w:val="22"/>
                </w:rPr>
                <w:t xml:space="preserve"> To</w:t>
              </w:r>
            </w:ins>
            <w:r w:rsidRPr="000A3240">
              <w:rPr>
                <w:rFonts w:ascii="Microsoft JhengHei" w:eastAsia="Microsoft JhengHei" w:hAnsi="Microsoft JhengHei" w:cs="PMingLiU"/>
                <w:color w:val="000000"/>
                <w:sz w:val="22"/>
              </w:rPr>
              <w:t xml:space="preserve"> establish a highly competitive international university with the best domestic-industry cooperation</w:t>
            </w:r>
            <w:ins w:id="203" w:author="Microsoft Office User" w:date="2018-10-24T12:38:00Z">
              <w:r>
                <w:rPr>
                  <w:rFonts w:ascii="Microsoft JhengHei" w:eastAsia="Microsoft JhengHei" w:hAnsi="Microsoft JhengHei" w:cs="PMingLiU"/>
                  <w:color w:val="000000"/>
                  <w:sz w:val="22"/>
                </w:rPr>
                <w:t xml:space="preserve"> for teaching and research.</w:t>
              </w:r>
            </w:ins>
            <w:del w:id="204" w:author="Microsoft Office User" w:date="2018-10-24T12:38:00Z">
              <w:r w:rsidRPr="000A3240" w:rsidDel="000A3240">
                <w:rPr>
                  <w:rFonts w:ascii="Microsoft JhengHei" w:eastAsia="Microsoft JhengHei" w:hAnsi="Microsoft JhengHei" w:cs="PMingLiU"/>
                  <w:color w:val="000000"/>
                  <w:sz w:val="22"/>
                </w:rPr>
                <w:delText>.</w:delText>
              </w:r>
            </w:del>
          </w:p>
          <w:p w14:paraId="0760386C" w14:textId="182A1D74" w:rsidR="000A3240" w:rsidRPr="000A3240" w:rsidRDefault="000A3240">
            <w:pPr>
              <w:adjustRightInd w:val="0"/>
              <w:snapToGrid w:val="0"/>
              <w:rPr>
                <w:rFonts w:ascii="Microsoft JhengHei" w:eastAsia="Microsoft JhengHei" w:hAnsi="Microsoft JhengHei" w:cs="PMingLiU"/>
                <w:color w:val="000000"/>
                <w:sz w:val="22"/>
              </w:rPr>
              <w:pPrChange w:id="205" w:author="Microsoft Office User" w:date="2018-10-24T21:18:00Z">
                <w:pPr/>
              </w:pPrChange>
            </w:pPr>
            <w:del w:id="206" w:author="Microsoft Office User" w:date="2018-10-24T12:38:00Z">
              <w:r w:rsidRPr="000A3240" w:rsidDel="000A3240">
                <w:rPr>
                  <w:rFonts w:ascii="Microsoft JhengHei" w:eastAsia="Microsoft JhengHei" w:hAnsi="Microsoft JhengHei" w:cs="PMingLiU"/>
                  <w:color w:val="000000"/>
                  <w:sz w:val="22"/>
                </w:rPr>
                <w:delText>Both in humanities and high technology training  to</w:delText>
              </w:r>
            </w:del>
            <w:r w:rsidRPr="000A3240">
              <w:rPr>
                <w:rFonts w:ascii="Microsoft JhengHei" w:eastAsia="Microsoft JhengHei" w:hAnsi="Microsoft JhengHei" w:cs="PMingLiU"/>
                <w:color w:val="000000"/>
                <w:sz w:val="22"/>
              </w:rPr>
              <w:t xml:space="preserve"> </w:t>
            </w:r>
            <w:ins w:id="207" w:author="Microsoft Office User" w:date="2018-10-24T12:38:00Z">
              <w:r>
                <w:rPr>
                  <w:rFonts w:ascii="Microsoft JhengHei" w:eastAsia="Microsoft JhengHei" w:hAnsi="Microsoft JhengHei" w:cs="PMingLiU"/>
                  <w:color w:val="000000"/>
                  <w:sz w:val="22"/>
                </w:rPr>
                <w:t xml:space="preserve">To </w:t>
              </w:r>
            </w:ins>
            <w:r w:rsidRPr="000A3240">
              <w:rPr>
                <w:rFonts w:ascii="Microsoft JhengHei" w:eastAsia="Microsoft JhengHei" w:hAnsi="Microsoft JhengHei" w:cs="PMingLiU"/>
                <w:color w:val="000000"/>
                <w:sz w:val="22"/>
              </w:rPr>
              <w:t>develop a global vision and independent thinking</w:t>
            </w:r>
            <w:ins w:id="208" w:author="Microsoft Office User" w:date="2018-10-24T12:38:00Z">
              <w:r>
                <w:rPr>
                  <w:rFonts w:ascii="Microsoft JhengHei" w:eastAsia="Microsoft JhengHei" w:hAnsi="Microsoft JhengHei" w:cs="PMingLiU"/>
                  <w:color w:val="000000"/>
                  <w:sz w:val="22"/>
                </w:rPr>
                <w:t xml:space="preserve"> in both the humanities and high technology </w:t>
              </w:r>
            </w:ins>
            <w:del w:id="209" w:author="Microsoft Office User" w:date="2018-10-24T22:17:00Z">
              <w:r w:rsidRPr="000A3240" w:rsidDel="007A6CBF">
                <w:rPr>
                  <w:rFonts w:ascii="Microsoft JhengHei" w:eastAsia="Microsoft JhengHei" w:hAnsi="Microsoft JhengHei" w:cs="PMingLiU"/>
                  <w:color w:val="000000"/>
                  <w:sz w:val="22"/>
                </w:rPr>
                <w:delText>,</w:delText>
              </w:r>
            </w:del>
            <w:ins w:id="210" w:author="Microsoft Office User" w:date="2018-10-24T22:17:00Z">
              <w:r w:rsidR="007A6CBF">
                <w:rPr>
                  <w:rFonts w:ascii="Microsoft JhengHei" w:eastAsia="Microsoft JhengHei" w:hAnsi="Microsoft JhengHei" w:cs="PMingLiU"/>
                  <w:color w:val="000000"/>
                  <w:sz w:val="22"/>
                </w:rPr>
                <w:t>training,</w:t>
              </w:r>
            </w:ins>
            <w:r w:rsidRPr="000A3240">
              <w:rPr>
                <w:rFonts w:ascii="Microsoft JhengHei" w:eastAsia="Microsoft JhengHei" w:hAnsi="Microsoft JhengHei" w:cs="PMingLiU"/>
                <w:color w:val="000000"/>
                <w:sz w:val="22"/>
              </w:rPr>
              <w:t xml:space="preserve"> </w:t>
            </w:r>
            <w:ins w:id="211" w:author="Microsoft Office User" w:date="2018-10-24T12:39:00Z">
              <w:r>
                <w:rPr>
                  <w:rFonts w:ascii="Microsoft JhengHei" w:eastAsia="Microsoft JhengHei" w:hAnsi="Microsoft JhengHei" w:cs="PMingLiU"/>
                  <w:color w:val="000000"/>
                  <w:sz w:val="22"/>
                </w:rPr>
                <w:t xml:space="preserve">both of </w:t>
              </w:r>
            </w:ins>
            <w:r w:rsidRPr="000A3240">
              <w:rPr>
                <w:rFonts w:ascii="Microsoft JhengHei" w:eastAsia="Microsoft JhengHei" w:hAnsi="Microsoft JhengHei" w:cs="PMingLiU"/>
                <w:color w:val="000000"/>
                <w:sz w:val="22"/>
              </w:rPr>
              <w:t>which are highly valued and socially useful talents.</w:t>
            </w:r>
          </w:p>
          <w:p w14:paraId="11612C7A" w14:textId="77777777" w:rsidR="000A3240" w:rsidRDefault="000A3240">
            <w:pPr>
              <w:snapToGrid w:val="0"/>
              <w:rPr>
                <w:ins w:id="212" w:author="Microsoft Office User" w:date="2018-10-24T12:40:00Z"/>
                <w:rFonts w:ascii="Microsoft JhengHei" w:eastAsia="Microsoft JhengHei" w:hAnsi="Microsoft JhengHei" w:cs="PMingLiU"/>
                <w:color w:val="000000"/>
                <w:sz w:val="22"/>
              </w:rPr>
              <w:pPrChange w:id="213" w:author="Microsoft Office User" w:date="2018-10-24T21:18:00Z">
                <w:pPr/>
              </w:pPrChange>
            </w:pPr>
            <w:r w:rsidRPr="000A3240">
              <w:rPr>
                <w:rFonts w:ascii="Microsoft JhengHei" w:eastAsia="Microsoft JhengHei" w:hAnsi="Microsoft JhengHei" w:cs="PMingLiU"/>
                <w:color w:val="000000"/>
                <w:sz w:val="22"/>
              </w:rPr>
              <w:t>Southern Taiwan University of Science and Technology (STUST) is a famous university and research center located in Yongkang City, Tainan. STUST has a</w:t>
            </w:r>
            <w:ins w:id="214" w:author="Microsoft Office User" w:date="2018-10-24T12:39:00Z">
              <w:r>
                <w:rPr>
                  <w:rFonts w:ascii="Microsoft JhengHei" w:eastAsia="Microsoft JhengHei" w:hAnsi="Microsoft JhengHei" w:cs="PMingLiU"/>
                  <w:color w:val="000000"/>
                  <w:sz w:val="22"/>
                </w:rPr>
                <w:t>n</w:t>
              </w:r>
            </w:ins>
            <w:r w:rsidRPr="000A3240">
              <w:rPr>
                <w:rFonts w:ascii="Microsoft JhengHei" w:eastAsia="Microsoft JhengHei" w:hAnsi="Microsoft JhengHei" w:cs="PMingLiU"/>
                <w:color w:val="000000"/>
                <w:sz w:val="22"/>
              </w:rPr>
              <w:t xml:space="preserve"> excellent location which is </w:t>
            </w:r>
            <w:ins w:id="215" w:author="Microsoft Office User" w:date="2018-10-24T12:39:00Z">
              <w:r>
                <w:rPr>
                  <w:rFonts w:ascii="Microsoft JhengHei" w:eastAsia="Microsoft JhengHei" w:hAnsi="Microsoft JhengHei" w:cs="PMingLiU"/>
                  <w:color w:val="000000"/>
                  <w:sz w:val="22"/>
                </w:rPr>
                <w:t xml:space="preserve">close to </w:t>
              </w:r>
            </w:ins>
            <w:del w:id="216" w:author="Microsoft Office User" w:date="2018-10-24T12:39:00Z">
              <w:r w:rsidRPr="000A3240" w:rsidDel="000A3240">
                <w:rPr>
                  <w:rFonts w:ascii="Microsoft JhengHei" w:eastAsia="Microsoft JhengHei" w:hAnsi="Microsoft JhengHei" w:cs="PMingLiU"/>
                  <w:color w:val="000000"/>
                  <w:sz w:val="22"/>
                </w:rPr>
                <w:delText xml:space="preserve">located at the junction of </w:delText>
              </w:r>
            </w:del>
            <w:r w:rsidRPr="000A3240">
              <w:rPr>
                <w:rFonts w:ascii="Microsoft JhengHei" w:eastAsia="Microsoft JhengHei" w:hAnsi="Microsoft JhengHei" w:cs="PMingLiU"/>
                <w:color w:val="000000"/>
                <w:sz w:val="22"/>
              </w:rPr>
              <w:t xml:space="preserve">downtown, and </w:t>
            </w:r>
            <w:ins w:id="217" w:author="Microsoft Office User" w:date="2018-10-24T12:39:00Z">
              <w:r>
                <w:rPr>
                  <w:rFonts w:ascii="Microsoft JhengHei" w:eastAsia="Microsoft JhengHei" w:hAnsi="Microsoft JhengHei" w:cs="PMingLiU"/>
                  <w:color w:val="000000"/>
                  <w:sz w:val="22"/>
                </w:rPr>
                <w:t xml:space="preserve">also </w:t>
              </w:r>
            </w:ins>
            <w:r w:rsidRPr="000A3240">
              <w:rPr>
                <w:rFonts w:ascii="Microsoft JhengHei" w:eastAsia="Microsoft JhengHei" w:hAnsi="Microsoft JhengHei" w:cs="PMingLiU"/>
                <w:color w:val="000000"/>
                <w:sz w:val="22"/>
              </w:rPr>
              <w:t xml:space="preserve">close to the Tainan Science and Industry Park and Yongkang Industrial Zone. </w:t>
            </w:r>
          </w:p>
          <w:p w14:paraId="57F4025C" w14:textId="6EE5AE4D" w:rsidR="00103344" w:rsidRDefault="007A6CBF">
            <w:pPr>
              <w:adjustRightInd w:val="0"/>
              <w:snapToGrid w:val="0"/>
              <w:rPr>
                <w:ins w:id="218" w:author="Microsoft Office User" w:date="2018-10-24T12:40:00Z"/>
                <w:rFonts w:ascii="Microsoft JhengHei" w:eastAsia="Microsoft JhengHei" w:hAnsi="Microsoft JhengHei" w:cs="PMingLiU"/>
                <w:color w:val="000000"/>
                <w:sz w:val="22"/>
              </w:rPr>
              <w:pPrChange w:id="219" w:author="Microsoft Office User" w:date="2018-10-24T21:18:00Z">
                <w:pPr/>
              </w:pPrChange>
            </w:pPr>
            <w:ins w:id="220" w:author="Microsoft Office User" w:date="2018-10-24T12:40:00Z">
              <w:r>
                <w:rPr>
                  <w:rFonts w:ascii="Microsoft JhengHei" w:eastAsia="Microsoft JhengHei" w:hAnsi="Microsoft JhengHei" w:cs="PMingLiU"/>
                  <w:color w:val="000000"/>
                  <w:sz w:val="22"/>
                </w:rPr>
                <w:t xml:space="preserve">By </w:t>
              </w:r>
            </w:ins>
            <w:del w:id="221" w:author="Microsoft Office User" w:date="2018-10-24T12:40:00Z">
              <w:r w:rsidRPr="000A3240" w:rsidDel="000A3240">
                <w:rPr>
                  <w:rFonts w:ascii="Microsoft JhengHei" w:eastAsia="Microsoft JhengHei" w:hAnsi="Microsoft JhengHei" w:cs="PMingLiU"/>
                  <w:color w:val="000000"/>
                  <w:sz w:val="22"/>
                </w:rPr>
                <w:delText>C</w:delText>
              </w:r>
            </w:del>
            <w:ins w:id="222" w:author="Microsoft Office User" w:date="2018-10-24T12:40:00Z">
              <w:r>
                <w:rPr>
                  <w:rFonts w:ascii="Microsoft JhengHei" w:eastAsia="Microsoft JhengHei" w:hAnsi="Microsoft JhengHei" w:cs="PMingLiU"/>
                  <w:color w:val="000000"/>
                  <w:sz w:val="22"/>
                </w:rPr>
                <w:t>c</w:t>
              </w:r>
            </w:ins>
            <w:r w:rsidRPr="000A3240">
              <w:rPr>
                <w:rFonts w:ascii="Microsoft JhengHei" w:eastAsia="Microsoft JhengHei" w:hAnsi="Microsoft JhengHei" w:cs="PMingLiU"/>
                <w:color w:val="000000"/>
                <w:sz w:val="22"/>
              </w:rPr>
              <w:t xml:space="preserve">onsidering advantages and disadvantages of our campus and students, the president Dr. Tai, </w:t>
            </w:r>
            <w:del w:id="223" w:author="Microsoft Office User" w:date="2018-10-24T22:17:00Z">
              <w:r w:rsidRPr="000A3240" w:rsidDel="00BC336A">
                <w:rPr>
                  <w:rFonts w:ascii="Microsoft JhengHei" w:eastAsia="Microsoft JhengHei" w:hAnsi="Microsoft JhengHei" w:cs="PMingLiU"/>
                  <w:color w:val="000000"/>
                  <w:sz w:val="22"/>
                </w:rPr>
                <w:delText xml:space="preserve">Chein  </w:delText>
              </w:r>
            </w:del>
            <w:r w:rsidRPr="000A3240">
              <w:rPr>
                <w:rFonts w:ascii="Microsoft JhengHei" w:eastAsia="Microsoft JhengHei" w:hAnsi="Microsoft JhengHei" w:cs="PMingLiU"/>
                <w:color w:val="000000"/>
                <w:sz w:val="22"/>
              </w:rPr>
              <w:t xml:space="preserve">carefully </w:t>
            </w:r>
            <w:del w:id="224" w:author="Microsoft Office User" w:date="2018-10-24T22:17:00Z">
              <w:r w:rsidRPr="000A3240" w:rsidDel="007A6CBF">
                <w:rPr>
                  <w:rFonts w:ascii="Microsoft JhengHei" w:eastAsia="Microsoft JhengHei" w:hAnsi="Microsoft JhengHei" w:cs="PMingLiU"/>
                  <w:color w:val="000000"/>
                  <w:sz w:val="22"/>
                </w:rPr>
                <w:lastRenderedPageBreak/>
                <w:delText>plan</w:delText>
              </w:r>
            </w:del>
            <w:ins w:id="225" w:author="Microsoft Office User" w:date="2018-10-24T22:17:00Z">
              <w:r w:rsidRPr="000A3240">
                <w:rPr>
                  <w:rFonts w:ascii="Microsoft JhengHei" w:eastAsia="Microsoft JhengHei" w:hAnsi="Microsoft JhengHei" w:cs="PMingLiU"/>
                  <w:color w:val="000000"/>
                  <w:sz w:val="22"/>
                </w:rPr>
                <w:t>plan</w:t>
              </w:r>
              <w:r>
                <w:rPr>
                  <w:rFonts w:ascii="Microsoft JhengHei" w:eastAsia="Microsoft JhengHei" w:hAnsi="Microsoft JhengHei" w:cs="PMingLiU"/>
                  <w:color w:val="000000"/>
                  <w:sz w:val="22"/>
                </w:rPr>
                <w:t>ned</w:t>
              </w:r>
            </w:ins>
            <w:del w:id="226" w:author="Microsoft Office User" w:date="2018-10-24T12:40:00Z">
              <w:r w:rsidRPr="000A3240" w:rsidDel="000A3240">
                <w:rPr>
                  <w:rFonts w:ascii="Microsoft JhengHei" w:eastAsia="Microsoft JhengHei" w:hAnsi="Microsoft JhengHei" w:cs="PMingLiU"/>
                  <w:color w:val="000000"/>
                  <w:sz w:val="22"/>
                </w:rPr>
                <w:delText>ning</w:delText>
              </w:r>
            </w:del>
            <w:r w:rsidRPr="000A3240">
              <w:rPr>
                <w:rFonts w:ascii="Microsoft JhengHei" w:eastAsia="Microsoft JhengHei" w:hAnsi="Microsoft JhengHei" w:cs="PMingLiU"/>
                <w:color w:val="000000"/>
                <w:sz w:val="22"/>
              </w:rPr>
              <w:t xml:space="preserve"> the university strategies, and set up goals for STUST</w:t>
            </w:r>
            <w:ins w:id="227" w:author="Microsoft Office User" w:date="2018-10-24T12:40:00Z">
              <w:r>
                <w:rPr>
                  <w:rFonts w:ascii="Microsoft JhengHei" w:eastAsia="Microsoft JhengHei" w:hAnsi="Microsoft JhengHei" w:cs="PMingLiU"/>
                  <w:color w:val="000000"/>
                  <w:sz w:val="22"/>
                </w:rPr>
                <w:t>’s</w:t>
              </w:r>
            </w:ins>
            <w:r w:rsidRPr="000A3240">
              <w:rPr>
                <w:rFonts w:ascii="Microsoft JhengHei" w:eastAsia="Microsoft JhengHei" w:hAnsi="Microsoft JhengHei" w:cs="PMingLiU"/>
                <w:color w:val="000000"/>
                <w:sz w:val="22"/>
              </w:rPr>
              <w:t xml:space="preserve"> development.</w:t>
            </w:r>
          </w:p>
          <w:p w14:paraId="470B6C8C" w14:textId="77777777" w:rsidR="000A3240" w:rsidRPr="000A3240" w:rsidRDefault="000A3240">
            <w:pPr>
              <w:adjustRightInd w:val="0"/>
              <w:snapToGrid w:val="0"/>
              <w:rPr>
                <w:rFonts w:ascii="Microsoft JhengHei" w:eastAsia="Microsoft JhengHei" w:hAnsi="Microsoft JhengHei" w:cs="PMingLiU"/>
                <w:color w:val="000000"/>
                <w:sz w:val="22"/>
              </w:rPr>
              <w:pPrChange w:id="228" w:author="Microsoft Office User" w:date="2018-10-24T21:18:00Z">
                <w:pPr/>
              </w:pPrChange>
            </w:pPr>
            <w:r w:rsidRPr="000A3240">
              <w:rPr>
                <w:rFonts w:ascii="Microsoft JhengHei" w:eastAsia="Microsoft JhengHei" w:hAnsi="Microsoft JhengHei" w:cs="PMingLiU"/>
                <w:color w:val="000000"/>
                <w:sz w:val="22"/>
              </w:rPr>
              <w:t>The goals for College of Engineering include:</w:t>
            </w:r>
          </w:p>
          <w:p w14:paraId="1C500AA2" w14:textId="77777777" w:rsidR="000A3240" w:rsidRPr="000A3240" w:rsidRDefault="000A3240">
            <w:pPr>
              <w:adjustRightInd w:val="0"/>
              <w:snapToGrid w:val="0"/>
              <w:rPr>
                <w:rFonts w:ascii="Microsoft JhengHei" w:eastAsia="Microsoft JhengHei" w:hAnsi="Microsoft JhengHei" w:cs="PMingLiU"/>
                <w:color w:val="000000"/>
                <w:sz w:val="22"/>
              </w:rPr>
              <w:pPrChange w:id="229" w:author="Microsoft Office User" w:date="2018-10-24T21:18:00Z">
                <w:pPr/>
              </w:pPrChange>
            </w:pPr>
            <w:r w:rsidRPr="000A3240">
              <w:rPr>
                <w:rFonts w:ascii="Microsoft JhengHei" w:eastAsia="Microsoft JhengHei" w:hAnsi="Microsoft JhengHei" w:cs="PMingLiU"/>
                <w:color w:val="000000"/>
                <w:sz w:val="22"/>
              </w:rPr>
              <w:t xml:space="preserve">To learn engineering and management knowledge that can solve problems and </w:t>
            </w:r>
            <w:ins w:id="230" w:author="Microsoft Office User" w:date="2018-10-24T12:41:00Z">
              <w:r w:rsidR="0048607D">
                <w:rPr>
                  <w:rFonts w:ascii="Microsoft JhengHei" w:eastAsia="Microsoft JhengHei" w:hAnsi="Microsoft JhengHei" w:cs="PMingLiU"/>
                  <w:color w:val="000000"/>
                  <w:sz w:val="22"/>
                </w:rPr>
                <w:t xml:space="preserve">encourage </w:t>
              </w:r>
            </w:ins>
            <w:r w:rsidRPr="000A3240">
              <w:rPr>
                <w:rFonts w:ascii="Microsoft JhengHei" w:eastAsia="Microsoft JhengHei" w:hAnsi="Microsoft JhengHei" w:cs="PMingLiU"/>
                <w:color w:val="000000"/>
                <w:sz w:val="22"/>
              </w:rPr>
              <w:t xml:space="preserve">cooperate </w:t>
            </w:r>
            <w:ins w:id="231" w:author="Microsoft Office User" w:date="2018-10-24T12:41:00Z">
              <w:r w:rsidR="0048607D">
                <w:rPr>
                  <w:rFonts w:ascii="Microsoft JhengHei" w:eastAsia="Microsoft JhengHei" w:hAnsi="Microsoft JhengHei" w:cs="PMingLiU"/>
                  <w:color w:val="000000"/>
                  <w:sz w:val="22"/>
                </w:rPr>
                <w:t xml:space="preserve">between </w:t>
              </w:r>
            </w:ins>
            <w:del w:id="232" w:author="Microsoft Office User" w:date="2018-10-24T12:41:00Z">
              <w:r w:rsidRPr="000A3240" w:rsidDel="0048607D">
                <w:rPr>
                  <w:rFonts w:ascii="Microsoft JhengHei" w:eastAsia="Microsoft JhengHei" w:hAnsi="Microsoft JhengHei" w:cs="PMingLiU"/>
                  <w:color w:val="000000"/>
                  <w:sz w:val="22"/>
                </w:rPr>
                <w:delText xml:space="preserve">with </w:delText>
              </w:r>
            </w:del>
            <w:r w:rsidRPr="000A3240">
              <w:rPr>
                <w:rFonts w:ascii="Microsoft JhengHei" w:eastAsia="Microsoft JhengHei" w:hAnsi="Microsoft JhengHei" w:cs="PMingLiU"/>
                <w:color w:val="000000"/>
                <w:sz w:val="22"/>
              </w:rPr>
              <w:t xml:space="preserve">different </w:t>
            </w:r>
            <w:ins w:id="233" w:author="Microsoft Office User" w:date="2018-10-24T12:41:00Z">
              <w:r w:rsidR="0048607D">
                <w:rPr>
                  <w:rFonts w:ascii="Microsoft JhengHei" w:eastAsia="Microsoft JhengHei" w:hAnsi="Microsoft JhengHei" w:cs="PMingLiU"/>
                  <w:color w:val="000000"/>
                  <w:sz w:val="22"/>
                </w:rPr>
                <w:t>groups</w:t>
              </w:r>
            </w:ins>
            <w:del w:id="234" w:author="Microsoft Office User" w:date="2018-10-24T12:41:00Z">
              <w:r w:rsidRPr="000A3240" w:rsidDel="0048607D">
                <w:rPr>
                  <w:rFonts w:ascii="Microsoft JhengHei" w:eastAsia="Microsoft JhengHei" w:hAnsi="Microsoft JhengHei" w:cs="PMingLiU"/>
                  <w:color w:val="000000"/>
                  <w:sz w:val="22"/>
                </w:rPr>
                <w:delText>people</w:delText>
              </w:r>
            </w:del>
            <w:r w:rsidRPr="000A3240">
              <w:rPr>
                <w:rFonts w:ascii="Microsoft JhengHei" w:eastAsia="Microsoft JhengHei" w:hAnsi="Microsoft JhengHei" w:cs="PMingLiU"/>
                <w:color w:val="000000"/>
                <w:sz w:val="22"/>
              </w:rPr>
              <w:t>.</w:t>
            </w:r>
          </w:p>
          <w:p w14:paraId="45B49F2D" w14:textId="77777777" w:rsidR="000A3240" w:rsidRPr="000A3240" w:rsidRDefault="000A3240">
            <w:pPr>
              <w:adjustRightInd w:val="0"/>
              <w:snapToGrid w:val="0"/>
              <w:rPr>
                <w:rFonts w:ascii="Microsoft JhengHei" w:eastAsia="Microsoft JhengHei" w:hAnsi="Microsoft JhengHei" w:cs="PMingLiU"/>
                <w:color w:val="000000"/>
                <w:sz w:val="22"/>
              </w:rPr>
              <w:pPrChange w:id="235" w:author="Microsoft Office User" w:date="2018-10-24T21:18:00Z">
                <w:pPr/>
              </w:pPrChange>
            </w:pPr>
            <w:r w:rsidRPr="000A3240">
              <w:rPr>
                <w:rFonts w:ascii="Microsoft JhengHei" w:eastAsia="Microsoft JhengHei" w:hAnsi="Microsoft JhengHei" w:cs="PMingLiU"/>
                <w:color w:val="000000"/>
                <w:sz w:val="22"/>
              </w:rPr>
              <w:t xml:space="preserve">To have </w:t>
            </w:r>
            <w:del w:id="236" w:author="Microsoft Office User" w:date="2018-10-24T12:42:00Z">
              <w:r w:rsidRPr="000A3240" w:rsidDel="0048607D">
                <w:rPr>
                  <w:rFonts w:ascii="Microsoft JhengHei" w:eastAsia="Microsoft JhengHei" w:hAnsi="Microsoft JhengHei" w:cs="PMingLiU"/>
                  <w:color w:val="000000"/>
                  <w:sz w:val="22"/>
                </w:rPr>
                <w:delText>abiliti</w:delText>
              </w:r>
            </w:del>
            <w:del w:id="237" w:author="Microsoft Office User" w:date="2018-10-24T12:41:00Z">
              <w:r w:rsidRPr="000A3240" w:rsidDel="0048607D">
                <w:rPr>
                  <w:rFonts w:ascii="Microsoft JhengHei" w:eastAsia="Microsoft JhengHei" w:hAnsi="Microsoft JhengHei" w:cs="PMingLiU"/>
                  <w:color w:val="000000"/>
                  <w:sz w:val="22"/>
                </w:rPr>
                <w:delText xml:space="preserve">es of </w:delText>
              </w:r>
            </w:del>
            <w:r w:rsidRPr="000A3240">
              <w:rPr>
                <w:rFonts w:ascii="Microsoft JhengHei" w:eastAsia="Microsoft JhengHei" w:hAnsi="Microsoft JhengHei" w:cs="PMingLiU"/>
                <w:color w:val="000000"/>
                <w:sz w:val="22"/>
              </w:rPr>
              <w:t xml:space="preserve">research and development </w:t>
            </w:r>
            <w:ins w:id="238" w:author="Microsoft Office User" w:date="2018-10-24T12:42:00Z">
              <w:r w:rsidR="0048607D">
                <w:rPr>
                  <w:rFonts w:ascii="Microsoft JhengHei" w:eastAsia="Microsoft JhengHei" w:hAnsi="Microsoft JhengHei" w:cs="PMingLiU"/>
                  <w:color w:val="000000"/>
                  <w:sz w:val="22"/>
                </w:rPr>
                <w:t xml:space="preserve">abilities </w:t>
              </w:r>
            </w:ins>
            <w:r w:rsidRPr="000A3240">
              <w:rPr>
                <w:rFonts w:ascii="Microsoft JhengHei" w:eastAsia="Microsoft JhengHei" w:hAnsi="Microsoft JhengHei" w:cs="PMingLiU"/>
                <w:color w:val="000000"/>
                <w:sz w:val="22"/>
              </w:rPr>
              <w:t>that meet industry needs.</w:t>
            </w:r>
          </w:p>
          <w:p w14:paraId="3D4B4F46" w14:textId="77777777" w:rsidR="000A3240" w:rsidRPr="000A3240" w:rsidRDefault="000A3240">
            <w:pPr>
              <w:adjustRightInd w:val="0"/>
              <w:snapToGrid w:val="0"/>
              <w:rPr>
                <w:rFonts w:ascii="Microsoft JhengHei" w:eastAsia="Microsoft JhengHei" w:hAnsi="Microsoft JhengHei" w:cs="PMingLiU"/>
                <w:color w:val="000000"/>
                <w:sz w:val="22"/>
              </w:rPr>
              <w:pPrChange w:id="239" w:author="Microsoft Office User" w:date="2018-10-24T21:18:00Z">
                <w:pPr/>
              </w:pPrChange>
            </w:pPr>
            <w:r w:rsidRPr="000A3240">
              <w:rPr>
                <w:rFonts w:ascii="Microsoft JhengHei" w:eastAsia="Microsoft JhengHei" w:hAnsi="Microsoft JhengHei" w:cs="PMingLiU"/>
                <w:color w:val="000000"/>
                <w:sz w:val="22"/>
              </w:rPr>
              <w:t>To establish characteristics of lifelong learning and social care.</w:t>
            </w:r>
          </w:p>
          <w:p w14:paraId="0D2D06AD" w14:textId="77777777" w:rsidR="000A3240" w:rsidRDefault="000A3240">
            <w:pPr>
              <w:adjustRightInd w:val="0"/>
              <w:snapToGrid w:val="0"/>
              <w:rPr>
                <w:ins w:id="240" w:author="Microsoft Office User" w:date="2018-10-24T12:42:00Z"/>
                <w:rFonts w:ascii="Microsoft JhengHei" w:eastAsia="Microsoft JhengHei" w:hAnsi="Microsoft JhengHei" w:cs="PMingLiU"/>
                <w:color w:val="000000"/>
                <w:sz w:val="22"/>
              </w:rPr>
              <w:pPrChange w:id="241" w:author="Microsoft Office User" w:date="2018-10-24T21:18:00Z">
                <w:pPr/>
              </w:pPrChange>
            </w:pPr>
            <w:r w:rsidRPr="000A3240">
              <w:rPr>
                <w:rFonts w:ascii="Microsoft JhengHei" w:eastAsia="Microsoft JhengHei" w:hAnsi="Microsoft JhengHei" w:cs="PMingLiU"/>
                <w:color w:val="000000"/>
                <w:sz w:val="22"/>
              </w:rPr>
              <w:t xml:space="preserve">The goals of our department focus on education and research </w:t>
            </w:r>
            <w:del w:id="242" w:author="Microsoft Office User" w:date="2018-10-24T12:42:00Z">
              <w:r w:rsidRPr="000A3240" w:rsidDel="0048607D">
                <w:rPr>
                  <w:rFonts w:ascii="Microsoft JhengHei" w:eastAsia="Microsoft JhengHei" w:hAnsi="Microsoft JhengHei" w:cs="PMingLiU"/>
                  <w:color w:val="000000"/>
                  <w:sz w:val="22"/>
                </w:rPr>
                <w:delText xml:space="preserve">of </w:delText>
              </w:r>
            </w:del>
            <w:ins w:id="243" w:author="Microsoft Office User" w:date="2018-10-24T12:42:00Z">
              <w:r w:rsidR="0048607D">
                <w:rPr>
                  <w:rFonts w:ascii="Microsoft JhengHei" w:eastAsia="Microsoft JhengHei" w:hAnsi="Microsoft JhengHei" w:cs="PMingLiU"/>
                  <w:color w:val="000000"/>
                  <w:sz w:val="22"/>
                </w:rPr>
                <w:t xml:space="preserve">in </w:t>
              </w:r>
            </w:ins>
            <w:r w:rsidRPr="000A3240">
              <w:rPr>
                <w:rFonts w:ascii="Microsoft JhengHei" w:eastAsia="Microsoft JhengHei" w:hAnsi="Microsoft JhengHei" w:cs="PMingLiU"/>
                <w:color w:val="000000"/>
                <w:sz w:val="22"/>
              </w:rPr>
              <w:t xml:space="preserve">computer science and information engineering. These include innovative thinking, professional ability, teamwork, social care and sustainable development. Our department is accredited by the Institute of Engineering Education (IEET), and </w:t>
            </w:r>
            <w:ins w:id="244" w:author="Microsoft Office User" w:date="2018-10-24T12:42:00Z">
              <w:r w:rsidR="0048607D">
                <w:rPr>
                  <w:rFonts w:ascii="Microsoft JhengHei" w:eastAsia="Microsoft JhengHei" w:hAnsi="Microsoft JhengHei" w:cs="PMingLiU"/>
                  <w:color w:val="000000"/>
                  <w:sz w:val="22"/>
                </w:rPr>
                <w:t xml:space="preserve">we are </w:t>
              </w:r>
            </w:ins>
            <w:r w:rsidRPr="000A3240">
              <w:rPr>
                <w:rFonts w:ascii="Microsoft JhengHei" w:eastAsia="Microsoft JhengHei" w:hAnsi="Microsoft JhengHei" w:cs="PMingLiU"/>
                <w:color w:val="000000"/>
                <w:sz w:val="22"/>
              </w:rPr>
              <w:t>continuously improving our education goals and students' core competence with colleagues, experts, graduated students, company managers, high school teachers and students' parents.</w:t>
            </w:r>
          </w:p>
          <w:p w14:paraId="1365D0F3" w14:textId="77777777" w:rsidR="0048607D" w:rsidRPr="0048607D" w:rsidRDefault="0048607D">
            <w:pPr>
              <w:adjustRightInd w:val="0"/>
              <w:snapToGrid w:val="0"/>
              <w:rPr>
                <w:rFonts w:ascii="Microsoft JhengHei" w:eastAsia="Microsoft JhengHei" w:hAnsi="Microsoft JhengHei" w:cs="PMingLiU"/>
                <w:color w:val="000000"/>
                <w:sz w:val="22"/>
              </w:rPr>
              <w:pPrChange w:id="245" w:author="Microsoft Office User" w:date="2018-10-24T21:19:00Z">
                <w:pPr/>
              </w:pPrChange>
            </w:pPr>
            <w:r w:rsidRPr="0048607D">
              <w:rPr>
                <w:rFonts w:ascii="Microsoft JhengHei" w:eastAsia="Microsoft JhengHei" w:hAnsi="Microsoft JhengHei" w:cs="PMingLiU"/>
                <w:color w:val="000000"/>
                <w:sz w:val="22"/>
              </w:rPr>
              <w:t>Educational purpose</w:t>
            </w:r>
          </w:p>
          <w:p w14:paraId="440DB34C" w14:textId="77777777" w:rsidR="0048607D" w:rsidRPr="0048607D" w:rsidDel="00312A78" w:rsidRDefault="0048607D">
            <w:pPr>
              <w:adjustRightInd w:val="0"/>
              <w:snapToGrid w:val="0"/>
              <w:rPr>
                <w:del w:id="246" w:author="Microsoft Office User" w:date="2018-10-24T21:19:00Z"/>
                <w:rFonts w:ascii="Microsoft JhengHei" w:eastAsia="Microsoft JhengHei" w:hAnsi="Microsoft JhengHei" w:cs="PMingLiU"/>
                <w:color w:val="000000"/>
                <w:sz w:val="22"/>
              </w:rPr>
              <w:pPrChange w:id="247" w:author="Microsoft Office User" w:date="2018-10-24T21:19:00Z">
                <w:pPr/>
              </w:pPrChange>
            </w:pPr>
            <w:r w:rsidRPr="0048607D">
              <w:rPr>
                <w:rFonts w:ascii="Microsoft JhengHei" w:eastAsia="Microsoft JhengHei" w:hAnsi="Microsoft JhengHei" w:cs="PMingLiU"/>
                <w:color w:val="000000"/>
                <w:sz w:val="22"/>
              </w:rPr>
              <w:t xml:space="preserve">The department is committed to IT engineering education and research, fostering innovative thinking, professional ability, teamwork and work ethics, community service groups, and establishing </w:t>
            </w:r>
            <w:ins w:id="248" w:author="Microsoft Office User" w:date="2018-10-24T12:44:00Z">
              <w:r>
                <w:rPr>
                  <w:rFonts w:ascii="Microsoft JhengHei" w:eastAsia="Microsoft JhengHei" w:hAnsi="Microsoft JhengHei" w:cs="PMingLiU"/>
                  <w:color w:val="000000"/>
                  <w:sz w:val="22"/>
                </w:rPr>
                <w:t xml:space="preserve">the </w:t>
              </w:r>
            </w:ins>
            <w:r w:rsidRPr="0048607D">
              <w:rPr>
                <w:rFonts w:ascii="Microsoft JhengHei" w:eastAsia="Microsoft JhengHei" w:hAnsi="Microsoft JhengHei" w:cs="PMingLiU"/>
                <w:color w:val="000000"/>
                <w:sz w:val="22"/>
              </w:rPr>
              <w:t>sustainable management of the environment</w:t>
            </w:r>
            <w:del w:id="249" w:author="Microsoft Office User" w:date="2018-10-24T21:20:00Z">
              <w:r w:rsidRPr="0048607D" w:rsidDel="00312A78">
                <w:rPr>
                  <w:rFonts w:ascii="Microsoft JhengHei" w:eastAsia="Microsoft JhengHei" w:hAnsi="Microsoft JhengHei" w:cs="PMingLiU"/>
                  <w:color w:val="000000"/>
                  <w:sz w:val="22"/>
                </w:rPr>
                <w:delText>.</w:delText>
              </w:r>
            </w:del>
          </w:p>
          <w:p w14:paraId="5CA44D37" w14:textId="77777777" w:rsidR="0048607D" w:rsidRPr="0048607D" w:rsidRDefault="0048607D">
            <w:pPr>
              <w:adjustRightInd w:val="0"/>
              <w:snapToGrid w:val="0"/>
              <w:rPr>
                <w:rFonts w:ascii="Microsoft JhengHei" w:eastAsia="Microsoft JhengHei" w:hAnsi="Microsoft JhengHei" w:cs="PMingLiU"/>
                <w:color w:val="000000"/>
                <w:sz w:val="22"/>
              </w:rPr>
              <w:pPrChange w:id="250" w:author="Microsoft Office User" w:date="2018-10-24T21:19:00Z">
                <w:pPr/>
              </w:pPrChange>
            </w:pPr>
          </w:p>
          <w:p w14:paraId="26331252" w14:textId="77777777" w:rsidR="0048607D" w:rsidRPr="0048607D" w:rsidRDefault="0048607D">
            <w:pPr>
              <w:adjustRightInd w:val="0"/>
              <w:snapToGrid w:val="0"/>
              <w:rPr>
                <w:rFonts w:ascii="Microsoft JhengHei" w:eastAsia="Microsoft JhengHei" w:hAnsi="Microsoft JhengHei" w:cs="PMingLiU"/>
                <w:color w:val="000000"/>
                <w:sz w:val="22"/>
              </w:rPr>
              <w:pPrChange w:id="251" w:author="Microsoft Office User" w:date="2018-10-24T21:20:00Z">
                <w:pPr/>
              </w:pPrChange>
            </w:pPr>
            <w:r w:rsidRPr="0048607D">
              <w:rPr>
                <w:rFonts w:ascii="Microsoft JhengHei" w:eastAsia="Microsoft JhengHei" w:hAnsi="Microsoft JhengHei" w:cs="PMingLiU"/>
                <w:color w:val="000000"/>
                <w:sz w:val="22"/>
              </w:rPr>
              <w:t>Teaching Goal</w:t>
            </w:r>
          </w:p>
          <w:p w14:paraId="10529761" w14:textId="77777777" w:rsidR="0048607D" w:rsidRPr="0048607D" w:rsidRDefault="0048607D">
            <w:pPr>
              <w:adjustRightInd w:val="0"/>
              <w:snapToGrid w:val="0"/>
              <w:rPr>
                <w:rFonts w:ascii="Microsoft JhengHei" w:eastAsia="Microsoft JhengHei" w:hAnsi="Microsoft JhengHei" w:cs="PMingLiU"/>
                <w:color w:val="000000"/>
                <w:sz w:val="22"/>
              </w:rPr>
              <w:pPrChange w:id="252" w:author="Microsoft Office User" w:date="2018-10-24T21:20:00Z">
                <w:pPr/>
              </w:pPrChange>
            </w:pPr>
            <w:r w:rsidRPr="0048607D">
              <w:rPr>
                <w:rFonts w:ascii="Microsoft JhengHei" w:eastAsia="Microsoft JhengHei" w:hAnsi="Microsoft JhengHei" w:cs="PMingLiU"/>
                <w:color w:val="000000"/>
                <w:sz w:val="22"/>
              </w:rPr>
              <w:t xml:space="preserve">To cultivate professional IT-related industries </w:t>
            </w:r>
            <w:ins w:id="253" w:author="Microsoft Office User" w:date="2018-10-24T12:44:00Z">
              <w:r>
                <w:rPr>
                  <w:rFonts w:ascii="Microsoft JhengHei" w:eastAsia="Microsoft JhengHei" w:hAnsi="Microsoft JhengHei" w:cs="PMingLiU"/>
                  <w:color w:val="000000"/>
                  <w:sz w:val="22"/>
                </w:rPr>
                <w:t>for</w:t>
              </w:r>
            </w:ins>
            <w:del w:id="254" w:author="Microsoft Office User" w:date="2018-10-24T12:44:00Z">
              <w:r w:rsidRPr="0048607D" w:rsidDel="0048607D">
                <w:rPr>
                  <w:rFonts w:ascii="Microsoft JhengHei" w:eastAsia="Microsoft JhengHei" w:hAnsi="Microsoft JhengHei" w:cs="PMingLiU"/>
                  <w:color w:val="000000"/>
                  <w:sz w:val="22"/>
                </w:rPr>
                <w:delText>of</w:delText>
              </w:r>
            </w:del>
            <w:r w:rsidRPr="0048607D">
              <w:rPr>
                <w:rFonts w:ascii="Microsoft JhengHei" w:eastAsia="Microsoft JhengHei" w:hAnsi="Microsoft JhengHei" w:cs="PMingLiU"/>
                <w:color w:val="000000"/>
                <w:sz w:val="22"/>
              </w:rPr>
              <w:t xml:space="preserve"> engineering and information.</w:t>
            </w:r>
          </w:p>
          <w:p w14:paraId="4B861192" w14:textId="77777777" w:rsidR="0048607D" w:rsidRPr="0048607D" w:rsidRDefault="0048607D">
            <w:pPr>
              <w:adjustRightInd w:val="0"/>
              <w:snapToGrid w:val="0"/>
              <w:rPr>
                <w:rFonts w:ascii="Microsoft JhengHei" w:eastAsia="Microsoft JhengHei" w:hAnsi="Microsoft JhengHei" w:cs="PMingLiU"/>
                <w:color w:val="000000"/>
                <w:sz w:val="22"/>
              </w:rPr>
              <w:pPrChange w:id="255" w:author="Microsoft Office User" w:date="2018-10-24T21:20:00Z">
                <w:pPr/>
              </w:pPrChange>
            </w:pPr>
            <w:r w:rsidRPr="0048607D">
              <w:rPr>
                <w:rFonts w:ascii="Microsoft JhengHei" w:eastAsia="Microsoft JhengHei" w:hAnsi="Microsoft JhengHei" w:cs="PMingLiU"/>
                <w:color w:val="000000"/>
                <w:sz w:val="22"/>
              </w:rPr>
              <w:t xml:space="preserve">To cultivate </w:t>
            </w:r>
            <w:del w:id="256" w:author="Microsoft Office User" w:date="2018-10-24T12:45:00Z">
              <w:r w:rsidRPr="0048607D" w:rsidDel="0048607D">
                <w:rPr>
                  <w:rFonts w:ascii="Microsoft JhengHei" w:eastAsia="Microsoft JhengHei" w:hAnsi="Microsoft JhengHei" w:cs="PMingLiU"/>
                  <w:color w:val="000000"/>
                  <w:sz w:val="22"/>
                </w:rPr>
                <w:delText xml:space="preserve">ability of </w:delText>
              </w:r>
            </w:del>
            <w:r w:rsidRPr="0048607D">
              <w:rPr>
                <w:rFonts w:ascii="Microsoft JhengHei" w:eastAsia="Microsoft JhengHei" w:hAnsi="Microsoft JhengHei" w:cs="PMingLiU"/>
                <w:color w:val="000000"/>
                <w:sz w:val="22"/>
              </w:rPr>
              <w:t>interdisciplinary and teamwork</w:t>
            </w:r>
            <w:ins w:id="257" w:author="Microsoft Office User" w:date="2018-10-24T12:45:00Z">
              <w:r>
                <w:rPr>
                  <w:rFonts w:ascii="Microsoft JhengHei" w:eastAsia="Microsoft JhengHei" w:hAnsi="Microsoft JhengHei" w:cs="PMingLiU"/>
                  <w:color w:val="000000"/>
                  <w:sz w:val="22"/>
                </w:rPr>
                <w:t xml:space="preserve"> skills</w:t>
              </w:r>
            </w:ins>
            <w:r w:rsidRPr="0048607D">
              <w:rPr>
                <w:rFonts w:ascii="Microsoft JhengHei" w:eastAsia="Microsoft JhengHei" w:hAnsi="Microsoft JhengHei" w:cs="PMingLiU"/>
                <w:color w:val="000000"/>
                <w:sz w:val="22"/>
              </w:rPr>
              <w:t>.</w:t>
            </w:r>
          </w:p>
          <w:p w14:paraId="715CE3C1" w14:textId="77777777" w:rsidR="0048607D" w:rsidRPr="0048607D" w:rsidRDefault="0048607D">
            <w:pPr>
              <w:adjustRightInd w:val="0"/>
              <w:snapToGrid w:val="0"/>
              <w:rPr>
                <w:rFonts w:ascii="Microsoft JhengHei" w:eastAsia="Microsoft JhengHei" w:hAnsi="Microsoft JhengHei" w:cs="PMingLiU"/>
                <w:color w:val="000000"/>
                <w:sz w:val="22"/>
              </w:rPr>
              <w:pPrChange w:id="258" w:author="Microsoft Office User" w:date="2018-10-24T21:20:00Z">
                <w:pPr/>
              </w:pPrChange>
            </w:pPr>
            <w:r w:rsidRPr="0048607D">
              <w:rPr>
                <w:rFonts w:ascii="Microsoft JhengHei" w:eastAsia="Microsoft JhengHei" w:hAnsi="Microsoft JhengHei" w:cs="PMingLiU"/>
                <w:color w:val="000000"/>
                <w:sz w:val="22"/>
              </w:rPr>
              <w:t>To cultivate international outlook and Lifelong learning.</w:t>
            </w:r>
          </w:p>
          <w:p w14:paraId="139A5B87" w14:textId="77777777" w:rsidR="0048607D" w:rsidRPr="0048607D" w:rsidRDefault="0048607D">
            <w:pPr>
              <w:adjustRightInd w:val="0"/>
              <w:snapToGrid w:val="0"/>
              <w:rPr>
                <w:rFonts w:ascii="Microsoft JhengHei" w:eastAsia="Microsoft JhengHei" w:hAnsi="Microsoft JhengHei" w:cs="PMingLiU"/>
                <w:color w:val="000000"/>
                <w:sz w:val="22"/>
              </w:rPr>
              <w:pPrChange w:id="259" w:author="Microsoft Office User" w:date="2018-10-24T21:20:00Z">
                <w:pPr/>
              </w:pPrChange>
            </w:pPr>
            <w:r w:rsidRPr="0048607D">
              <w:rPr>
                <w:rFonts w:ascii="Microsoft JhengHei" w:eastAsia="Microsoft JhengHei" w:hAnsi="Microsoft JhengHei" w:cs="PMingLiU"/>
                <w:color w:val="000000"/>
                <w:sz w:val="22"/>
              </w:rPr>
              <w:t>Developing Direction</w:t>
            </w:r>
          </w:p>
          <w:p w14:paraId="23B5F9A0" w14:textId="77777777" w:rsidR="0048607D" w:rsidRPr="0048607D" w:rsidRDefault="0048607D">
            <w:pPr>
              <w:adjustRightInd w:val="0"/>
              <w:snapToGrid w:val="0"/>
              <w:rPr>
                <w:rFonts w:ascii="Microsoft JhengHei" w:eastAsia="Microsoft JhengHei" w:hAnsi="Microsoft JhengHei" w:cs="PMingLiU"/>
                <w:color w:val="000000"/>
                <w:sz w:val="22"/>
              </w:rPr>
              <w:pPrChange w:id="260" w:author="Microsoft Office User" w:date="2018-10-24T21:20:00Z">
                <w:pPr/>
              </w:pPrChange>
            </w:pPr>
            <w:r w:rsidRPr="0048607D">
              <w:rPr>
                <w:rFonts w:ascii="Microsoft JhengHei" w:eastAsia="Microsoft JhengHei" w:hAnsi="Microsoft JhengHei" w:cs="PMingLiU"/>
                <w:color w:val="000000"/>
                <w:sz w:val="22"/>
              </w:rPr>
              <w:lastRenderedPageBreak/>
              <w:t xml:space="preserve"> </w:t>
            </w:r>
            <w:del w:id="261" w:author="Microsoft Office User" w:date="2018-10-24T12:45:00Z">
              <w:r w:rsidRPr="0048607D" w:rsidDel="0048607D">
                <w:rPr>
                  <w:rFonts w:ascii="Microsoft JhengHei" w:eastAsia="Microsoft JhengHei" w:hAnsi="Microsoft JhengHei" w:cs="PMingLiU"/>
                  <w:color w:val="000000"/>
                  <w:sz w:val="22"/>
                </w:rPr>
                <w:delText>Involved in e</w:delText>
              </w:r>
            </w:del>
            <w:ins w:id="262" w:author="Microsoft Office User" w:date="2018-10-24T12:45:00Z">
              <w:r>
                <w:rPr>
                  <w:rFonts w:ascii="Microsoft JhengHei" w:eastAsia="Microsoft JhengHei" w:hAnsi="Microsoft JhengHei" w:cs="PMingLiU"/>
                  <w:color w:val="000000"/>
                  <w:sz w:val="22"/>
                </w:rPr>
                <w:t>E</w:t>
              </w:r>
            </w:ins>
            <w:r w:rsidRPr="0048607D">
              <w:rPr>
                <w:rFonts w:ascii="Microsoft JhengHei" w:eastAsia="Microsoft JhengHei" w:hAnsi="Microsoft JhengHei" w:cs="PMingLiU"/>
                <w:color w:val="000000"/>
                <w:sz w:val="22"/>
              </w:rPr>
              <w:t>ngineering education accreditation and establishing mechanisms for continuous improvement of teaching.</w:t>
            </w:r>
          </w:p>
          <w:p w14:paraId="17362FB7" w14:textId="77777777" w:rsidR="0048607D" w:rsidRPr="0048607D" w:rsidRDefault="0048607D">
            <w:pPr>
              <w:adjustRightInd w:val="0"/>
              <w:snapToGrid w:val="0"/>
              <w:rPr>
                <w:rFonts w:ascii="Microsoft JhengHei" w:eastAsia="Microsoft JhengHei" w:hAnsi="Microsoft JhengHei" w:cs="PMingLiU"/>
                <w:color w:val="000000"/>
                <w:sz w:val="22"/>
              </w:rPr>
              <w:pPrChange w:id="263" w:author="Microsoft Office User" w:date="2018-10-24T21:20:00Z">
                <w:pPr/>
              </w:pPrChange>
            </w:pPr>
            <w:r w:rsidRPr="0048607D">
              <w:rPr>
                <w:rFonts w:ascii="Microsoft JhengHei" w:eastAsia="Microsoft JhengHei" w:hAnsi="Microsoft JhengHei" w:cs="PMingLiU"/>
                <w:color w:val="000000"/>
                <w:sz w:val="22"/>
              </w:rPr>
              <w:t>Set the direction of development according to industry trends.</w:t>
            </w:r>
          </w:p>
          <w:p w14:paraId="14D148FD" w14:textId="77777777" w:rsidR="0048607D" w:rsidRPr="0048607D" w:rsidRDefault="0048607D">
            <w:pPr>
              <w:adjustRightInd w:val="0"/>
              <w:snapToGrid w:val="0"/>
              <w:rPr>
                <w:rFonts w:ascii="Microsoft JhengHei" w:eastAsia="Microsoft JhengHei" w:hAnsi="Microsoft JhengHei" w:cs="PMingLiU"/>
                <w:color w:val="000000"/>
                <w:sz w:val="22"/>
              </w:rPr>
              <w:pPrChange w:id="264" w:author="Microsoft Office User" w:date="2018-10-24T21:20:00Z">
                <w:pPr/>
              </w:pPrChange>
            </w:pPr>
            <w:r w:rsidRPr="0048607D">
              <w:rPr>
                <w:rFonts w:ascii="Microsoft JhengHei" w:eastAsia="Microsoft JhengHei" w:hAnsi="Microsoft JhengHei" w:cs="PMingLiU"/>
                <w:color w:val="000000"/>
                <w:sz w:val="22"/>
              </w:rPr>
              <w:t>Emphasize research and development to encourage industry-university cooperation.</w:t>
            </w:r>
          </w:p>
          <w:p w14:paraId="3BE9CCA8" w14:textId="77777777" w:rsidR="0048607D" w:rsidRPr="0048607D" w:rsidRDefault="0048607D">
            <w:pPr>
              <w:adjustRightInd w:val="0"/>
              <w:snapToGrid w:val="0"/>
              <w:rPr>
                <w:rFonts w:ascii="Microsoft JhengHei" w:eastAsia="Microsoft JhengHei" w:hAnsi="Microsoft JhengHei" w:cs="PMingLiU"/>
                <w:color w:val="000000"/>
                <w:sz w:val="22"/>
              </w:rPr>
              <w:pPrChange w:id="265" w:author="Microsoft Office User" w:date="2018-10-24T21:20:00Z">
                <w:pPr/>
              </w:pPrChange>
            </w:pPr>
            <w:del w:id="266" w:author="Microsoft Office User" w:date="2018-10-24T12:46:00Z">
              <w:r w:rsidRPr="0048607D" w:rsidDel="0048607D">
                <w:rPr>
                  <w:rFonts w:ascii="Microsoft JhengHei" w:eastAsia="Microsoft JhengHei" w:hAnsi="Microsoft JhengHei" w:cs="PMingLiU"/>
                  <w:color w:val="000000"/>
                  <w:sz w:val="22"/>
                </w:rPr>
                <w:delText>Plan curriculum s</w:delText>
              </w:r>
            </w:del>
            <w:ins w:id="267" w:author="Microsoft Office User" w:date="2018-10-24T12:46:00Z">
              <w:r>
                <w:rPr>
                  <w:rFonts w:ascii="Microsoft JhengHei" w:eastAsia="Microsoft JhengHei" w:hAnsi="Microsoft JhengHei" w:cs="PMingLiU"/>
                  <w:color w:val="000000"/>
                  <w:sz w:val="22"/>
                </w:rPr>
                <w:t>S</w:t>
              </w:r>
            </w:ins>
            <w:r w:rsidRPr="0048607D">
              <w:rPr>
                <w:rFonts w:ascii="Microsoft JhengHei" w:eastAsia="Microsoft JhengHei" w:hAnsi="Microsoft JhengHei" w:cs="PMingLiU"/>
                <w:color w:val="000000"/>
                <w:sz w:val="22"/>
              </w:rPr>
              <w:t>tep by step</w:t>
            </w:r>
            <w:ins w:id="268" w:author="Microsoft Office User" w:date="2018-10-24T12:46:00Z">
              <w:r>
                <w:rPr>
                  <w:rFonts w:ascii="Microsoft JhengHei" w:eastAsia="Microsoft JhengHei" w:hAnsi="Microsoft JhengHei" w:cs="PMingLiU"/>
                  <w:color w:val="000000"/>
                  <w:sz w:val="22"/>
                </w:rPr>
                <w:t xml:space="preserve"> curriculum planning</w:t>
              </w:r>
            </w:ins>
            <w:del w:id="269" w:author="Microsoft Office User" w:date="2018-10-24T12:46:00Z">
              <w:r w:rsidRPr="0048607D" w:rsidDel="0048607D">
                <w:rPr>
                  <w:rFonts w:ascii="Microsoft JhengHei" w:eastAsia="Microsoft JhengHei" w:hAnsi="Microsoft JhengHei" w:cs="PMingLiU"/>
                  <w:color w:val="000000"/>
                  <w:sz w:val="22"/>
                </w:rPr>
                <w:delText>, paying</w:delText>
              </w:r>
            </w:del>
            <w:del w:id="270" w:author="Microsoft Office User" w:date="2018-10-24T20:08:00Z">
              <w:r w:rsidRPr="0048607D" w:rsidDel="00312A78">
                <w:rPr>
                  <w:rFonts w:ascii="Microsoft JhengHei" w:eastAsia="Microsoft JhengHei" w:hAnsi="Microsoft JhengHei" w:cs="PMingLiU"/>
                  <w:color w:val="000000"/>
                  <w:sz w:val="22"/>
                </w:rPr>
                <w:delText xml:space="preserve"> </w:delText>
              </w:r>
            </w:del>
            <w:del w:id="271" w:author="Microsoft Office User" w:date="2018-10-24T12:46:00Z">
              <w:r w:rsidRPr="0048607D" w:rsidDel="0048607D">
                <w:rPr>
                  <w:rFonts w:ascii="Microsoft JhengHei" w:eastAsia="Microsoft JhengHei" w:hAnsi="Microsoft JhengHei" w:cs="PMingLiU"/>
                  <w:color w:val="000000"/>
                  <w:sz w:val="22"/>
                </w:rPr>
                <w:delText>attention to</w:delText>
              </w:r>
            </w:del>
            <w:r w:rsidRPr="0048607D">
              <w:rPr>
                <w:rFonts w:ascii="Microsoft JhengHei" w:eastAsia="Microsoft JhengHei" w:hAnsi="Microsoft JhengHei" w:cs="PMingLiU"/>
                <w:color w:val="000000"/>
                <w:sz w:val="22"/>
              </w:rPr>
              <w:t xml:space="preserve"> </w:t>
            </w:r>
            <w:ins w:id="272" w:author="Microsoft Office User" w:date="2018-10-24T12:46:00Z">
              <w:r>
                <w:rPr>
                  <w:rFonts w:ascii="Microsoft JhengHei" w:eastAsia="Microsoft JhengHei" w:hAnsi="Microsoft JhengHei" w:cs="PMingLiU"/>
                  <w:color w:val="000000"/>
                  <w:sz w:val="22"/>
                </w:rPr>
                <w:t xml:space="preserve">with a focus on developing </w:t>
              </w:r>
            </w:ins>
            <w:r w:rsidRPr="0048607D">
              <w:rPr>
                <w:rFonts w:ascii="Microsoft JhengHei" w:eastAsia="Microsoft JhengHei" w:hAnsi="Microsoft JhengHei" w:cs="PMingLiU"/>
                <w:color w:val="000000"/>
                <w:sz w:val="22"/>
              </w:rPr>
              <w:t>students' abilities</w:t>
            </w:r>
            <w:ins w:id="273" w:author="Microsoft Office User" w:date="2018-10-24T12:46:00Z">
              <w:r>
                <w:rPr>
                  <w:rFonts w:ascii="Microsoft JhengHei" w:eastAsia="Microsoft JhengHei" w:hAnsi="Microsoft JhengHei" w:cs="PMingLiU"/>
                  <w:color w:val="000000"/>
                  <w:sz w:val="22"/>
                </w:rPr>
                <w:t>.</w:t>
              </w:r>
            </w:ins>
            <w:r w:rsidRPr="0048607D">
              <w:rPr>
                <w:rFonts w:ascii="Microsoft JhengHei" w:eastAsia="Microsoft JhengHei" w:hAnsi="Microsoft JhengHei" w:cs="PMingLiU"/>
                <w:color w:val="000000"/>
                <w:sz w:val="22"/>
              </w:rPr>
              <w:t xml:space="preserve"> </w:t>
            </w:r>
            <w:del w:id="274" w:author="Microsoft Office User" w:date="2018-10-24T12:45:00Z">
              <w:r w:rsidRPr="0048607D" w:rsidDel="0048607D">
                <w:rPr>
                  <w:rFonts w:ascii="Microsoft JhengHei" w:eastAsia="Microsoft JhengHei" w:hAnsi="Microsoft JhengHei" w:cs="PMingLiU"/>
                  <w:color w:val="000000"/>
                  <w:sz w:val="22"/>
                </w:rPr>
                <w:delText>to implementation.</w:delText>
              </w:r>
            </w:del>
          </w:p>
          <w:p w14:paraId="135D0C18" w14:textId="77777777" w:rsidR="0048607D" w:rsidRPr="0048607D" w:rsidRDefault="0048607D">
            <w:pPr>
              <w:adjustRightInd w:val="0"/>
              <w:snapToGrid w:val="0"/>
              <w:rPr>
                <w:rFonts w:ascii="Microsoft JhengHei" w:eastAsia="Microsoft JhengHei" w:hAnsi="Microsoft JhengHei" w:cs="PMingLiU"/>
                <w:color w:val="000000"/>
                <w:sz w:val="22"/>
              </w:rPr>
              <w:pPrChange w:id="275" w:author="Microsoft Office User" w:date="2018-10-24T21:20:00Z">
                <w:pPr/>
              </w:pPrChange>
            </w:pPr>
            <w:r w:rsidRPr="0048607D">
              <w:rPr>
                <w:rFonts w:ascii="Microsoft JhengHei" w:eastAsia="Microsoft JhengHei" w:hAnsi="Microsoft JhengHei" w:cs="PMingLiU"/>
                <w:color w:val="000000"/>
                <w:sz w:val="22"/>
              </w:rPr>
              <w:t>Continuously improve teaching quality.</w:t>
            </w:r>
          </w:p>
          <w:p w14:paraId="73A5BDFF" w14:textId="77777777" w:rsidR="0048607D" w:rsidRPr="0048607D" w:rsidRDefault="0048607D">
            <w:pPr>
              <w:adjustRightInd w:val="0"/>
              <w:snapToGrid w:val="0"/>
              <w:rPr>
                <w:rFonts w:ascii="Microsoft JhengHei" w:eastAsia="Microsoft JhengHei" w:hAnsi="Microsoft JhengHei" w:cs="PMingLiU"/>
                <w:color w:val="000000"/>
                <w:sz w:val="22"/>
              </w:rPr>
              <w:pPrChange w:id="276" w:author="Microsoft Office User" w:date="2018-10-24T21:20:00Z">
                <w:pPr/>
              </w:pPrChange>
            </w:pPr>
            <w:del w:id="277" w:author="Microsoft Office User" w:date="2018-10-24T12:46:00Z">
              <w:r w:rsidRPr="0048607D" w:rsidDel="0048607D">
                <w:rPr>
                  <w:rFonts w:ascii="Microsoft JhengHei" w:eastAsia="Microsoft JhengHei" w:hAnsi="Microsoft JhengHei" w:cs="PMingLiU"/>
                  <w:color w:val="000000"/>
                  <w:sz w:val="22"/>
                </w:rPr>
                <w:delText>Stay a</w:delText>
              </w:r>
            </w:del>
            <w:ins w:id="278" w:author="Microsoft Office User" w:date="2018-10-24T12:46:00Z">
              <w:r>
                <w:rPr>
                  <w:rFonts w:ascii="Microsoft JhengHei" w:eastAsia="Microsoft JhengHei" w:hAnsi="Microsoft JhengHei" w:cs="PMingLiU"/>
                  <w:color w:val="000000"/>
                  <w:sz w:val="22"/>
                </w:rPr>
                <w:t>A</w:t>
              </w:r>
            </w:ins>
            <w:r w:rsidRPr="0048607D">
              <w:rPr>
                <w:rFonts w:ascii="Microsoft JhengHei" w:eastAsia="Microsoft JhengHei" w:hAnsi="Microsoft JhengHei" w:cs="PMingLiU"/>
                <w:color w:val="000000"/>
                <w:sz w:val="22"/>
              </w:rPr>
              <w:t>ctively involved in academic activities to promote international academic exchanges.</w:t>
            </w:r>
          </w:p>
          <w:p w14:paraId="3876D234" w14:textId="77777777" w:rsidR="0048607D" w:rsidRPr="0048607D" w:rsidRDefault="0048607D">
            <w:pPr>
              <w:adjustRightInd w:val="0"/>
              <w:snapToGrid w:val="0"/>
              <w:rPr>
                <w:rFonts w:ascii="Microsoft JhengHei" w:eastAsia="Microsoft JhengHei" w:hAnsi="Microsoft JhengHei" w:cs="PMingLiU"/>
                <w:color w:val="000000"/>
                <w:sz w:val="22"/>
              </w:rPr>
              <w:pPrChange w:id="279" w:author="Microsoft Office User" w:date="2018-10-24T21:20:00Z">
                <w:pPr/>
              </w:pPrChange>
            </w:pPr>
            <w:r w:rsidRPr="0048607D">
              <w:rPr>
                <w:rFonts w:ascii="Microsoft JhengHei" w:eastAsia="Microsoft JhengHei" w:hAnsi="Microsoft JhengHei" w:cs="PMingLiU"/>
                <w:color w:val="000000"/>
                <w:sz w:val="22"/>
              </w:rPr>
              <w:t>Research Direction</w:t>
            </w:r>
          </w:p>
          <w:p w14:paraId="416AE464" w14:textId="77777777" w:rsidR="00574B61" w:rsidRDefault="0048607D" w:rsidP="00312A78">
            <w:pPr>
              <w:adjustRightInd w:val="0"/>
              <w:snapToGrid w:val="0"/>
              <w:rPr>
                <w:ins w:id="280" w:author="Microsoft Office User" w:date="2018-10-24T21:21:00Z"/>
                <w:rFonts w:ascii="Microsoft JhengHei" w:eastAsia="Microsoft JhengHei" w:hAnsi="Microsoft JhengHei" w:cs="PMingLiU"/>
                <w:color w:val="000000"/>
                <w:sz w:val="22"/>
              </w:rPr>
            </w:pPr>
            <w:r w:rsidRPr="0048607D">
              <w:rPr>
                <w:rFonts w:ascii="Microsoft JhengHei" w:eastAsia="Microsoft JhengHei" w:hAnsi="Microsoft JhengHei" w:cs="PMingLiU"/>
                <w:color w:val="000000"/>
                <w:sz w:val="22"/>
              </w:rPr>
              <w:t xml:space="preserve">The faculty's research expertise includes digital signal processing, audio processing, biomedical information, multimedia information capture, multimedia security and protection, image processing, information security, e-learning, embedded systems, mobile computing, data mining and other information important fields. The department boasts ample funding, </w:t>
            </w:r>
            <w:del w:id="281" w:author="Microsoft Office User" w:date="2018-10-24T12:47:00Z">
              <w:r w:rsidRPr="0048607D" w:rsidDel="0048607D">
                <w:rPr>
                  <w:rFonts w:ascii="Microsoft JhengHei" w:eastAsia="Microsoft JhengHei" w:hAnsi="Microsoft JhengHei" w:cs="PMingLiU"/>
                  <w:color w:val="000000"/>
                  <w:sz w:val="22"/>
                </w:rPr>
                <w:delText xml:space="preserve">equipment complete novel, </w:delText>
              </w:r>
            </w:del>
            <w:ins w:id="282" w:author="Microsoft Office User" w:date="2018-10-24T12:47:00Z">
              <w:r>
                <w:rPr>
                  <w:rFonts w:ascii="Microsoft JhengHei" w:eastAsia="Microsoft JhengHei" w:hAnsi="Microsoft JhengHei" w:cs="PMingLiU"/>
                  <w:color w:val="000000"/>
                  <w:sz w:val="22"/>
                </w:rPr>
                <w:t xml:space="preserve">with equipment which is </w:t>
              </w:r>
            </w:ins>
            <w:r w:rsidRPr="0048607D">
              <w:rPr>
                <w:rFonts w:ascii="Microsoft JhengHei" w:eastAsia="Microsoft JhengHei" w:hAnsi="Microsoft JhengHei" w:cs="PMingLiU"/>
                <w:color w:val="000000"/>
                <w:sz w:val="22"/>
              </w:rPr>
              <w:t xml:space="preserve">able to meet the required teachers and teaching and research. </w:t>
            </w:r>
          </w:p>
          <w:p w14:paraId="3CC89F74" w14:textId="77777777" w:rsidR="00574B61" w:rsidRDefault="0048607D" w:rsidP="00312A78">
            <w:pPr>
              <w:adjustRightInd w:val="0"/>
              <w:snapToGrid w:val="0"/>
              <w:rPr>
                <w:ins w:id="283" w:author="Microsoft Office User" w:date="2018-10-24T21:23:00Z"/>
                <w:rFonts w:ascii="Microsoft JhengHei" w:eastAsia="Microsoft JhengHei" w:hAnsi="Microsoft JhengHei" w:cs="PMingLiU"/>
                <w:color w:val="000000"/>
                <w:sz w:val="22"/>
              </w:rPr>
            </w:pPr>
            <w:r w:rsidRPr="0048607D">
              <w:rPr>
                <w:rFonts w:ascii="Microsoft JhengHei" w:eastAsia="Microsoft JhengHei" w:hAnsi="Microsoft JhengHei" w:cs="PMingLiU"/>
                <w:color w:val="000000"/>
                <w:sz w:val="22"/>
              </w:rPr>
              <w:t>The department</w:t>
            </w:r>
            <w:ins w:id="284" w:author="Microsoft Office User" w:date="2018-10-24T21:22:00Z">
              <w:r w:rsidR="00574B61">
                <w:rPr>
                  <w:rFonts w:ascii="Microsoft JhengHei" w:eastAsia="Microsoft JhengHei" w:hAnsi="Microsoft JhengHei" w:cs="PMingLiU"/>
                  <w:color w:val="000000"/>
                  <w:sz w:val="22"/>
                </w:rPr>
                <w:t xml:space="preserve"> </w:t>
              </w:r>
            </w:ins>
            <w:del w:id="285" w:author="Microsoft Office User" w:date="2018-10-24T21:22:00Z">
              <w:r w:rsidRPr="0048607D" w:rsidDel="00574B61">
                <w:rPr>
                  <w:rFonts w:ascii="Microsoft JhengHei" w:eastAsia="Microsoft JhengHei" w:hAnsi="Microsoft JhengHei" w:cs="PMingLiU"/>
                  <w:color w:val="000000"/>
                  <w:sz w:val="22"/>
                </w:rPr>
                <w:delText xml:space="preserve">, according to the needs of teachers and industry expertise and through numerous meetings, chose the advantages of this system compared with the characteristics of the study subjects, </w:delText>
              </w:r>
            </w:del>
            <w:r w:rsidRPr="0048607D">
              <w:rPr>
                <w:rFonts w:ascii="Microsoft JhengHei" w:eastAsia="Microsoft JhengHei" w:hAnsi="Microsoft JhengHei" w:cs="PMingLiU"/>
                <w:color w:val="000000"/>
                <w:sz w:val="22"/>
              </w:rPr>
              <w:t>set three research focus areas</w:t>
            </w:r>
            <w:ins w:id="286" w:author="Microsoft Office User" w:date="2018-10-24T21:22:00Z">
              <w:r w:rsidR="00574B61">
                <w:rPr>
                  <w:rFonts w:ascii="Microsoft JhengHei" w:eastAsia="Microsoft JhengHei" w:hAnsi="Microsoft JhengHei" w:cs="PMingLiU"/>
                  <w:color w:val="000000"/>
                  <w:sz w:val="22"/>
                </w:rPr>
                <w:t xml:space="preserve"> based on the needs of teachers and industry</w:t>
              </w:r>
            </w:ins>
            <w:del w:id="287" w:author="Microsoft Office User" w:date="2018-10-24T21:22:00Z">
              <w:r w:rsidRPr="0048607D" w:rsidDel="00574B61">
                <w:rPr>
                  <w:rFonts w:ascii="Microsoft JhengHei" w:eastAsia="Microsoft JhengHei" w:hAnsi="Microsoft JhengHei" w:cs="PMingLiU"/>
                  <w:color w:val="000000"/>
                  <w:sz w:val="22"/>
                </w:rPr>
                <w:delText xml:space="preserve"> as</w:delText>
              </w:r>
            </w:del>
            <w:r w:rsidRPr="0048607D">
              <w:rPr>
                <w:rFonts w:ascii="Microsoft JhengHei" w:eastAsia="Microsoft JhengHei" w:hAnsi="Microsoft JhengHei" w:cs="PMingLiU"/>
                <w:color w:val="000000"/>
                <w:sz w:val="22"/>
              </w:rPr>
              <w:t xml:space="preserve">: Interactive multimedia applications, Wisdom of life science and technology" and "Internet technology and applications." </w:t>
            </w:r>
          </w:p>
          <w:p w14:paraId="7799F7C9" w14:textId="77777777" w:rsidR="0048607D" w:rsidRPr="0048607D" w:rsidRDefault="00574B61">
            <w:pPr>
              <w:adjustRightInd w:val="0"/>
              <w:snapToGrid w:val="0"/>
              <w:rPr>
                <w:rFonts w:ascii="Microsoft JhengHei" w:eastAsia="Microsoft JhengHei" w:hAnsi="Microsoft JhengHei" w:cs="PMingLiU"/>
                <w:color w:val="000000"/>
                <w:sz w:val="22"/>
              </w:rPr>
              <w:pPrChange w:id="288" w:author="Microsoft Office User" w:date="2018-10-24T21:29:00Z">
                <w:pPr/>
              </w:pPrChange>
            </w:pPr>
            <w:ins w:id="289" w:author="Microsoft Office User" w:date="2018-10-24T21:23:00Z">
              <w:r>
                <w:rPr>
                  <w:rFonts w:ascii="Microsoft JhengHei" w:eastAsia="Microsoft JhengHei" w:hAnsi="Microsoft JhengHei" w:cs="PMingLiU"/>
                  <w:color w:val="000000"/>
                  <w:sz w:val="22"/>
                </w:rPr>
                <w:t xml:space="preserve">There are also </w:t>
              </w:r>
            </w:ins>
            <w:r w:rsidR="0048607D" w:rsidRPr="0048607D">
              <w:rPr>
                <w:rFonts w:ascii="Microsoft JhengHei" w:eastAsia="Microsoft JhengHei" w:hAnsi="Microsoft JhengHei" w:cs="PMingLiU"/>
                <w:color w:val="000000"/>
                <w:sz w:val="22"/>
              </w:rPr>
              <w:t>three research focus areas,</w:t>
            </w:r>
            <w:del w:id="290" w:author="Microsoft Office User" w:date="2018-10-24T21:23:00Z">
              <w:r w:rsidR="0048607D" w:rsidRPr="0048607D" w:rsidDel="00574B61">
                <w:rPr>
                  <w:rFonts w:ascii="Microsoft JhengHei" w:eastAsia="Microsoft JhengHei" w:hAnsi="Microsoft JhengHei" w:cs="PMingLiU"/>
                  <w:color w:val="000000"/>
                  <w:sz w:val="22"/>
                </w:rPr>
                <w:delText xml:space="preserve"> as a</w:delText>
              </w:r>
            </w:del>
            <w:r w:rsidR="0048607D" w:rsidRPr="0048607D">
              <w:rPr>
                <w:rFonts w:ascii="Microsoft JhengHei" w:eastAsia="Microsoft JhengHei" w:hAnsi="Microsoft JhengHei" w:cs="PMingLiU"/>
                <w:color w:val="000000"/>
                <w:sz w:val="22"/>
              </w:rPr>
              <w:t xml:space="preserve"> </w:t>
            </w:r>
            <w:ins w:id="291" w:author="Microsoft Office User" w:date="2018-10-24T21:23:00Z">
              <w:r>
                <w:rPr>
                  <w:rFonts w:ascii="Microsoft JhengHei" w:eastAsia="Microsoft JhengHei" w:hAnsi="Microsoft JhengHei" w:cs="PMingLiU"/>
                  <w:color w:val="000000"/>
                  <w:sz w:val="22"/>
                </w:rPr>
                <w:t xml:space="preserve">set as a </w:t>
              </w:r>
            </w:ins>
            <w:r w:rsidR="0048607D" w:rsidRPr="0048607D">
              <w:rPr>
                <w:rFonts w:ascii="Microsoft JhengHei" w:eastAsia="Microsoft JhengHei" w:hAnsi="Microsoft JhengHei" w:cs="PMingLiU"/>
                <w:color w:val="000000"/>
                <w:sz w:val="22"/>
              </w:rPr>
              <w:t xml:space="preserve">key development direction </w:t>
            </w:r>
            <w:ins w:id="292" w:author="Microsoft Office User" w:date="2018-10-24T21:23:00Z">
              <w:r>
                <w:rPr>
                  <w:rFonts w:ascii="Microsoft JhengHei" w:eastAsia="Microsoft JhengHei" w:hAnsi="Microsoft JhengHei" w:cs="PMingLiU"/>
                  <w:color w:val="000000"/>
                  <w:sz w:val="22"/>
                </w:rPr>
                <w:t>for</w:t>
              </w:r>
            </w:ins>
            <w:del w:id="293" w:author="Microsoft Office User" w:date="2018-10-24T21:23:00Z">
              <w:r w:rsidR="0048607D" w:rsidRPr="0048607D" w:rsidDel="00574B61">
                <w:rPr>
                  <w:rFonts w:ascii="Microsoft JhengHei" w:eastAsia="Microsoft JhengHei" w:hAnsi="Microsoft JhengHei" w:cs="PMingLiU"/>
                  <w:color w:val="000000"/>
                  <w:sz w:val="22"/>
                </w:rPr>
                <w:delText>of</w:delText>
              </w:r>
            </w:del>
            <w:r w:rsidR="0048607D" w:rsidRPr="0048607D">
              <w:rPr>
                <w:rFonts w:ascii="Microsoft JhengHei" w:eastAsia="Microsoft JhengHei" w:hAnsi="Microsoft JhengHei" w:cs="PMingLiU"/>
                <w:color w:val="000000"/>
                <w:sz w:val="22"/>
              </w:rPr>
              <w:t xml:space="preserve"> the department:</w:t>
            </w:r>
          </w:p>
          <w:p w14:paraId="68C3C145" w14:textId="77777777" w:rsidR="0048607D" w:rsidRPr="0048607D" w:rsidRDefault="0048607D">
            <w:pPr>
              <w:adjustRightInd w:val="0"/>
              <w:snapToGrid w:val="0"/>
              <w:rPr>
                <w:rFonts w:ascii="Microsoft JhengHei" w:eastAsia="Microsoft JhengHei" w:hAnsi="Microsoft JhengHei" w:cs="PMingLiU"/>
                <w:color w:val="000000"/>
                <w:sz w:val="22"/>
              </w:rPr>
              <w:pPrChange w:id="294" w:author="Microsoft Office User" w:date="2018-10-24T21:29:00Z">
                <w:pPr/>
              </w:pPrChange>
            </w:pPr>
            <w:r w:rsidRPr="0048607D">
              <w:rPr>
                <w:rFonts w:ascii="Microsoft JhengHei" w:eastAsia="Microsoft JhengHei" w:hAnsi="Microsoft JhengHei" w:cs="PMingLiU"/>
                <w:color w:val="000000"/>
                <w:sz w:val="22"/>
              </w:rPr>
              <w:lastRenderedPageBreak/>
              <w:t xml:space="preserve">Interactive multimedia applications  </w:t>
            </w:r>
          </w:p>
          <w:p w14:paraId="38DA5998" w14:textId="3E229B9D" w:rsidR="0048607D" w:rsidRPr="0048607D" w:rsidRDefault="0048607D">
            <w:pPr>
              <w:adjustRightInd w:val="0"/>
              <w:snapToGrid w:val="0"/>
              <w:rPr>
                <w:rFonts w:ascii="Microsoft JhengHei" w:eastAsia="Microsoft JhengHei" w:hAnsi="Microsoft JhengHei" w:cs="PMingLiU"/>
                <w:color w:val="000000"/>
                <w:sz w:val="22"/>
              </w:rPr>
              <w:pPrChange w:id="295" w:author="Microsoft Office User" w:date="2018-10-24T21:29:00Z">
                <w:pPr/>
              </w:pPrChange>
            </w:pPr>
            <w:r w:rsidRPr="0048607D">
              <w:rPr>
                <w:rFonts w:ascii="Microsoft JhengHei" w:eastAsia="Microsoft JhengHei" w:hAnsi="Microsoft JhengHei" w:cs="PMingLiU"/>
                <w:color w:val="000000"/>
                <w:sz w:val="22"/>
              </w:rPr>
              <w:t xml:space="preserve">Image and video processing: the scientific and technological progress century, the rapid popularization of digital images, </w:t>
            </w:r>
            <w:ins w:id="296" w:author="Microsoft Office User" w:date="2018-10-24T21:25:00Z">
              <w:r w:rsidR="00574B61">
                <w:rPr>
                  <w:rFonts w:ascii="Microsoft JhengHei" w:eastAsia="Microsoft JhengHei" w:hAnsi="Microsoft JhengHei" w:cs="PMingLiU"/>
                  <w:color w:val="000000"/>
                  <w:sz w:val="22"/>
                </w:rPr>
                <w:t xml:space="preserve">popular </w:t>
              </w:r>
            </w:ins>
            <w:r w:rsidRPr="0048607D">
              <w:rPr>
                <w:rFonts w:ascii="Microsoft JhengHei" w:eastAsia="Microsoft JhengHei" w:hAnsi="Microsoft JhengHei" w:cs="PMingLiU"/>
                <w:color w:val="000000"/>
                <w:sz w:val="22"/>
              </w:rPr>
              <w:t>audio video application</w:t>
            </w:r>
            <w:ins w:id="297" w:author="Microsoft Office User" w:date="2018-10-24T21:25:00Z">
              <w:r w:rsidR="00574B61">
                <w:rPr>
                  <w:rFonts w:ascii="Microsoft JhengHei" w:eastAsia="Microsoft JhengHei" w:hAnsi="Microsoft JhengHei" w:cs="PMingLiU"/>
                  <w:color w:val="000000"/>
                  <w:sz w:val="22"/>
                </w:rPr>
                <w:t>s</w:t>
              </w:r>
            </w:ins>
            <w:r w:rsidRPr="0048607D">
              <w:rPr>
                <w:rFonts w:ascii="Microsoft JhengHei" w:eastAsia="Microsoft JhengHei" w:hAnsi="Microsoft JhengHei" w:cs="PMingLiU"/>
                <w:color w:val="000000"/>
                <w:sz w:val="22"/>
              </w:rPr>
              <w:t xml:space="preserve"> </w:t>
            </w:r>
            <w:del w:id="298" w:author="Microsoft Office User" w:date="2018-10-24T21:25:00Z">
              <w:r w:rsidRPr="0048607D" w:rsidDel="00574B61">
                <w:rPr>
                  <w:rFonts w:ascii="Microsoft JhengHei" w:eastAsia="Microsoft JhengHei" w:hAnsi="Microsoft JhengHei" w:cs="PMingLiU"/>
                  <w:color w:val="000000"/>
                  <w:sz w:val="22"/>
                </w:rPr>
                <w:delText xml:space="preserve">requirements of the ardent, </w:delText>
              </w:r>
            </w:del>
            <w:r w:rsidRPr="0048607D">
              <w:rPr>
                <w:rFonts w:ascii="Microsoft JhengHei" w:eastAsia="Microsoft JhengHei" w:hAnsi="Microsoft JhengHei" w:cs="PMingLiU"/>
                <w:color w:val="000000"/>
                <w:sz w:val="22"/>
              </w:rPr>
              <w:t xml:space="preserve">such as: </w:t>
            </w:r>
            <w:del w:id="299" w:author="Microsoft Office User" w:date="2018-10-24T22:17:00Z">
              <w:r w:rsidRPr="0048607D" w:rsidDel="007A6CBF">
                <w:rPr>
                  <w:rFonts w:ascii="Microsoft JhengHei" w:eastAsia="Microsoft JhengHei" w:hAnsi="Microsoft JhengHei" w:cs="PMingLiU"/>
                  <w:color w:val="000000"/>
                  <w:sz w:val="22"/>
                </w:rPr>
                <w:delText>Flickr ,</w:delText>
              </w:r>
            </w:del>
            <w:ins w:id="300" w:author="Microsoft Office User" w:date="2018-10-24T22:17:00Z">
              <w:r w:rsidR="007A6CBF" w:rsidRPr="0048607D">
                <w:rPr>
                  <w:rFonts w:ascii="Microsoft JhengHei" w:eastAsia="Microsoft JhengHei" w:hAnsi="Microsoft JhengHei" w:cs="PMingLiU"/>
                  <w:color w:val="000000"/>
                  <w:sz w:val="22"/>
                </w:rPr>
                <w:t>Flickr,</w:t>
              </w:r>
            </w:ins>
            <w:r w:rsidRPr="0048607D">
              <w:rPr>
                <w:rFonts w:ascii="Microsoft JhengHei" w:eastAsia="Microsoft JhengHei" w:hAnsi="Microsoft JhengHei" w:cs="PMingLiU"/>
                <w:color w:val="000000"/>
                <w:sz w:val="22"/>
              </w:rPr>
              <w:t xml:space="preserve"> </w:t>
            </w:r>
            <w:del w:id="301" w:author="Microsoft Office User" w:date="2018-10-24T22:17:00Z">
              <w:r w:rsidRPr="0048607D" w:rsidDel="007A6CBF">
                <w:rPr>
                  <w:rFonts w:ascii="Microsoft JhengHei" w:eastAsia="Microsoft JhengHei" w:hAnsi="Microsoft JhengHei" w:cs="PMingLiU"/>
                  <w:color w:val="000000"/>
                  <w:sz w:val="22"/>
                </w:rPr>
                <w:delText>Picasa ,</w:delText>
              </w:r>
            </w:del>
            <w:ins w:id="302" w:author="Microsoft Office User" w:date="2018-10-24T22:17:00Z">
              <w:r w:rsidR="007A6CBF" w:rsidRPr="0048607D">
                <w:rPr>
                  <w:rFonts w:ascii="Microsoft JhengHei" w:eastAsia="Microsoft JhengHei" w:hAnsi="Microsoft JhengHei" w:cs="PMingLiU"/>
                  <w:color w:val="000000"/>
                  <w:sz w:val="22"/>
                </w:rPr>
                <w:t>Picasa,</w:t>
              </w:r>
            </w:ins>
            <w:r w:rsidRPr="0048607D">
              <w:rPr>
                <w:rFonts w:ascii="Microsoft JhengHei" w:eastAsia="Microsoft JhengHei" w:hAnsi="Microsoft JhengHei" w:cs="PMingLiU"/>
                <w:color w:val="000000"/>
                <w:sz w:val="22"/>
              </w:rPr>
              <w:t xml:space="preserve"> </w:t>
            </w:r>
            <w:del w:id="303" w:author="Microsoft Office User" w:date="2018-10-24T21:25:00Z">
              <w:r w:rsidRPr="0048607D" w:rsidDel="00574B61">
                <w:rPr>
                  <w:rFonts w:ascii="Microsoft JhengHei" w:eastAsia="Microsoft JhengHei" w:hAnsi="Microsoft JhengHei" w:cs="PMingLiU"/>
                  <w:color w:val="000000"/>
                  <w:sz w:val="22"/>
                </w:rPr>
                <w:delText>Youtube</w:delText>
              </w:r>
            </w:del>
            <w:ins w:id="304" w:author="Microsoft Office User" w:date="2018-10-24T21:25:00Z">
              <w:r w:rsidR="00574B61" w:rsidRPr="0048607D">
                <w:rPr>
                  <w:rFonts w:ascii="Microsoft JhengHei" w:eastAsia="Microsoft JhengHei" w:hAnsi="Microsoft JhengHei" w:cs="PMingLiU"/>
                  <w:color w:val="000000"/>
                  <w:sz w:val="22"/>
                </w:rPr>
                <w:t>YouTube</w:t>
              </w:r>
            </w:ins>
            <w:r w:rsidRPr="0048607D">
              <w:rPr>
                <w:rFonts w:ascii="Microsoft JhengHei" w:eastAsia="Microsoft JhengHei" w:hAnsi="Microsoft JhengHei" w:cs="PMingLiU"/>
                <w:color w:val="000000"/>
                <w:sz w:val="22"/>
              </w:rPr>
              <w:t xml:space="preserve"> and other websites are rising is proof. This field will focus on image and video processing technology and the practical application</w:t>
            </w:r>
            <w:commentRangeStart w:id="305"/>
            <w:r w:rsidRPr="0048607D">
              <w:rPr>
                <w:rFonts w:ascii="Microsoft JhengHei" w:eastAsia="Microsoft JhengHei" w:hAnsi="Microsoft JhengHei" w:cs="PMingLiU"/>
                <w:color w:val="000000"/>
                <w:sz w:val="22"/>
              </w:rPr>
              <w:t xml:space="preserve">. In addition, the video image is also concerned at the relevant media and extending technologies. </w:t>
            </w:r>
            <w:commentRangeEnd w:id="305"/>
            <w:r w:rsidR="00574B61">
              <w:rPr>
                <w:rStyle w:val="CommentReference"/>
              </w:rPr>
              <w:commentReference w:id="305"/>
            </w:r>
            <w:del w:id="306" w:author="Microsoft Office User" w:date="2018-10-24T21:29:00Z">
              <w:r w:rsidRPr="0048607D" w:rsidDel="00574B61">
                <w:rPr>
                  <w:rFonts w:ascii="Microsoft JhengHei" w:eastAsia="Microsoft JhengHei" w:hAnsi="Microsoft JhengHei" w:cs="PMingLiU"/>
                  <w:color w:val="000000"/>
                  <w:sz w:val="22"/>
                </w:rPr>
                <w:delText>Since t</w:delText>
              </w:r>
            </w:del>
            <w:ins w:id="307" w:author="Microsoft Office User" w:date="2018-10-24T21:29:00Z">
              <w:r w:rsidR="00574B61">
                <w:rPr>
                  <w:rFonts w:ascii="Microsoft JhengHei" w:eastAsia="Microsoft JhengHei" w:hAnsi="Microsoft JhengHei" w:cs="PMingLiU"/>
                  <w:color w:val="000000"/>
                  <w:sz w:val="22"/>
                </w:rPr>
                <w:t>T</w:t>
              </w:r>
            </w:ins>
            <w:r w:rsidRPr="0048607D">
              <w:rPr>
                <w:rFonts w:ascii="Microsoft JhengHei" w:eastAsia="Microsoft JhengHei" w:hAnsi="Microsoft JhengHei" w:cs="PMingLiU"/>
                <w:color w:val="000000"/>
                <w:sz w:val="22"/>
              </w:rPr>
              <w:t xml:space="preserve">he rise of </w:t>
            </w:r>
            <w:ins w:id="308" w:author="Microsoft Office User" w:date="2018-10-24T21:29:00Z">
              <w:r w:rsidR="00574B61">
                <w:rPr>
                  <w:rFonts w:ascii="Microsoft JhengHei" w:eastAsia="Microsoft JhengHei" w:hAnsi="Microsoft JhengHei" w:cs="PMingLiU"/>
                  <w:color w:val="000000"/>
                  <w:sz w:val="22"/>
                </w:rPr>
                <w:t xml:space="preserve">the </w:t>
              </w:r>
            </w:ins>
            <w:r w:rsidRPr="0048607D">
              <w:rPr>
                <w:rFonts w:ascii="Microsoft JhengHei" w:eastAsia="Microsoft JhengHei" w:hAnsi="Microsoft JhengHei" w:cs="PMingLiU"/>
                <w:color w:val="000000"/>
                <w:sz w:val="22"/>
              </w:rPr>
              <w:t>digital home</w:t>
            </w:r>
            <w:del w:id="309" w:author="Microsoft Office User" w:date="2018-10-24T21:29:00Z">
              <w:r w:rsidRPr="0048607D" w:rsidDel="00574B61">
                <w:rPr>
                  <w:rFonts w:ascii="Microsoft JhengHei" w:eastAsia="Microsoft JhengHei" w:hAnsi="Microsoft JhengHei" w:cs="PMingLiU"/>
                  <w:color w:val="000000"/>
                  <w:sz w:val="22"/>
                </w:rPr>
                <w:delText xml:space="preserve">, led to considerable opportunities, regardless of IT, consumer, communications, and other 3C industries are to progress in this direction. </w:delText>
              </w:r>
            </w:del>
            <w:ins w:id="310" w:author="Microsoft Office User" w:date="2018-10-24T21:30:00Z">
              <w:r w:rsidR="00574B61">
                <w:rPr>
                  <w:rFonts w:ascii="Microsoft JhengHei" w:eastAsia="Microsoft JhengHei" w:hAnsi="Microsoft JhengHei" w:cs="PMingLiU"/>
                  <w:color w:val="000000"/>
                  <w:sz w:val="22"/>
                </w:rPr>
                <w:t xml:space="preserve"> Has created many opportunities for the 3C industry </w:t>
              </w:r>
            </w:ins>
            <w:r w:rsidRPr="0048607D">
              <w:rPr>
                <w:rFonts w:ascii="Microsoft JhengHei" w:eastAsia="Microsoft JhengHei" w:hAnsi="Microsoft JhengHei" w:cs="PMingLiU"/>
                <w:color w:val="000000"/>
                <w:sz w:val="22"/>
              </w:rPr>
              <w:t xml:space="preserve">In </w:t>
            </w:r>
            <w:del w:id="311" w:author="Microsoft Office User" w:date="2018-10-24T21:30:00Z">
              <w:r w:rsidRPr="0048607D" w:rsidDel="00574B61">
                <w:rPr>
                  <w:rFonts w:ascii="Microsoft JhengHei" w:eastAsia="Microsoft JhengHei" w:hAnsi="Microsoft JhengHei" w:cs="PMingLiU"/>
                  <w:color w:val="000000"/>
                  <w:sz w:val="22"/>
                </w:rPr>
                <w:delText xml:space="preserve">this huge business opportunity, entertainment and information products shipments potential huge space for development, </w:delText>
              </w:r>
            </w:del>
            <w:r w:rsidRPr="0048607D">
              <w:rPr>
                <w:rFonts w:ascii="Microsoft JhengHei" w:eastAsia="Microsoft JhengHei" w:hAnsi="Microsoft JhengHei" w:cs="PMingLiU"/>
                <w:color w:val="000000"/>
                <w:sz w:val="22"/>
              </w:rPr>
              <w:t>including entertainment products</w:t>
            </w:r>
            <w:ins w:id="312" w:author="Microsoft Office User" w:date="2018-10-24T21:30:00Z">
              <w:r w:rsidR="00574B61">
                <w:rPr>
                  <w:rFonts w:ascii="Microsoft JhengHei" w:eastAsia="Microsoft JhengHei" w:hAnsi="Microsoft JhengHei" w:cs="PMingLiU"/>
                  <w:color w:val="000000"/>
                  <w:sz w:val="22"/>
                </w:rPr>
                <w:t xml:space="preserve"> such </w:t>
              </w:r>
            </w:ins>
            <w:del w:id="313" w:author="Microsoft Office User" w:date="2018-10-24T21:30:00Z">
              <w:r w:rsidRPr="0048607D" w:rsidDel="00574B61">
                <w:rPr>
                  <w:rFonts w:ascii="Microsoft JhengHei" w:eastAsia="Microsoft JhengHei" w:hAnsi="Microsoft JhengHei" w:cs="PMingLiU"/>
                  <w:color w:val="000000"/>
                  <w:sz w:val="22"/>
                </w:rPr>
                <w:delText xml:space="preserve"> to </w:delText>
              </w:r>
            </w:del>
            <w:del w:id="314" w:author="Microsoft Office User" w:date="2018-10-24T22:17:00Z">
              <w:r w:rsidRPr="0048607D" w:rsidDel="007A6CBF">
                <w:rPr>
                  <w:rFonts w:ascii="Microsoft JhengHei" w:eastAsia="Microsoft JhengHei" w:hAnsi="Microsoft JhengHei" w:cs="PMingLiU"/>
                  <w:color w:val="000000"/>
                  <w:sz w:val="22"/>
                </w:rPr>
                <w:delText>DVD</w:delText>
              </w:r>
            </w:del>
            <w:ins w:id="315" w:author="Microsoft Office User" w:date="2018-10-24T22:17:00Z">
              <w:r w:rsidR="007A6CBF">
                <w:rPr>
                  <w:rFonts w:ascii="Microsoft JhengHei" w:eastAsia="Microsoft JhengHei" w:hAnsi="Microsoft JhengHei" w:cs="PMingLiU"/>
                  <w:color w:val="000000"/>
                  <w:sz w:val="22"/>
                </w:rPr>
                <w:t>as DVD</w:t>
              </w:r>
            </w:ins>
            <w:r w:rsidRPr="0048607D">
              <w:rPr>
                <w:rFonts w:ascii="Microsoft JhengHei" w:eastAsia="Microsoft JhengHei" w:hAnsi="Microsoft JhengHei" w:cs="PMingLiU"/>
                <w:color w:val="000000"/>
                <w:sz w:val="22"/>
              </w:rPr>
              <w:t xml:space="preserve"> recorders, digital TV / STB, PMP and other digital audio and video products</w:t>
            </w:r>
            <w:ins w:id="316" w:author="Microsoft Office User" w:date="2018-10-24T21:30:00Z">
              <w:r w:rsidR="00574B61">
                <w:rPr>
                  <w:rFonts w:ascii="Microsoft JhengHei" w:eastAsia="Microsoft JhengHei" w:hAnsi="Microsoft JhengHei" w:cs="PMingLiU"/>
                  <w:color w:val="000000"/>
                  <w:sz w:val="22"/>
                </w:rPr>
                <w:t>.</w:t>
              </w:r>
            </w:ins>
            <w:del w:id="317" w:author="Microsoft Office User" w:date="2018-10-24T21:30:00Z">
              <w:r w:rsidRPr="0048607D" w:rsidDel="00574B61">
                <w:rPr>
                  <w:rFonts w:ascii="Microsoft JhengHei" w:eastAsia="Microsoft JhengHei" w:hAnsi="Microsoft JhengHei" w:cs="PMingLiU"/>
                  <w:color w:val="000000"/>
                  <w:sz w:val="22"/>
                </w:rPr>
                <w:delText xml:space="preserve"> were well received.</w:delText>
              </w:r>
            </w:del>
          </w:p>
          <w:p w14:paraId="2BABFAC8" w14:textId="7EEE47FA" w:rsidR="0048607D" w:rsidRPr="0048607D" w:rsidRDefault="0048607D">
            <w:pPr>
              <w:adjustRightInd w:val="0"/>
              <w:snapToGrid w:val="0"/>
              <w:rPr>
                <w:rFonts w:ascii="Microsoft JhengHei" w:eastAsia="Microsoft JhengHei" w:hAnsi="Microsoft JhengHei" w:cs="PMingLiU"/>
                <w:color w:val="000000"/>
                <w:sz w:val="22"/>
              </w:rPr>
              <w:pPrChange w:id="318" w:author="Microsoft Office User" w:date="2018-10-24T21:33:00Z">
                <w:pPr/>
              </w:pPrChange>
            </w:pPr>
            <w:r w:rsidRPr="0048607D">
              <w:rPr>
                <w:rFonts w:ascii="Microsoft JhengHei" w:eastAsia="Microsoft JhengHei" w:hAnsi="Microsoft JhengHei" w:cs="PMingLiU"/>
                <w:color w:val="000000"/>
                <w:sz w:val="22"/>
              </w:rPr>
              <w:t xml:space="preserve">Audio processing: The main focus in this area is on speech and music classes, compression encoding, and noise control. </w:t>
            </w:r>
            <w:ins w:id="319" w:author="Microsoft Office User" w:date="2018-10-24T21:32:00Z">
              <w:r w:rsidR="00FB3302">
                <w:rPr>
                  <w:rFonts w:ascii="Microsoft JhengHei" w:eastAsia="Microsoft JhengHei" w:hAnsi="Microsoft JhengHei" w:cs="PMingLiU"/>
                  <w:color w:val="000000"/>
                  <w:sz w:val="22"/>
                </w:rPr>
                <w:t xml:space="preserve">Speech deals with compression coding such as ITU </w:t>
              </w:r>
            </w:ins>
            <w:del w:id="320" w:author="Microsoft Office User" w:date="2018-10-24T21:32:00Z">
              <w:r w:rsidRPr="0048607D" w:rsidDel="00FB3302">
                <w:rPr>
                  <w:rFonts w:ascii="Microsoft JhengHei" w:eastAsia="Microsoft JhengHei" w:hAnsi="Microsoft JhengHei" w:cs="PMingLiU"/>
                  <w:color w:val="000000"/>
                  <w:sz w:val="22"/>
                </w:rPr>
                <w:delText>In speech mainly to resolve the re-synthesis approach to compression coding such as ITU standards. In m</w:delText>
              </w:r>
            </w:del>
            <w:ins w:id="321" w:author="Microsoft Office User" w:date="2018-10-24T22:17:00Z">
              <w:r w:rsidR="007A6CBF">
                <w:rPr>
                  <w:rFonts w:ascii="Microsoft JhengHei" w:eastAsia="Microsoft JhengHei" w:hAnsi="Microsoft JhengHei" w:cs="PMingLiU"/>
                  <w:color w:val="000000"/>
                  <w:sz w:val="22"/>
                </w:rPr>
                <w:t>standards</w:t>
              </w:r>
            </w:ins>
            <w:ins w:id="322" w:author="Microsoft Office User" w:date="2018-10-24T21:32:00Z">
              <w:r w:rsidR="00FB3302">
                <w:rPr>
                  <w:rFonts w:ascii="Microsoft JhengHei" w:eastAsia="Microsoft JhengHei" w:hAnsi="Microsoft JhengHei" w:cs="PMingLiU"/>
                  <w:color w:val="000000"/>
                  <w:sz w:val="22"/>
                </w:rPr>
                <w:t xml:space="preserve"> </w:t>
              </w:r>
            </w:ins>
            <w:ins w:id="323" w:author="Microsoft Office User" w:date="2018-10-24T22:18:00Z">
              <w:r w:rsidR="007A6CBF">
                <w:rPr>
                  <w:rFonts w:ascii="Microsoft JhengHei" w:eastAsia="Microsoft JhengHei" w:hAnsi="Microsoft JhengHei" w:cs="PMingLiU"/>
                  <w:color w:val="000000"/>
                  <w:sz w:val="22"/>
                </w:rPr>
                <w:t>m</w:t>
              </w:r>
            </w:ins>
            <w:r w:rsidR="007A6CBF" w:rsidRPr="0048607D">
              <w:rPr>
                <w:rFonts w:ascii="Microsoft JhengHei" w:eastAsia="Microsoft JhengHei" w:hAnsi="Microsoft JhengHei" w:cs="PMingLiU"/>
                <w:color w:val="000000"/>
                <w:sz w:val="22"/>
              </w:rPr>
              <w:t>usic</w:t>
            </w:r>
            <w:del w:id="324" w:author="Microsoft Office User" w:date="2018-10-24T21:32:00Z">
              <w:r w:rsidRPr="0048607D" w:rsidDel="00FB3302">
                <w:rPr>
                  <w:rFonts w:ascii="Microsoft JhengHei" w:eastAsia="Microsoft JhengHei" w:hAnsi="Microsoft JhengHei" w:cs="PMingLiU"/>
                  <w:color w:val="000000"/>
                  <w:sz w:val="22"/>
                </w:rPr>
                <w:delText>, mainly in the</w:delText>
              </w:r>
            </w:del>
            <w:ins w:id="325" w:author="Microsoft Office User" w:date="2018-10-24T21:32:00Z">
              <w:r w:rsidR="00FB3302">
                <w:rPr>
                  <w:rFonts w:ascii="Microsoft JhengHei" w:eastAsia="Microsoft JhengHei" w:hAnsi="Microsoft JhengHei" w:cs="PMingLiU"/>
                  <w:color w:val="000000"/>
                  <w:sz w:val="22"/>
                </w:rPr>
                <w:t xml:space="preserve"> deals with the</w:t>
              </w:r>
            </w:ins>
            <w:r w:rsidRPr="0048607D">
              <w:rPr>
                <w:rFonts w:ascii="Microsoft JhengHei" w:eastAsia="Microsoft JhengHei" w:hAnsi="Microsoft JhengHei" w:cs="PMingLiU"/>
                <w:color w:val="000000"/>
                <w:sz w:val="22"/>
              </w:rPr>
              <w:t xml:space="preserve"> frequency domain and psychoacoustic considerations </w:t>
            </w:r>
            <w:del w:id="326" w:author="Microsoft Office User" w:date="2018-10-24T21:33:00Z">
              <w:r w:rsidRPr="0048607D" w:rsidDel="00FB3302">
                <w:rPr>
                  <w:rFonts w:ascii="Microsoft JhengHei" w:eastAsia="Microsoft JhengHei" w:hAnsi="Microsoft JhengHei" w:cs="PMingLiU"/>
                  <w:color w:val="000000"/>
                  <w:sz w:val="22"/>
                </w:rPr>
                <w:delText xml:space="preserve">feelings </w:delText>
              </w:r>
            </w:del>
            <w:r w:rsidRPr="0048607D">
              <w:rPr>
                <w:rFonts w:ascii="Microsoft JhengHei" w:eastAsia="Microsoft JhengHei" w:hAnsi="Microsoft JhengHei" w:cs="PMingLiU"/>
                <w:color w:val="000000"/>
                <w:sz w:val="22"/>
              </w:rPr>
              <w:t>for compression coding such as MPEG standard MP3 and AAC .</w:t>
            </w:r>
          </w:p>
          <w:p w14:paraId="7FC086F8" w14:textId="77777777" w:rsidR="0048607D" w:rsidRPr="0048607D" w:rsidRDefault="0048607D">
            <w:pPr>
              <w:adjustRightInd w:val="0"/>
              <w:snapToGrid w:val="0"/>
              <w:rPr>
                <w:rFonts w:ascii="Microsoft JhengHei" w:eastAsia="Microsoft JhengHei" w:hAnsi="Microsoft JhengHei" w:cs="PMingLiU"/>
                <w:color w:val="000000"/>
                <w:sz w:val="22"/>
              </w:rPr>
              <w:pPrChange w:id="327" w:author="Microsoft Office User" w:date="2018-10-24T21:38:00Z">
                <w:pPr/>
              </w:pPrChange>
            </w:pPr>
            <w:r w:rsidRPr="0048607D">
              <w:rPr>
                <w:rFonts w:ascii="Microsoft JhengHei" w:eastAsia="Microsoft JhengHei" w:hAnsi="Microsoft JhengHei" w:cs="PMingLiU"/>
                <w:color w:val="000000"/>
                <w:sz w:val="22"/>
              </w:rPr>
              <w:t xml:space="preserve">Multimedia Security: </w:t>
            </w:r>
            <w:ins w:id="328" w:author="Microsoft Office User" w:date="2018-10-24T21:35:00Z">
              <w:r w:rsidR="00FB3302">
                <w:rPr>
                  <w:rFonts w:ascii="Microsoft JhengHei" w:eastAsia="Microsoft JhengHei" w:hAnsi="Microsoft JhengHei" w:cs="PMingLiU"/>
                  <w:color w:val="000000"/>
                  <w:sz w:val="22"/>
                </w:rPr>
                <w:t xml:space="preserve"> A major problem with digital multimedia </w:t>
              </w:r>
            </w:ins>
            <w:ins w:id="329" w:author="Microsoft Office User" w:date="2018-10-24T21:36:00Z">
              <w:r w:rsidR="00FB3302">
                <w:rPr>
                  <w:rFonts w:ascii="Microsoft JhengHei" w:eastAsia="Microsoft JhengHei" w:hAnsi="Microsoft JhengHei" w:cs="PMingLiU"/>
                  <w:color w:val="000000"/>
                  <w:sz w:val="22"/>
                </w:rPr>
                <w:t xml:space="preserve">is copyright issues. </w:t>
              </w:r>
            </w:ins>
            <w:del w:id="330" w:author="Microsoft Office User" w:date="2018-10-24T21:35:00Z">
              <w:r w:rsidRPr="0048607D" w:rsidDel="00FB3302">
                <w:rPr>
                  <w:rFonts w:ascii="Microsoft JhengHei" w:eastAsia="Microsoft JhengHei" w:hAnsi="Microsoft JhengHei" w:cs="PMingLiU"/>
                  <w:color w:val="000000"/>
                  <w:sz w:val="22"/>
                </w:rPr>
                <w:delText xml:space="preserve">In recent years, with the rapid development of the Internet, the information obtained is more rapid and convenient, digital multimedia through the Internet made easy situation, accompanied by information on the creator or owner of the rights has been greatly threats, how to effectively prevent </w:delText>
              </w:r>
              <w:r w:rsidRPr="0048607D" w:rsidDel="00FB3302">
                <w:rPr>
                  <w:rFonts w:ascii="Microsoft JhengHei" w:eastAsia="Microsoft JhengHei" w:hAnsi="Microsoft JhengHei" w:cs="PMingLiU"/>
                  <w:color w:val="000000"/>
                  <w:sz w:val="22"/>
                </w:rPr>
                <w:lastRenderedPageBreak/>
                <w:delText xml:space="preserve">these violations of copyright issues, it is currently a major problem in digital multimedia applications on the Internet. </w:delText>
              </w:r>
            </w:del>
            <w:r w:rsidRPr="0048607D">
              <w:rPr>
                <w:rFonts w:ascii="Microsoft JhengHei" w:eastAsia="Microsoft JhengHei" w:hAnsi="Microsoft JhengHei" w:cs="PMingLiU"/>
                <w:color w:val="000000"/>
                <w:sz w:val="22"/>
              </w:rPr>
              <w:t>The main purpose of digital multimedia security is to protect the image and integrity of digital multimedia declare real owner.</w:t>
            </w:r>
          </w:p>
          <w:p w14:paraId="1806E0C4" w14:textId="77777777" w:rsidR="00FB3302" w:rsidRDefault="0048607D">
            <w:pPr>
              <w:adjustRightInd w:val="0"/>
              <w:snapToGrid w:val="0"/>
              <w:rPr>
                <w:ins w:id="331" w:author="Microsoft Office User" w:date="2018-10-24T21:37:00Z"/>
                <w:rFonts w:ascii="Microsoft JhengHei" w:eastAsia="Microsoft JhengHei" w:hAnsi="Microsoft JhengHei" w:cs="PMingLiU"/>
                <w:color w:val="000000"/>
                <w:sz w:val="22"/>
              </w:rPr>
              <w:pPrChange w:id="332" w:author="Microsoft Office User" w:date="2018-10-24T21:38:00Z">
                <w:pPr/>
              </w:pPrChange>
            </w:pPr>
            <w:r w:rsidRPr="0048607D">
              <w:rPr>
                <w:rFonts w:ascii="Microsoft JhengHei" w:eastAsia="Microsoft JhengHei" w:hAnsi="Microsoft JhengHei" w:cs="PMingLiU"/>
                <w:color w:val="000000"/>
                <w:sz w:val="22"/>
              </w:rPr>
              <w:t xml:space="preserve">Multimedia Entertainment: </w:t>
            </w:r>
          </w:p>
          <w:p w14:paraId="5AE97EAB" w14:textId="0EC8DF6D" w:rsidR="0048607D" w:rsidRPr="0048607D" w:rsidRDefault="0048607D">
            <w:pPr>
              <w:adjustRightInd w:val="0"/>
              <w:snapToGrid w:val="0"/>
              <w:rPr>
                <w:rFonts w:ascii="Microsoft JhengHei" w:eastAsia="Microsoft JhengHei" w:hAnsi="Microsoft JhengHei" w:cs="PMingLiU"/>
                <w:color w:val="000000"/>
                <w:sz w:val="22"/>
              </w:rPr>
              <w:pPrChange w:id="333" w:author="Microsoft Office User" w:date="2018-10-24T21:38:00Z">
                <w:pPr/>
              </w:pPrChange>
            </w:pPr>
            <w:r w:rsidRPr="0048607D">
              <w:rPr>
                <w:rFonts w:ascii="Microsoft JhengHei" w:eastAsia="Microsoft JhengHei" w:hAnsi="Microsoft JhengHei" w:cs="PMingLiU"/>
                <w:color w:val="000000"/>
                <w:sz w:val="22"/>
              </w:rPr>
              <w:t xml:space="preserve">The most popular department </w:t>
            </w:r>
            <w:del w:id="334" w:author="Microsoft Office User" w:date="2018-10-24T21:37:00Z">
              <w:r w:rsidRPr="0048607D" w:rsidDel="00FB3302">
                <w:rPr>
                  <w:rFonts w:ascii="Microsoft JhengHei" w:eastAsia="Microsoft JhengHei" w:hAnsi="Microsoft JhengHei" w:cs="PMingLiU"/>
                  <w:color w:val="000000"/>
                  <w:sz w:val="22"/>
                </w:rPr>
                <w:delText xml:space="preserve">of </w:delText>
              </w:r>
            </w:del>
            <w:del w:id="335" w:author="Microsoft Office User" w:date="2018-10-24T22:18:00Z">
              <w:r w:rsidRPr="0048607D" w:rsidDel="007A6CBF">
                <w:rPr>
                  <w:rFonts w:ascii="Microsoft JhengHei" w:eastAsia="Microsoft JhengHei" w:hAnsi="Microsoft JhengHei" w:cs="PMingLiU"/>
                  <w:color w:val="000000"/>
                  <w:sz w:val="22"/>
                </w:rPr>
                <w:delText>the</w:delText>
              </w:r>
            </w:del>
            <w:ins w:id="336" w:author="Microsoft Office User" w:date="2018-10-24T22:18:00Z">
              <w:r w:rsidR="007A6CBF">
                <w:rPr>
                  <w:rFonts w:ascii="Microsoft JhengHei" w:eastAsia="Microsoft JhengHei" w:hAnsi="Microsoft JhengHei" w:cs="PMingLiU"/>
                  <w:color w:val="000000"/>
                  <w:sz w:val="22"/>
                </w:rPr>
                <w:t>in</w:t>
              </w:r>
              <w:r w:rsidR="007A6CBF" w:rsidRPr="0048607D">
                <w:rPr>
                  <w:rFonts w:ascii="Microsoft JhengHei" w:eastAsia="Microsoft JhengHei" w:hAnsi="Microsoft JhengHei" w:cs="PMingLiU"/>
                  <w:color w:val="000000"/>
                  <w:sz w:val="22"/>
                </w:rPr>
                <w:t xml:space="preserve"> the</w:t>
              </w:r>
            </w:ins>
            <w:r w:rsidRPr="0048607D">
              <w:rPr>
                <w:rFonts w:ascii="Microsoft JhengHei" w:eastAsia="Microsoft JhengHei" w:hAnsi="Microsoft JhengHei" w:cs="PMingLiU"/>
                <w:color w:val="000000"/>
                <w:sz w:val="22"/>
              </w:rPr>
              <w:t xml:space="preserve"> multimedia computer entertainment industry cultivates students' abilities for multimedia and game programming. In addition to the strength of the student programming, other areas of focus are related </w:t>
            </w:r>
            <w:ins w:id="337" w:author="Microsoft Office User" w:date="2018-10-24T21:37:00Z">
              <w:r w:rsidR="00FB3302">
                <w:rPr>
                  <w:rFonts w:ascii="Microsoft JhengHei" w:eastAsia="Microsoft JhengHei" w:hAnsi="Microsoft JhengHei" w:cs="PMingLiU"/>
                  <w:color w:val="000000"/>
                  <w:sz w:val="22"/>
                </w:rPr>
                <w:t xml:space="preserve">to </w:t>
              </w:r>
            </w:ins>
            <w:r w:rsidRPr="0048607D">
              <w:rPr>
                <w:rFonts w:ascii="Microsoft JhengHei" w:eastAsia="Microsoft JhengHei" w:hAnsi="Microsoft JhengHei" w:cs="PMingLiU"/>
                <w:color w:val="000000"/>
                <w:sz w:val="22"/>
              </w:rPr>
              <w:t xml:space="preserve">computer vision, computer graphics, image processing of, and </w:t>
            </w:r>
            <w:del w:id="338" w:author="Microsoft Office User" w:date="2018-10-24T21:37:00Z">
              <w:r w:rsidRPr="0048607D" w:rsidDel="00FB3302">
                <w:rPr>
                  <w:rFonts w:ascii="Microsoft JhengHei" w:eastAsia="Microsoft JhengHei" w:hAnsi="Microsoft JhengHei" w:cs="PMingLiU"/>
                  <w:color w:val="000000"/>
                  <w:sz w:val="22"/>
                </w:rPr>
                <w:delText xml:space="preserve">guidance applied to </w:delText>
              </w:r>
            </w:del>
            <w:r w:rsidRPr="0048607D">
              <w:rPr>
                <w:rFonts w:ascii="Microsoft JhengHei" w:eastAsia="Microsoft JhengHei" w:hAnsi="Microsoft JhengHei" w:cs="PMingLiU"/>
                <w:color w:val="000000"/>
                <w:sz w:val="22"/>
              </w:rPr>
              <w:t>2D, 3D game design on the computer. The overall aim is to foster the development of skilled workers in the computer game programming industry, as well as to enhance talent and ability.</w:t>
            </w:r>
          </w:p>
          <w:p w14:paraId="4AAD3A31" w14:textId="77777777" w:rsidR="0048607D" w:rsidRPr="0048607D" w:rsidRDefault="0048607D" w:rsidP="00574B61">
            <w:pPr>
              <w:rPr>
                <w:rFonts w:ascii="Microsoft JhengHei" w:eastAsia="Microsoft JhengHei" w:hAnsi="Microsoft JhengHei" w:cs="PMingLiU"/>
                <w:color w:val="000000"/>
                <w:sz w:val="22"/>
              </w:rPr>
            </w:pPr>
            <w:r w:rsidRPr="0048607D">
              <w:rPr>
                <w:rFonts w:ascii="Microsoft JhengHei" w:eastAsia="Microsoft JhengHei" w:hAnsi="Microsoft JhengHei" w:cs="PMingLiU"/>
                <w:color w:val="000000"/>
                <w:sz w:val="22"/>
              </w:rPr>
              <w:t>Smart Life Technology</w:t>
            </w:r>
          </w:p>
          <w:p w14:paraId="729E3BFF" w14:textId="77777777" w:rsidR="0048607D" w:rsidRPr="0048607D" w:rsidRDefault="0048607D">
            <w:pPr>
              <w:adjustRightInd w:val="0"/>
              <w:snapToGrid w:val="0"/>
              <w:rPr>
                <w:rFonts w:ascii="Microsoft JhengHei" w:eastAsia="Microsoft JhengHei" w:hAnsi="Microsoft JhengHei" w:cs="PMingLiU"/>
                <w:color w:val="000000"/>
                <w:sz w:val="22"/>
              </w:rPr>
              <w:pPrChange w:id="339" w:author="Microsoft Office User" w:date="2018-10-24T21:41:00Z">
                <w:pPr/>
              </w:pPrChange>
            </w:pPr>
            <w:r w:rsidRPr="0048607D">
              <w:rPr>
                <w:rFonts w:ascii="Microsoft JhengHei" w:eastAsia="Microsoft JhengHei" w:hAnsi="Microsoft JhengHei" w:cs="PMingLiU"/>
                <w:color w:val="000000"/>
                <w:sz w:val="22"/>
              </w:rPr>
              <w:t>AI:  Artificial Intelligence</w:t>
            </w:r>
            <w:del w:id="340" w:author="Microsoft Office User" w:date="2018-10-24T21:38:00Z">
              <w:r w:rsidRPr="0048607D" w:rsidDel="00FB3302">
                <w:rPr>
                  <w:rFonts w:ascii="Microsoft JhengHei" w:eastAsia="Microsoft JhengHei" w:hAnsi="Microsoft JhengHei" w:cs="PMingLiU"/>
                  <w:color w:val="000000"/>
                  <w:sz w:val="22"/>
                </w:rPr>
                <w:delText>, mainly in research on how to use the computer's capabilities to perform some would have to be done by humans in order to perform work, human intelligence will be computerized, so that the computer has to think, learn and problem-solving skills. R</w:delText>
              </w:r>
            </w:del>
            <w:ins w:id="341" w:author="Microsoft Office User" w:date="2018-10-24T21:38:00Z">
              <w:r w:rsidR="00FB3302">
                <w:rPr>
                  <w:rFonts w:ascii="Microsoft JhengHei" w:eastAsia="Microsoft JhengHei" w:hAnsi="Microsoft JhengHei" w:cs="PMingLiU"/>
                  <w:color w:val="000000"/>
                  <w:sz w:val="22"/>
                </w:rPr>
                <w:t xml:space="preserve"> r</w:t>
              </w:r>
            </w:ins>
            <w:r w:rsidRPr="0048607D">
              <w:rPr>
                <w:rFonts w:ascii="Microsoft JhengHei" w:eastAsia="Microsoft JhengHei" w:hAnsi="Microsoft JhengHei" w:cs="PMingLiU"/>
                <w:color w:val="000000"/>
                <w:sz w:val="22"/>
              </w:rPr>
              <w:t>elated applications include expert systems, robotics, natural language processing, machine vision, machine translation, speech recognition and machine learning.</w:t>
            </w:r>
          </w:p>
          <w:p w14:paraId="3B708971" w14:textId="77777777" w:rsidR="0048607D" w:rsidRPr="0048607D" w:rsidRDefault="0048607D">
            <w:pPr>
              <w:adjustRightInd w:val="0"/>
              <w:snapToGrid w:val="0"/>
              <w:rPr>
                <w:rFonts w:ascii="Microsoft JhengHei" w:eastAsia="Microsoft JhengHei" w:hAnsi="Microsoft JhengHei" w:cs="PMingLiU"/>
                <w:color w:val="000000"/>
                <w:sz w:val="22"/>
              </w:rPr>
              <w:pPrChange w:id="342" w:author="Microsoft Office User" w:date="2018-10-24T21:41:00Z">
                <w:pPr/>
              </w:pPrChange>
            </w:pPr>
            <w:r w:rsidRPr="0048607D">
              <w:rPr>
                <w:rFonts w:ascii="Microsoft JhengHei" w:eastAsia="Microsoft JhengHei" w:hAnsi="Microsoft JhengHei" w:cs="PMingLiU"/>
                <w:color w:val="000000"/>
                <w:sz w:val="22"/>
              </w:rPr>
              <w:t xml:space="preserve">Data Mining: Data Mining also known as the repository of knowledge discovery (Knowledge Discovery in Databases) </w:t>
            </w:r>
            <w:del w:id="343" w:author="Microsoft Office User" w:date="2018-10-24T21:39:00Z">
              <w:r w:rsidRPr="0048607D" w:rsidDel="00FB3302">
                <w:rPr>
                  <w:rFonts w:ascii="Microsoft JhengHei" w:eastAsia="Microsoft JhengHei" w:hAnsi="Microsoft JhengHei" w:cs="PMingLiU"/>
                  <w:color w:val="000000"/>
                  <w:sz w:val="22"/>
                </w:rPr>
                <w:delText>. R</w:delText>
              </w:r>
            </w:del>
            <w:ins w:id="344" w:author="Microsoft Office User" w:date="2018-10-24T21:39:00Z">
              <w:r w:rsidR="00FB3302">
                <w:rPr>
                  <w:rFonts w:ascii="Microsoft JhengHei" w:eastAsia="Microsoft JhengHei" w:hAnsi="Microsoft JhengHei" w:cs="PMingLiU"/>
                  <w:color w:val="000000"/>
                  <w:sz w:val="22"/>
                </w:rPr>
                <w:t>r</w:t>
              </w:r>
            </w:ins>
            <w:r w:rsidRPr="0048607D">
              <w:rPr>
                <w:rFonts w:ascii="Microsoft JhengHei" w:eastAsia="Microsoft JhengHei" w:hAnsi="Microsoft JhengHei" w:cs="PMingLiU"/>
                <w:color w:val="000000"/>
                <w:sz w:val="22"/>
              </w:rPr>
              <w:t>efers</w:t>
            </w:r>
            <w:del w:id="345" w:author="Microsoft Office User" w:date="2018-10-24T21:39:00Z">
              <w:r w:rsidRPr="0048607D" w:rsidDel="00FB3302">
                <w:rPr>
                  <w:rFonts w:ascii="Microsoft JhengHei" w:eastAsia="Microsoft JhengHei" w:hAnsi="Microsoft JhengHei" w:cs="PMingLiU"/>
                  <w:color w:val="000000"/>
                  <w:sz w:val="22"/>
                </w:rPr>
                <w:delText xml:space="preserve"> to dig out from the database of potential</w:delText>
              </w:r>
            </w:del>
            <w:r w:rsidRPr="0048607D">
              <w:rPr>
                <w:rFonts w:ascii="Microsoft JhengHei" w:eastAsia="Microsoft JhengHei" w:hAnsi="Microsoft JhengHei" w:cs="PMingLiU"/>
                <w:color w:val="000000"/>
                <w:sz w:val="22"/>
              </w:rPr>
              <w:t xml:space="preserve">, clear, and very useful information </w:t>
            </w:r>
            <w:del w:id="346" w:author="Microsoft Office User" w:date="2018-10-24T21:39:00Z">
              <w:r w:rsidRPr="0048607D" w:rsidDel="00FB3302">
                <w:rPr>
                  <w:rFonts w:ascii="Microsoft JhengHei" w:eastAsia="Microsoft JhengHei" w:hAnsi="Microsoft JhengHei" w:cs="PMingLiU"/>
                  <w:color w:val="000000"/>
                  <w:sz w:val="22"/>
                </w:rPr>
                <w:delText>of the process, and</w:delText>
              </w:r>
            </w:del>
            <w:ins w:id="347" w:author="Microsoft Office User" w:date="2018-10-24T21:39:00Z">
              <w:r w:rsidR="00FB3302">
                <w:rPr>
                  <w:rFonts w:ascii="Microsoft JhengHei" w:eastAsia="Microsoft JhengHei" w:hAnsi="Microsoft JhengHei" w:cs="PMingLiU"/>
                  <w:color w:val="000000"/>
                  <w:sz w:val="22"/>
                </w:rPr>
                <w:t>dug out from databases and</w:t>
              </w:r>
            </w:ins>
            <w:r w:rsidRPr="0048607D">
              <w:rPr>
                <w:rFonts w:ascii="Microsoft JhengHei" w:eastAsia="Microsoft JhengHei" w:hAnsi="Microsoft JhengHei" w:cs="PMingLiU"/>
                <w:color w:val="000000"/>
                <w:sz w:val="22"/>
              </w:rPr>
              <w:t xml:space="preserve"> presented in an easy to understand manner. Learn repository is the foundation for data mining and supplemented by a variety of different data structures and algorithms</w:t>
            </w:r>
            <w:ins w:id="348" w:author="Microsoft Office User" w:date="2018-10-24T21:40:00Z">
              <w:r w:rsidR="00FB3302">
                <w:rPr>
                  <w:rFonts w:ascii="Microsoft JhengHei" w:eastAsia="Microsoft JhengHei" w:hAnsi="Microsoft JhengHei" w:cs="PMingLiU"/>
                  <w:color w:val="000000"/>
                  <w:sz w:val="22"/>
                </w:rPr>
                <w:t>.</w:t>
              </w:r>
            </w:ins>
            <w:del w:id="349" w:author="Microsoft Office User" w:date="2018-10-24T21:40:00Z">
              <w:r w:rsidRPr="0048607D" w:rsidDel="00FB3302">
                <w:rPr>
                  <w:rFonts w:ascii="Microsoft JhengHei" w:eastAsia="Microsoft JhengHei" w:hAnsi="Microsoft JhengHei" w:cs="PMingLiU"/>
                  <w:color w:val="000000"/>
                  <w:sz w:val="22"/>
                </w:rPr>
                <w:delText xml:space="preserve"> to achieve the process of </w:delText>
              </w:r>
              <w:r w:rsidRPr="0048607D" w:rsidDel="00FB3302">
                <w:rPr>
                  <w:rFonts w:ascii="Microsoft JhengHei" w:eastAsia="Microsoft JhengHei" w:hAnsi="Microsoft JhengHei" w:cs="PMingLiU"/>
                  <w:color w:val="000000"/>
                  <w:sz w:val="22"/>
                </w:rPr>
                <w:lastRenderedPageBreak/>
                <w:delText>knowledge discovery</w:delText>
              </w:r>
            </w:del>
            <w:ins w:id="350" w:author="Microsoft Office User" w:date="2018-10-24T21:40:00Z">
              <w:r w:rsidR="00FB3302">
                <w:rPr>
                  <w:rFonts w:ascii="Microsoft JhengHei" w:eastAsia="Microsoft JhengHei" w:hAnsi="Microsoft JhengHei" w:cs="PMingLiU"/>
                  <w:color w:val="000000"/>
                  <w:sz w:val="22"/>
                </w:rPr>
                <w:t xml:space="preserve"> </w:t>
              </w:r>
            </w:ins>
            <w:del w:id="351" w:author="Microsoft Office User" w:date="2018-10-24T21:40:00Z">
              <w:r w:rsidRPr="0048607D" w:rsidDel="00FB3302">
                <w:rPr>
                  <w:rFonts w:ascii="Microsoft JhengHei" w:eastAsia="Microsoft JhengHei" w:hAnsi="Microsoft JhengHei" w:cs="PMingLiU"/>
                  <w:color w:val="000000"/>
                  <w:sz w:val="22"/>
                </w:rPr>
                <w:delText xml:space="preserve">. </w:delText>
              </w:r>
            </w:del>
            <w:r w:rsidRPr="0048607D">
              <w:rPr>
                <w:rFonts w:ascii="Microsoft JhengHei" w:eastAsia="Microsoft JhengHei" w:hAnsi="Microsoft JhengHei" w:cs="PMingLiU"/>
                <w:color w:val="000000"/>
                <w:sz w:val="22"/>
              </w:rPr>
              <w:t>Artificial intelligence and neural network technology are all common mining technology.</w:t>
            </w:r>
          </w:p>
          <w:p w14:paraId="67558BCA" w14:textId="1B88541A" w:rsidR="0048607D" w:rsidRPr="0048607D" w:rsidRDefault="0048607D">
            <w:pPr>
              <w:adjustRightInd w:val="0"/>
              <w:snapToGrid w:val="0"/>
              <w:rPr>
                <w:rFonts w:ascii="Microsoft JhengHei" w:eastAsia="Microsoft JhengHei" w:hAnsi="Microsoft JhengHei" w:cs="PMingLiU"/>
                <w:color w:val="000000"/>
                <w:sz w:val="22"/>
              </w:rPr>
              <w:pPrChange w:id="352" w:author="Microsoft Office User" w:date="2018-10-24T21:41:00Z">
                <w:pPr/>
              </w:pPrChange>
            </w:pPr>
            <w:r w:rsidRPr="0048607D">
              <w:rPr>
                <w:rFonts w:ascii="Microsoft JhengHei" w:eastAsia="Microsoft JhengHei" w:hAnsi="Microsoft JhengHei" w:cs="PMingLiU"/>
                <w:color w:val="000000"/>
                <w:sz w:val="22"/>
              </w:rPr>
              <w:t xml:space="preserve">Medical Information: Medical information is </w:t>
            </w:r>
            <w:del w:id="353" w:author="Microsoft Office User" w:date="2018-10-24T21:40:00Z">
              <w:r w:rsidRPr="0048607D" w:rsidDel="00FB3302">
                <w:rPr>
                  <w:rFonts w:ascii="Microsoft JhengHei" w:eastAsia="Microsoft JhengHei" w:hAnsi="Microsoft JhengHei" w:cs="PMingLiU"/>
                  <w:color w:val="000000"/>
                  <w:sz w:val="22"/>
                </w:rPr>
                <w:delText xml:space="preserve">crosscutting </w:delText>
              </w:r>
            </w:del>
            <w:del w:id="354" w:author="Microsoft Office User" w:date="2018-10-24T22:18:00Z">
              <w:r w:rsidRPr="0048607D" w:rsidDel="007A6CBF">
                <w:rPr>
                  <w:rFonts w:ascii="Microsoft JhengHei" w:eastAsia="Microsoft JhengHei" w:hAnsi="Microsoft JhengHei" w:cs="PMingLiU"/>
                  <w:color w:val="000000"/>
                  <w:sz w:val="22"/>
                </w:rPr>
                <w:delText>combination</w:delText>
              </w:r>
            </w:del>
            <w:ins w:id="355" w:author="Microsoft Office User" w:date="2018-10-24T22:18:00Z">
              <w:r w:rsidR="007A6CBF">
                <w:rPr>
                  <w:rFonts w:ascii="Microsoft JhengHei" w:eastAsia="Microsoft JhengHei" w:hAnsi="Microsoft JhengHei" w:cs="PMingLiU"/>
                  <w:color w:val="000000"/>
                  <w:sz w:val="22"/>
                </w:rPr>
                <w:t>a</w:t>
              </w:r>
              <w:r w:rsidR="007A6CBF" w:rsidRPr="0048607D">
                <w:rPr>
                  <w:rFonts w:ascii="Microsoft JhengHei" w:eastAsia="Microsoft JhengHei" w:hAnsi="Microsoft JhengHei" w:cs="PMingLiU"/>
                  <w:color w:val="000000"/>
                  <w:sz w:val="22"/>
                </w:rPr>
                <w:t xml:space="preserve"> combination</w:t>
              </w:r>
            </w:ins>
            <w:r w:rsidRPr="0048607D">
              <w:rPr>
                <w:rFonts w:ascii="Microsoft JhengHei" w:eastAsia="Microsoft JhengHei" w:hAnsi="Microsoft JhengHei" w:cs="PMingLiU"/>
                <w:color w:val="000000"/>
                <w:sz w:val="22"/>
              </w:rPr>
              <w:t xml:space="preserve"> of information technology and medical application</w:t>
            </w:r>
            <w:ins w:id="356" w:author="Microsoft Office User" w:date="2018-10-24T21:40:00Z">
              <w:r w:rsidR="00FB3302">
                <w:rPr>
                  <w:rFonts w:ascii="Microsoft JhengHei" w:eastAsia="Microsoft JhengHei" w:hAnsi="Microsoft JhengHei" w:cs="PMingLiU"/>
                  <w:color w:val="000000"/>
                  <w:sz w:val="22"/>
                </w:rPr>
                <w:t>s.</w:t>
              </w:r>
            </w:ins>
            <w:r w:rsidRPr="0048607D">
              <w:rPr>
                <w:rFonts w:ascii="Microsoft JhengHei" w:eastAsia="Microsoft JhengHei" w:hAnsi="Microsoft JhengHei" w:cs="PMingLiU"/>
                <w:color w:val="000000"/>
                <w:sz w:val="22"/>
              </w:rPr>
              <w:t xml:space="preserve"> </w:t>
            </w:r>
            <w:del w:id="357" w:author="Microsoft Office User" w:date="2018-10-24T21:40:00Z">
              <w:r w:rsidRPr="0048607D" w:rsidDel="00FB3302">
                <w:rPr>
                  <w:rFonts w:ascii="Microsoft JhengHei" w:eastAsia="Microsoft JhengHei" w:hAnsi="Microsoft JhengHei" w:cs="PMingLiU"/>
                  <w:color w:val="000000"/>
                  <w:sz w:val="22"/>
                </w:rPr>
                <w:delText>of the industry.</w:delText>
              </w:r>
            </w:del>
            <w:r w:rsidRPr="0048607D">
              <w:rPr>
                <w:rFonts w:ascii="Microsoft JhengHei" w:eastAsia="Microsoft JhengHei" w:hAnsi="Microsoft JhengHei" w:cs="PMingLiU"/>
                <w:color w:val="000000"/>
                <w:sz w:val="22"/>
              </w:rPr>
              <w:t xml:space="preserve"> In major medical industries and </w:t>
            </w:r>
            <w:del w:id="358" w:author="Microsoft Office User" w:date="2018-10-24T22:18:00Z">
              <w:r w:rsidRPr="0048607D" w:rsidDel="007A6CBF">
                <w:rPr>
                  <w:rFonts w:ascii="Microsoft JhengHei" w:eastAsia="Microsoft JhengHei" w:hAnsi="Microsoft JhengHei" w:cs="PMingLiU"/>
                  <w:color w:val="000000"/>
                  <w:sz w:val="22"/>
                </w:rPr>
                <w:delText>institutions</w:delText>
              </w:r>
            </w:del>
            <w:del w:id="359" w:author="Microsoft Office User" w:date="2018-10-24T21:41:00Z">
              <w:r w:rsidRPr="0048607D" w:rsidDel="00FB3302">
                <w:rPr>
                  <w:rFonts w:ascii="Microsoft JhengHei" w:eastAsia="Microsoft JhengHei" w:hAnsi="Microsoft JhengHei" w:cs="PMingLiU"/>
                  <w:color w:val="000000"/>
                  <w:sz w:val="22"/>
                </w:rPr>
                <w:delText xml:space="preserve">, </w:delText>
              </w:r>
            </w:del>
            <w:del w:id="360" w:author="Microsoft Office User" w:date="2018-10-24T22:18:00Z">
              <w:r w:rsidRPr="0048607D" w:rsidDel="007A6CBF">
                <w:rPr>
                  <w:rFonts w:ascii="Microsoft JhengHei" w:eastAsia="Microsoft JhengHei" w:hAnsi="Microsoft JhengHei" w:cs="PMingLiU"/>
                  <w:color w:val="000000"/>
                  <w:sz w:val="22"/>
                </w:rPr>
                <w:delText>have</w:delText>
              </w:r>
            </w:del>
            <w:ins w:id="361" w:author="Microsoft Office User" w:date="2018-10-24T22:18:00Z">
              <w:r w:rsidR="007A6CBF" w:rsidRPr="0048607D">
                <w:rPr>
                  <w:rFonts w:ascii="Microsoft JhengHei" w:eastAsia="Microsoft JhengHei" w:hAnsi="Microsoft JhengHei" w:cs="PMingLiU"/>
                  <w:color w:val="000000"/>
                  <w:sz w:val="22"/>
                </w:rPr>
                <w:t>institutions have</w:t>
              </w:r>
            </w:ins>
            <w:r w:rsidRPr="0048607D">
              <w:rPr>
                <w:rFonts w:ascii="Microsoft JhengHei" w:eastAsia="Microsoft JhengHei" w:hAnsi="Microsoft JhengHei" w:cs="PMingLiU"/>
                <w:color w:val="000000"/>
                <w:sz w:val="22"/>
              </w:rPr>
              <w:t xml:space="preserve"> been combined with information technology related products and services </w:t>
            </w:r>
            <w:del w:id="362" w:author="Microsoft Office User" w:date="2018-10-24T21:41:00Z">
              <w:r w:rsidRPr="0048607D" w:rsidDel="00FB3302">
                <w:rPr>
                  <w:rFonts w:ascii="Microsoft JhengHei" w:eastAsia="Microsoft JhengHei" w:hAnsi="Microsoft JhengHei" w:cs="PMingLiU"/>
                  <w:color w:val="000000"/>
                  <w:sz w:val="22"/>
                </w:rPr>
                <w:delText xml:space="preserve">to the medical information, </w:delText>
              </w:r>
            </w:del>
            <w:r w:rsidRPr="0048607D">
              <w:rPr>
                <w:rFonts w:ascii="Microsoft JhengHei" w:eastAsia="Microsoft JhengHei" w:hAnsi="Microsoft JhengHei" w:cs="PMingLiU"/>
                <w:color w:val="000000"/>
                <w:sz w:val="22"/>
              </w:rPr>
              <w:t>such as electronic medical records management system, clinical diagnosis support systems, patient monitoring systems and automatic interpretation of medical imaging and diagnostic aid system</w:t>
            </w:r>
            <w:commentRangeStart w:id="363"/>
            <w:r w:rsidRPr="0048607D">
              <w:rPr>
                <w:rFonts w:ascii="Microsoft JhengHei" w:eastAsia="Microsoft JhengHei" w:hAnsi="Microsoft JhengHei" w:cs="PMingLiU"/>
                <w:color w:val="000000"/>
                <w:sz w:val="22"/>
              </w:rPr>
              <w:t>, in the face of huge Under the medical service market, is bound to have a large demand for medical and information interdisciplinary talents. Both theory and teaching in the art and used to nurture issue across medicine, IT personnel in both areas, with the effective application of information technology capability in the field of medicine, in order to promote social well-being.</w:t>
            </w:r>
            <w:commentRangeEnd w:id="363"/>
            <w:r w:rsidR="00E66086">
              <w:rPr>
                <w:rStyle w:val="CommentReference"/>
              </w:rPr>
              <w:commentReference w:id="363"/>
            </w:r>
          </w:p>
          <w:p w14:paraId="57E0B91F" w14:textId="212B131A" w:rsidR="0048607D" w:rsidRPr="0048607D" w:rsidRDefault="0048607D">
            <w:pPr>
              <w:adjustRightInd w:val="0"/>
              <w:snapToGrid w:val="0"/>
              <w:rPr>
                <w:rFonts w:ascii="Microsoft JhengHei" w:eastAsia="Microsoft JhengHei" w:hAnsi="Microsoft JhengHei" w:cs="PMingLiU"/>
                <w:color w:val="000000"/>
                <w:sz w:val="22"/>
              </w:rPr>
              <w:pPrChange w:id="364" w:author="Microsoft Office User" w:date="2018-10-24T21:47:00Z">
                <w:pPr/>
              </w:pPrChange>
            </w:pPr>
            <w:r w:rsidRPr="0048607D">
              <w:rPr>
                <w:rFonts w:ascii="Microsoft JhengHei" w:eastAsia="Microsoft JhengHei" w:hAnsi="Microsoft JhengHei" w:cs="PMingLiU"/>
                <w:color w:val="000000"/>
                <w:sz w:val="22"/>
              </w:rPr>
              <w:t>Embedded Systems: With the development of chip design and manufacturing technology and the Internet, many high-tech products emphasize the wisdom of nature</w:t>
            </w:r>
            <w:ins w:id="365" w:author="Microsoft Office User" w:date="2018-10-24T21:44:00Z">
              <w:r w:rsidR="00E66086">
                <w:rPr>
                  <w:rFonts w:ascii="Microsoft JhengHei" w:eastAsia="Microsoft JhengHei" w:hAnsi="Microsoft JhengHei" w:cs="PMingLiU"/>
                  <w:color w:val="000000"/>
                  <w:sz w:val="22"/>
                </w:rPr>
                <w:t>.</w:t>
              </w:r>
            </w:ins>
            <w:del w:id="366" w:author="Microsoft Office User" w:date="2018-10-24T21:44:00Z">
              <w:r w:rsidRPr="0048607D" w:rsidDel="00E66086">
                <w:rPr>
                  <w:rFonts w:ascii="Microsoft JhengHei" w:eastAsia="Microsoft JhengHei" w:hAnsi="Microsoft JhengHei" w:cs="PMingLiU"/>
                  <w:color w:val="000000"/>
                  <w:sz w:val="22"/>
                </w:rPr>
                <w:delText>,</w:delText>
              </w:r>
            </w:del>
            <w:r w:rsidRPr="0048607D">
              <w:rPr>
                <w:rFonts w:ascii="Microsoft JhengHei" w:eastAsia="Microsoft JhengHei" w:hAnsi="Microsoft JhengHei" w:cs="PMingLiU"/>
                <w:color w:val="000000"/>
                <w:sz w:val="22"/>
              </w:rPr>
              <w:t xml:space="preserve"> </w:t>
            </w:r>
            <w:del w:id="367" w:author="Microsoft Office User" w:date="2018-10-24T21:44:00Z">
              <w:r w:rsidRPr="0048607D" w:rsidDel="00E66086">
                <w:rPr>
                  <w:rFonts w:ascii="Microsoft JhengHei" w:eastAsia="Microsoft JhengHei" w:hAnsi="Microsoft JhengHei" w:cs="PMingLiU"/>
                  <w:color w:val="000000"/>
                  <w:sz w:val="22"/>
                </w:rPr>
                <w:delText>under the demands of multi-function network link, and</w:delText>
              </w:r>
            </w:del>
            <w:ins w:id="368" w:author="Microsoft Office User" w:date="2018-10-24T21:44:00Z">
              <w:r w:rsidR="00E66086">
                <w:rPr>
                  <w:rFonts w:ascii="Microsoft JhengHei" w:eastAsia="Microsoft JhengHei" w:hAnsi="Microsoft JhengHei" w:cs="PMingLiU"/>
                  <w:color w:val="000000"/>
                  <w:sz w:val="22"/>
                </w:rPr>
                <w:t>This</w:t>
              </w:r>
            </w:ins>
            <w:r w:rsidRPr="0048607D">
              <w:rPr>
                <w:rFonts w:ascii="Microsoft JhengHei" w:eastAsia="Microsoft JhengHei" w:hAnsi="Microsoft JhengHei" w:cs="PMingLiU"/>
                <w:color w:val="000000"/>
                <w:sz w:val="22"/>
              </w:rPr>
              <w:t xml:space="preserve"> requires a lot of embedded systems and technical personnel. In </w:t>
            </w:r>
            <w:ins w:id="369" w:author="Microsoft Office User" w:date="2018-10-24T21:44:00Z">
              <w:r w:rsidR="00E66086">
                <w:rPr>
                  <w:rFonts w:ascii="Microsoft JhengHei" w:eastAsia="Microsoft JhengHei" w:hAnsi="Microsoft JhengHei" w:cs="PMingLiU"/>
                  <w:color w:val="000000"/>
                  <w:sz w:val="22"/>
                </w:rPr>
                <w:t xml:space="preserve">a </w:t>
              </w:r>
            </w:ins>
            <w:commentRangeStart w:id="370"/>
            <w:r w:rsidRPr="0048607D">
              <w:rPr>
                <w:rFonts w:ascii="Microsoft JhengHei" w:eastAsia="Microsoft JhengHei" w:hAnsi="Microsoft JhengHei" w:cs="PMingLiU"/>
                <w:color w:val="000000"/>
                <w:sz w:val="22"/>
              </w:rPr>
              <w:t>Jufan</w:t>
            </w:r>
            <w:commentRangeEnd w:id="370"/>
            <w:r w:rsidR="00E66086">
              <w:rPr>
                <w:rStyle w:val="CommentReference"/>
              </w:rPr>
              <w:commentReference w:id="370"/>
            </w:r>
            <w:r w:rsidRPr="0048607D">
              <w:rPr>
                <w:rFonts w:ascii="Microsoft JhengHei" w:eastAsia="Microsoft JhengHei" w:hAnsi="Microsoft JhengHei" w:cs="PMingLiU"/>
                <w:color w:val="000000"/>
                <w:sz w:val="22"/>
              </w:rPr>
              <w:t xml:space="preserve"> network equipment, digital audio system</w:t>
            </w:r>
            <w:ins w:id="371" w:author="Microsoft Office User" w:date="2018-10-24T21:46:00Z">
              <w:r w:rsidR="00E66086">
                <w:rPr>
                  <w:rFonts w:ascii="Microsoft JhengHei" w:eastAsia="Microsoft JhengHei" w:hAnsi="Microsoft JhengHei" w:cs="PMingLiU"/>
                  <w:color w:val="000000"/>
                  <w:sz w:val="22"/>
                </w:rPr>
                <w:t>s</w:t>
              </w:r>
            </w:ins>
            <w:r w:rsidRPr="0048607D">
              <w:rPr>
                <w:rFonts w:ascii="Microsoft JhengHei" w:eastAsia="Microsoft JhengHei" w:hAnsi="Microsoft JhengHei" w:cs="PMingLiU"/>
                <w:color w:val="000000"/>
                <w:sz w:val="22"/>
              </w:rPr>
              <w:t>, mobile phone</w:t>
            </w:r>
            <w:ins w:id="372" w:author="Microsoft Office User" w:date="2018-10-24T21:46:00Z">
              <w:r w:rsidR="00E66086">
                <w:rPr>
                  <w:rFonts w:ascii="Microsoft JhengHei" w:eastAsia="Microsoft JhengHei" w:hAnsi="Microsoft JhengHei" w:cs="PMingLiU"/>
                  <w:color w:val="000000"/>
                  <w:sz w:val="22"/>
                </w:rPr>
                <w:t>s</w:t>
              </w:r>
            </w:ins>
            <w:r w:rsidRPr="0048607D">
              <w:rPr>
                <w:rFonts w:ascii="Microsoft JhengHei" w:eastAsia="Microsoft JhengHei" w:hAnsi="Microsoft JhengHei" w:cs="PMingLiU"/>
                <w:color w:val="000000"/>
                <w:sz w:val="22"/>
              </w:rPr>
              <w:t>, PDA, digital cameras, vehicle information and control electronics</w:t>
            </w:r>
            <w:ins w:id="373" w:author="Microsoft Office User" w:date="2018-10-24T21:46:00Z">
              <w:r w:rsidR="00E66086">
                <w:rPr>
                  <w:rFonts w:ascii="Microsoft JhengHei" w:eastAsia="Microsoft JhengHei" w:hAnsi="Microsoft JhengHei" w:cs="PMingLiU"/>
                  <w:color w:val="000000"/>
                  <w:sz w:val="22"/>
                </w:rPr>
                <w:t xml:space="preserve"> are all developed by </w:t>
              </w:r>
            </w:ins>
            <w:del w:id="374" w:author="Microsoft Office User" w:date="2018-10-24T21:46:00Z">
              <w:r w:rsidRPr="0048607D" w:rsidDel="00E66086">
                <w:rPr>
                  <w:rFonts w:ascii="Microsoft JhengHei" w:eastAsia="Microsoft JhengHei" w:hAnsi="Microsoft JhengHei" w:cs="PMingLiU"/>
                  <w:color w:val="000000"/>
                  <w:sz w:val="22"/>
                </w:rPr>
                <w:delText xml:space="preserve">, </w:delText>
              </w:r>
            </w:del>
            <w:r w:rsidRPr="0048607D">
              <w:rPr>
                <w:rFonts w:ascii="Microsoft JhengHei" w:eastAsia="Microsoft JhengHei" w:hAnsi="Microsoft JhengHei" w:cs="PMingLiU"/>
                <w:color w:val="000000"/>
                <w:sz w:val="22"/>
              </w:rPr>
              <w:t xml:space="preserve">embedded </w:t>
            </w:r>
            <w:del w:id="375" w:author="Microsoft Office User" w:date="2018-10-24T22:18:00Z">
              <w:r w:rsidRPr="0048607D" w:rsidDel="007A6CBF">
                <w:rPr>
                  <w:rFonts w:ascii="Microsoft JhengHei" w:eastAsia="Microsoft JhengHei" w:hAnsi="Microsoft JhengHei" w:cs="PMingLiU"/>
                  <w:color w:val="000000"/>
                  <w:sz w:val="22"/>
                </w:rPr>
                <w:delText>systems</w:delText>
              </w:r>
            </w:del>
            <w:del w:id="376" w:author="Microsoft Office User" w:date="2018-10-24T21:47:00Z">
              <w:r w:rsidRPr="0048607D" w:rsidDel="00E66086">
                <w:rPr>
                  <w:rFonts w:ascii="Microsoft JhengHei" w:eastAsia="Microsoft JhengHei" w:hAnsi="Microsoft JhengHei" w:cs="PMingLiU"/>
                  <w:color w:val="000000"/>
                  <w:sz w:val="22"/>
                </w:rPr>
                <w:delText xml:space="preserve"> are the foundation for their development, and therefore the field of embedded products have become an integral part of the relevant application. </w:delText>
              </w:r>
            </w:del>
            <w:del w:id="377" w:author="Microsoft Office User" w:date="2018-10-24T22:18:00Z">
              <w:r w:rsidRPr="0048607D" w:rsidDel="007A6CBF">
                <w:rPr>
                  <w:rFonts w:ascii="Microsoft JhengHei" w:eastAsia="Microsoft JhengHei" w:hAnsi="Microsoft JhengHei" w:cs="PMingLiU"/>
                  <w:color w:val="000000"/>
                  <w:sz w:val="22"/>
                </w:rPr>
                <w:delText>Through</w:delText>
              </w:r>
            </w:del>
            <w:ins w:id="378" w:author="Microsoft Office User" w:date="2018-10-24T22:18:00Z">
              <w:r w:rsidR="007A6CBF" w:rsidRPr="0048607D">
                <w:rPr>
                  <w:rFonts w:ascii="Microsoft JhengHei" w:eastAsia="Microsoft JhengHei" w:hAnsi="Microsoft JhengHei" w:cs="PMingLiU"/>
                  <w:color w:val="000000"/>
                  <w:sz w:val="22"/>
                </w:rPr>
                <w:t>systems</w:t>
              </w:r>
              <w:r w:rsidR="007A6CBF">
                <w:rPr>
                  <w:rFonts w:ascii="Microsoft JhengHei" w:eastAsia="Microsoft JhengHei" w:hAnsi="Microsoft JhengHei" w:cs="PMingLiU"/>
                  <w:color w:val="000000"/>
                  <w:sz w:val="22"/>
                </w:rPr>
                <w:t>. Through</w:t>
              </w:r>
            </w:ins>
            <w:r w:rsidRPr="0048607D">
              <w:rPr>
                <w:rFonts w:ascii="Microsoft JhengHei" w:eastAsia="Microsoft JhengHei" w:hAnsi="Microsoft JhengHei" w:cs="PMingLiU"/>
                <w:color w:val="000000"/>
                <w:sz w:val="22"/>
              </w:rPr>
              <w:t xml:space="preserve"> the creation and training related courses, the department will foster talented engineers for this industry.</w:t>
            </w:r>
          </w:p>
          <w:p w14:paraId="632AB3F3" w14:textId="77777777" w:rsidR="0048607D" w:rsidRPr="0048607D" w:rsidRDefault="0048607D" w:rsidP="00574B61">
            <w:pPr>
              <w:rPr>
                <w:rFonts w:ascii="Microsoft JhengHei" w:eastAsia="Microsoft JhengHei" w:hAnsi="Microsoft JhengHei" w:cs="PMingLiU"/>
                <w:color w:val="000000"/>
                <w:sz w:val="22"/>
              </w:rPr>
            </w:pPr>
            <w:r w:rsidRPr="0048607D">
              <w:rPr>
                <w:rFonts w:ascii="Microsoft JhengHei" w:eastAsia="Microsoft JhengHei" w:hAnsi="Microsoft JhengHei" w:cs="PMingLiU"/>
                <w:color w:val="000000"/>
                <w:sz w:val="22"/>
              </w:rPr>
              <w:lastRenderedPageBreak/>
              <w:t>Internet Technology and Applications</w:t>
            </w:r>
          </w:p>
          <w:p w14:paraId="78465B5F" w14:textId="1A668D3A" w:rsidR="0048607D" w:rsidRPr="0048607D" w:rsidRDefault="0048607D">
            <w:pPr>
              <w:adjustRightInd w:val="0"/>
              <w:snapToGrid w:val="0"/>
              <w:rPr>
                <w:rFonts w:ascii="Microsoft JhengHei" w:eastAsia="Microsoft JhengHei" w:hAnsi="Microsoft JhengHei" w:cs="PMingLiU"/>
                <w:color w:val="000000"/>
                <w:sz w:val="22"/>
              </w:rPr>
              <w:pPrChange w:id="379" w:author="Microsoft Office User" w:date="2018-10-24T21:53:00Z">
                <w:pPr/>
              </w:pPrChange>
            </w:pPr>
            <w:r w:rsidRPr="0048607D">
              <w:rPr>
                <w:rFonts w:ascii="Microsoft JhengHei" w:eastAsia="Microsoft JhengHei" w:hAnsi="Microsoft JhengHei" w:cs="PMingLiU"/>
                <w:color w:val="000000"/>
                <w:sz w:val="22"/>
              </w:rPr>
              <w:t>Internet Applications: Future Internet application technology will face the following situations and challenges, (1) broadband, wireless, mobile, IPv6 arrival, and high movement speed and other characteristics of the new generation networks; (2) heterogeneous domains roaming between, for example, 3G / GPRS and WLAN roaming; and (3) various computing capability (computing power) of the client device</w:t>
            </w:r>
            <w:del w:id="380" w:author="Microsoft Office User" w:date="2018-10-24T22:18:00Z">
              <w:r w:rsidRPr="0048607D" w:rsidDel="007A6CBF">
                <w:rPr>
                  <w:rFonts w:ascii="Microsoft JhengHei" w:eastAsia="Microsoft JhengHei" w:hAnsi="Microsoft JhengHei" w:cs="PMingLiU"/>
                  <w:color w:val="000000"/>
                  <w:sz w:val="22"/>
                </w:rPr>
                <w:delText xml:space="preserve">. </w:delText>
              </w:r>
            </w:del>
            <w:ins w:id="381" w:author="Microsoft Office User" w:date="2018-10-24T22:18:00Z">
              <w:r w:rsidR="007A6CBF" w:rsidRPr="0048607D">
                <w:rPr>
                  <w:rFonts w:ascii="Microsoft JhengHei" w:eastAsia="Microsoft JhengHei" w:hAnsi="Microsoft JhengHei" w:cs="PMingLiU"/>
                  <w:color w:val="000000"/>
                  <w:sz w:val="22"/>
                </w:rPr>
                <w:t xml:space="preserve">. </w:t>
              </w:r>
            </w:ins>
            <w:ins w:id="382" w:author="Microsoft Office User" w:date="2018-10-24T21:48:00Z">
              <w:r w:rsidR="00E66086">
                <w:rPr>
                  <w:rFonts w:ascii="Microsoft JhengHei" w:eastAsia="Microsoft JhengHei" w:hAnsi="Microsoft JhengHei" w:cs="PMingLiU"/>
                  <w:color w:val="000000"/>
                  <w:sz w:val="22"/>
                </w:rPr>
                <w:t xml:space="preserve">We aim to </w:t>
              </w:r>
            </w:ins>
            <w:del w:id="383" w:author="Microsoft Office User" w:date="2018-10-24T21:48:00Z">
              <w:r w:rsidRPr="0048607D" w:rsidDel="00E66086">
                <w:rPr>
                  <w:rFonts w:ascii="Microsoft JhengHei" w:eastAsia="Microsoft JhengHei" w:hAnsi="Microsoft JhengHei" w:cs="PMingLiU"/>
                  <w:color w:val="000000"/>
                  <w:sz w:val="22"/>
                </w:rPr>
                <w:delText>S</w:delText>
              </w:r>
            </w:del>
            <w:del w:id="384" w:author="Microsoft Office User" w:date="2018-10-24T22:18:00Z">
              <w:r w:rsidRPr="0048607D" w:rsidDel="007A6CBF">
                <w:rPr>
                  <w:rFonts w:ascii="Microsoft JhengHei" w:eastAsia="Microsoft JhengHei" w:hAnsi="Microsoft JhengHei" w:cs="PMingLiU"/>
                  <w:color w:val="000000"/>
                  <w:sz w:val="22"/>
                </w:rPr>
                <w:delText>tudy</w:delText>
              </w:r>
            </w:del>
            <w:ins w:id="385" w:author="Microsoft Office User" w:date="2018-10-24T22:18:00Z">
              <w:r w:rsidR="007A6CBF" w:rsidRPr="0048607D">
                <w:rPr>
                  <w:rFonts w:ascii="Microsoft JhengHei" w:eastAsia="Microsoft JhengHei" w:hAnsi="Microsoft JhengHei" w:cs="PMingLiU"/>
                  <w:color w:val="000000"/>
                  <w:sz w:val="22"/>
                </w:rPr>
                <w:t>s</w:t>
              </w:r>
              <w:r w:rsidR="007A6CBF">
                <w:rPr>
                  <w:rFonts w:ascii="Microsoft JhengHei" w:eastAsia="Microsoft JhengHei" w:hAnsi="Microsoft JhengHei" w:cs="PMingLiU"/>
                  <w:color w:val="000000"/>
                  <w:sz w:val="22"/>
                </w:rPr>
                <w:t>t</w:t>
              </w:r>
              <w:r w:rsidR="007A6CBF" w:rsidRPr="0048607D">
                <w:rPr>
                  <w:rFonts w:ascii="Microsoft JhengHei" w:eastAsia="Microsoft JhengHei" w:hAnsi="Microsoft JhengHei" w:cs="PMingLiU"/>
                  <w:color w:val="000000"/>
                  <w:sz w:val="22"/>
                </w:rPr>
                <w:t>udy</w:t>
              </w:r>
            </w:ins>
            <w:r w:rsidRPr="0048607D">
              <w:rPr>
                <w:rFonts w:ascii="Microsoft JhengHei" w:eastAsia="Microsoft JhengHei" w:hAnsi="Microsoft JhengHei" w:cs="PMingLiU"/>
                <w:color w:val="000000"/>
                <w:sz w:val="22"/>
              </w:rPr>
              <w:t xml:space="preserve"> </w:t>
            </w:r>
            <w:del w:id="386" w:author="Microsoft Office User" w:date="2018-10-24T21:48:00Z">
              <w:r w:rsidRPr="0048607D" w:rsidDel="00E66086">
                <w:rPr>
                  <w:rFonts w:ascii="Microsoft JhengHei" w:eastAsia="Microsoft JhengHei" w:hAnsi="Microsoft JhengHei" w:cs="PMingLiU"/>
                  <w:color w:val="000000"/>
                  <w:sz w:val="22"/>
                </w:rPr>
                <w:delText xml:space="preserve">of </w:delText>
              </w:r>
            </w:del>
            <w:r w:rsidRPr="0048607D">
              <w:rPr>
                <w:rFonts w:ascii="Microsoft JhengHei" w:eastAsia="Microsoft JhengHei" w:hAnsi="Microsoft JhengHei" w:cs="PMingLiU"/>
                <w:color w:val="000000"/>
                <w:sz w:val="22"/>
              </w:rPr>
              <w:t>Internet applications including wired and wireless network of media access control and technology, data / voice /video / multimedia transmission, network resource assignment, service quality assurance methods, wireless /wired network bridging technology</w:t>
            </w:r>
            <w:ins w:id="387" w:author="Microsoft Office User" w:date="2018-10-24T21:48:00Z">
              <w:r w:rsidR="00E66086">
                <w:rPr>
                  <w:rFonts w:ascii="Microsoft JhengHei" w:eastAsia="Microsoft JhengHei" w:hAnsi="Microsoft JhengHei" w:cs="PMingLiU"/>
                  <w:color w:val="000000"/>
                  <w:sz w:val="22"/>
                </w:rPr>
                <w:t>,</w:t>
              </w:r>
            </w:ins>
            <w:r w:rsidRPr="0048607D">
              <w:rPr>
                <w:rFonts w:ascii="Microsoft JhengHei" w:eastAsia="Microsoft JhengHei" w:hAnsi="Microsoft JhengHei" w:cs="PMingLiU"/>
                <w:color w:val="000000"/>
                <w:sz w:val="22"/>
              </w:rPr>
              <w:t xml:space="preserve"> and Internet network Road Web2.0 applications.</w:t>
            </w:r>
          </w:p>
          <w:p w14:paraId="3E2C5382" w14:textId="50BA834D" w:rsidR="0048607D" w:rsidRPr="0048607D" w:rsidDel="00E66086" w:rsidRDefault="0048607D">
            <w:pPr>
              <w:adjustRightInd w:val="0"/>
              <w:snapToGrid w:val="0"/>
              <w:rPr>
                <w:del w:id="388" w:author="Microsoft Office User" w:date="2018-10-24T21:49:00Z"/>
                <w:rFonts w:ascii="Microsoft JhengHei" w:eastAsia="Microsoft JhengHei" w:hAnsi="Microsoft JhengHei" w:cs="PMingLiU"/>
                <w:color w:val="000000"/>
                <w:sz w:val="22"/>
              </w:rPr>
              <w:pPrChange w:id="389" w:author="Microsoft Office User" w:date="2018-10-24T21:53:00Z">
                <w:pPr/>
              </w:pPrChange>
            </w:pPr>
            <w:r w:rsidRPr="0048607D">
              <w:rPr>
                <w:rFonts w:ascii="Microsoft JhengHei" w:eastAsia="Microsoft JhengHei" w:hAnsi="Microsoft JhengHei" w:cs="PMingLiU"/>
                <w:color w:val="000000"/>
                <w:sz w:val="22"/>
              </w:rPr>
              <w:t xml:space="preserve">Mobile Computing: The purpose of the focus is to teach students </w:t>
            </w:r>
            <w:del w:id="390" w:author="Microsoft Office User" w:date="2018-10-24T21:48:00Z">
              <w:r w:rsidRPr="0048607D" w:rsidDel="00E66086">
                <w:rPr>
                  <w:rFonts w:ascii="Microsoft JhengHei" w:eastAsia="Microsoft JhengHei" w:hAnsi="Microsoft JhengHei" w:cs="PMingLiU"/>
                  <w:color w:val="000000"/>
                  <w:sz w:val="22"/>
                </w:rPr>
                <w:delText xml:space="preserve">with </w:delText>
              </w:r>
            </w:del>
            <w:r w:rsidRPr="0048607D">
              <w:rPr>
                <w:rFonts w:ascii="Microsoft JhengHei" w:eastAsia="Microsoft JhengHei" w:hAnsi="Microsoft JhengHei" w:cs="PMingLiU"/>
                <w:color w:val="000000"/>
                <w:sz w:val="22"/>
              </w:rPr>
              <w:t xml:space="preserve">field systems development capability </w:t>
            </w:r>
            <w:del w:id="391" w:author="Microsoft Office User" w:date="2018-10-24T21:48:00Z">
              <w:r w:rsidRPr="0048607D" w:rsidDel="00E66086">
                <w:rPr>
                  <w:rFonts w:ascii="Microsoft JhengHei" w:eastAsia="Microsoft JhengHei" w:hAnsi="Microsoft JhengHei" w:cs="PMingLiU"/>
                  <w:color w:val="000000"/>
                  <w:sz w:val="22"/>
                </w:rPr>
                <w:delText xml:space="preserve">in </w:delText>
              </w:r>
            </w:del>
            <w:del w:id="392" w:author="Microsoft Office User" w:date="2018-10-24T22:18:00Z">
              <w:r w:rsidRPr="0048607D" w:rsidDel="007A6CBF">
                <w:rPr>
                  <w:rFonts w:ascii="Microsoft JhengHei" w:eastAsia="Microsoft JhengHei" w:hAnsi="Microsoft JhengHei" w:cs="PMingLiU"/>
                  <w:color w:val="000000"/>
                  <w:sz w:val="22"/>
                </w:rPr>
                <w:delText>mobile</w:delText>
              </w:r>
            </w:del>
            <w:ins w:id="393" w:author="Microsoft Office User" w:date="2018-10-24T22:18:00Z">
              <w:r w:rsidR="007A6CBF">
                <w:rPr>
                  <w:rFonts w:ascii="Microsoft JhengHei" w:eastAsia="Microsoft JhengHei" w:hAnsi="Microsoft JhengHei" w:cs="PMingLiU"/>
                  <w:color w:val="000000"/>
                  <w:sz w:val="22"/>
                </w:rPr>
                <w:t>for</w:t>
              </w:r>
              <w:r w:rsidR="007A6CBF" w:rsidRPr="0048607D">
                <w:rPr>
                  <w:rFonts w:ascii="Microsoft JhengHei" w:eastAsia="Microsoft JhengHei" w:hAnsi="Microsoft JhengHei" w:cs="PMingLiU"/>
                  <w:color w:val="000000"/>
                  <w:sz w:val="22"/>
                </w:rPr>
                <w:t xml:space="preserve"> mobile</w:t>
              </w:r>
            </w:ins>
            <w:r w:rsidRPr="0048607D">
              <w:rPr>
                <w:rFonts w:ascii="Microsoft JhengHei" w:eastAsia="Microsoft JhengHei" w:hAnsi="Microsoft JhengHei" w:cs="PMingLiU"/>
                <w:color w:val="000000"/>
                <w:sz w:val="22"/>
              </w:rPr>
              <w:t xml:space="preserve"> devices and embedded systems. Therefore, students attending basic programming courses will receive three</w:t>
            </w:r>
            <w:ins w:id="394" w:author="Microsoft Office User" w:date="2018-10-24T21:49:00Z">
              <w:r w:rsidR="00E66086">
                <w:rPr>
                  <w:rFonts w:ascii="Microsoft JhengHei" w:eastAsia="Microsoft JhengHei" w:hAnsi="Microsoft JhengHei" w:cs="PMingLiU"/>
                  <w:color w:val="000000"/>
                  <w:sz w:val="22"/>
                </w:rPr>
                <w:t xml:space="preserve"> main types of</w:t>
              </w:r>
            </w:ins>
            <w:r w:rsidRPr="0048607D">
              <w:rPr>
                <w:rFonts w:ascii="Microsoft JhengHei" w:eastAsia="Microsoft JhengHei" w:hAnsi="Microsoft JhengHei" w:cs="PMingLiU"/>
                <w:color w:val="000000"/>
                <w:sz w:val="22"/>
              </w:rPr>
              <w:t xml:space="preserve"> training </w:t>
            </w:r>
            <w:del w:id="395" w:author="Microsoft Office User" w:date="2018-10-24T21:49:00Z">
              <w:r w:rsidRPr="0048607D" w:rsidDel="00E66086">
                <w:rPr>
                  <w:rFonts w:ascii="Microsoft JhengHei" w:eastAsia="Microsoft JhengHei" w:hAnsi="Microsoft JhengHei" w:cs="PMingLiU"/>
                  <w:color w:val="000000"/>
                  <w:sz w:val="22"/>
                </w:rPr>
                <w:delText>courses</w:delText>
              </w:r>
            </w:del>
            <w:r w:rsidRPr="0048607D">
              <w:rPr>
                <w:rFonts w:ascii="Microsoft JhengHei" w:eastAsia="Microsoft JhengHei" w:hAnsi="Microsoft JhengHei" w:cs="PMingLiU"/>
                <w:color w:val="000000"/>
                <w:sz w:val="22"/>
              </w:rPr>
              <w:t>, including: embedded systems programming, programming mobile devices, embedded driver design implementations. After attend</w:t>
            </w:r>
            <w:ins w:id="396" w:author="Microsoft Office User" w:date="2018-10-24T21:49:00Z">
              <w:r w:rsidR="00E66086">
                <w:rPr>
                  <w:rFonts w:ascii="Microsoft JhengHei" w:eastAsia="Microsoft JhengHei" w:hAnsi="Microsoft JhengHei" w:cs="PMingLiU"/>
                  <w:color w:val="000000"/>
                  <w:sz w:val="22"/>
                </w:rPr>
                <w:t>ing</w:t>
              </w:r>
            </w:ins>
            <w:r w:rsidRPr="0048607D">
              <w:rPr>
                <w:rFonts w:ascii="Microsoft JhengHei" w:eastAsia="Microsoft JhengHei" w:hAnsi="Microsoft JhengHei" w:cs="PMingLiU"/>
                <w:color w:val="000000"/>
                <w:sz w:val="22"/>
              </w:rPr>
              <w:t xml:space="preserve"> these courses, students </w:t>
            </w:r>
            <w:ins w:id="397" w:author="Microsoft Office User" w:date="2018-10-24T21:49:00Z">
              <w:r w:rsidR="00E66086">
                <w:rPr>
                  <w:rFonts w:ascii="Microsoft JhengHei" w:eastAsia="Microsoft JhengHei" w:hAnsi="Microsoft JhengHei" w:cs="PMingLiU"/>
                  <w:color w:val="000000"/>
                  <w:sz w:val="22"/>
                </w:rPr>
                <w:t>wi</w:t>
              </w:r>
            </w:ins>
            <w:ins w:id="398" w:author="Microsoft Office User" w:date="2018-10-24T21:50:00Z">
              <w:r w:rsidR="00E66086">
                <w:rPr>
                  <w:rFonts w:ascii="Microsoft JhengHei" w:eastAsia="Microsoft JhengHei" w:hAnsi="Microsoft JhengHei" w:cs="PMingLiU"/>
                  <w:color w:val="000000"/>
                  <w:sz w:val="22"/>
                </w:rPr>
                <w:t xml:space="preserve">ll have competitive skills for employment or further study. </w:t>
              </w:r>
            </w:ins>
            <w:del w:id="399" w:author="Microsoft Office User" w:date="2018-10-24T21:49:00Z">
              <w:r w:rsidRPr="0048607D" w:rsidDel="00E66086">
                <w:rPr>
                  <w:rFonts w:ascii="Microsoft JhengHei" w:eastAsia="Microsoft JhengHei" w:hAnsi="Microsoft JhengHei" w:cs="PMingLiU"/>
                  <w:color w:val="000000"/>
                  <w:sz w:val="22"/>
                </w:rPr>
                <w:delText>for employment or further studies will be competitive wireless technologies and embedded systems industries.</w:delText>
              </w:r>
            </w:del>
          </w:p>
          <w:p w14:paraId="458C6FC7" w14:textId="77777777" w:rsidR="00270E23" w:rsidRDefault="0048607D">
            <w:pPr>
              <w:adjustRightInd w:val="0"/>
              <w:snapToGrid w:val="0"/>
              <w:rPr>
                <w:ins w:id="400" w:author="Microsoft Office User" w:date="2018-10-24T21:51:00Z"/>
                <w:rFonts w:ascii="Microsoft JhengHei" w:eastAsia="Microsoft JhengHei" w:hAnsi="Microsoft JhengHei" w:cs="PMingLiU"/>
                <w:color w:val="000000"/>
                <w:sz w:val="22"/>
              </w:rPr>
              <w:pPrChange w:id="401" w:author="Microsoft Office User" w:date="2018-10-24T21:53:00Z">
                <w:pPr/>
              </w:pPrChange>
            </w:pPr>
            <w:r w:rsidRPr="0048607D">
              <w:rPr>
                <w:rFonts w:ascii="Microsoft JhengHei" w:eastAsia="Microsoft JhengHei" w:hAnsi="Microsoft JhengHei" w:cs="PMingLiU"/>
                <w:color w:val="000000"/>
                <w:sz w:val="22"/>
              </w:rPr>
              <w:t>Information Security:</w:t>
            </w:r>
          </w:p>
          <w:p w14:paraId="37A8FF0F" w14:textId="77777777" w:rsidR="00270E23" w:rsidRDefault="0048607D">
            <w:pPr>
              <w:adjustRightInd w:val="0"/>
              <w:snapToGrid w:val="0"/>
              <w:rPr>
                <w:ins w:id="402" w:author="Microsoft Office User" w:date="2018-10-24T21:51:00Z"/>
                <w:rFonts w:ascii="Microsoft JhengHei" w:eastAsia="Microsoft JhengHei" w:hAnsi="Microsoft JhengHei" w:cs="PMingLiU"/>
                <w:color w:val="000000"/>
                <w:sz w:val="22"/>
              </w:rPr>
              <w:pPrChange w:id="403" w:author="Microsoft Office User" w:date="2018-10-24T21:53:00Z">
                <w:pPr/>
              </w:pPrChange>
            </w:pPr>
            <w:r w:rsidRPr="0048607D">
              <w:rPr>
                <w:rFonts w:ascii="Microsoft JhengHei" w:eastAsia="Microsoft JhengHei" w:hAnsi="Microsoft JhengHei" w:cs="PMingLiU"/>
                <w:color w:val="000000"/>
                <w:sz w:val="22"/>
              </w:rPr>
              <w:t xml:space="preserve"> </w:t>
            </w:r>
            <w:ins w:id="404" w:author="Microsoft Office User" w:date="2018-10-24T21:51:00Z">
              <w:r w:rsidR="00270E23">
                <w:rPr>
                  <w:rFonts w:ascii="Microsoft JhengHei" w:eastAsia="Microsoft JhengHei" w:hAnsi="Microsoft JhengHei" w:cs="PMingLiU"/>
                  <w:color w:val="000000"/>
                  <w:sz w:val="22"/>
                </w:rPr>
                <w:t>We offer c</w:t>
              </w:r>
            </w:ins>
            <w:ins w:id="405" w:author="Microsoft Office User" w:date="2018-10-24T21:52:00Z">
              <w:r w:rsidR="00270E23">
                <w:rPr>
                  <w:rFonts w:ascii="Microsoft JhengHei" w:eastAsia="Microsoft JhengHei" w:hAnsi="Microsoft JhengHei" w:cs="PMingLiU"/>
                  <w:color w:val="000000"/>
                  <w:sz w:val="22"/>
                </w:rPr>
                <w:t>ryptography, network security which includes wireless and mobile security, e-c</w:t>
              </w:r>
            </w:ins>
            <w:ins w:id="406" w:author="Microsoft Office User" w:date="2018-10-24T21:53:00Z">
              <w:r w:rsidR="00270E23">
                <w:rPr>
                  <w:rFonts w:ascii="Microsoft JhengHei" w:eastAsia="Microsoft JhengHei" w:hAnsi="Microsoft JhengHei" w:cs="PMingLiU"/>
                  <w:color w:val="000000"/>
                  <w:sz w:val="22"/>
                </w:rPr>
                <w:t>o</w:t>
              </w:r>
            </w:ins>
            <w:ins w:id="407" w:author="Microsoft Office User" w:date="2018-10-24T21:52:00Z">
              <w:r w:rsidR="00270E23">
                <w:rPr>
                  <w:rFonts w:ascii="Microsoft JhengHei" w:eastAsia="Microsoft JhengHei" w:hAnsi="Microsoft JhengHei" w:cs="PMingLiU"/>
                  <w:color w:val="000000"/>
                  <w:sz w:val="22"/>
                </w:rPr>
                <w:t>mme</w:t>
              </w:r>
            </w:ins>
            <w:ins w:id="408" w:author="Microsoft Office User" w:date="2018-10-24T21:53:00Z">
              <w:r w:rsidR="00270E23">
                <w:rPr>
                  <w:rFonts w:ascii="Microsoft JhengHei" w:eastAsia="Microsoft JhengHei" w:hAnsi="Microsoft JhengHei" w:cs="PMingLiU"/>
                  <w:color w:val="000000"/>
                  <w:sz w:val="22"/>
                </w:rPr>
                <w:t>rce safety, and a preliminary unders</w:t>
              </w:r>
            </w:ins>
            <w:ins w:id="409" w:author="Microsoft Office User" w:date="2018-10-24T21:54:00Z">
              <w:r w:rsidR="00270E23">
                <w:rPr>
                  <w:rFonts w:ascii="Microsoft JhengHei" w:eastAsia="Microsoft JhengHei" w:hAnsi="Microsoft JhengHei" w:cs="PMingLiU"/>
                  <w:color w:val="000000"/>
                  <w:sz w:val="22"/>
                </w:rPr>
                <w:t>t</w:t>
              </w:r>
            </w:ins>
            <w:ins w:id="410" w:author="Microsoft Office User" w:date="2018-10-24T21:53:00Z">
              <w:r w:rsidR="00270E23">
                <w:rPr>
                  <w:rFonts w:ascii="Microsoft JhengHei" w:eastAsia="Microsoft JhengHei" w:hAnsi="Microsoft JhengHei" w:cs="PMingLiU"/>
                  <w:color w:val="000000"/>
                  <w:sz w:val="22"/>
                </w:rPr>
                <w:t xml:space="preserve">anding of </w:t>
              </w:r>
            </w:ins>
            <w:ins w:id="411" w:author="Microsoft Office User" w:date="2018-10-24T21:54:00Z">
              <w:r w:rsidR="00270E23">
                <w:rPr>
                  <w:rFonts w:ascii="Microsoft JhengHei" w:eastAsia="Microsoft JhengHei" w:hAnsi="Microsoft JhengHei" w:cs="PMingLiU"/>
                  <w:color w:val="000000"/>
                  <w:sz w:val="22"/>
                </w:rPr>
                <w:t>hacker and defense technology.</w:t>
              </w:r>
            </w:ins>
          </w:p>
          <w:p w14:paraId="694DAD27" w14:textId="77777777" w:rsidR="0048607D" w:rsidRPr="0048607D" w:rsidRDefault="0048607D">
            <w:pPr>
              <w:adjustRightInd w:val="0"/>
              <w:snapToGrid w:val="0"/>
              <w:rPr>
                <w:rFonts w:ascii="Microsoft JhengHei" w:eastAsia="Microsoft JhengHei" w:hAnsi="Microsoft JhengHei" w:cs="PMingLiU"/>
                <w:color w:val="000000"/>
                <w:sz w:val="22"/>
              </w:rPr>
              <w:pPrChange w:id="412" w:author="Microsoft Office User" w:date="2018-10-24T21:53:00Z">
                <w:pPr/>
              </w:pPrChange>
            </w:pPr>
            <w:del w:id="413" w:author="Microsoft Office User" w:date="2018-10-24T21:51:00Z">
              <w:r w:rsidRPr="0048607D" w:rsidDel="00270E23">
                <w:rPr>
                  <w:rFonts w:ascii="Microsoft JhengHei" w:eastAsia="Microsoft JhengHei" w:hAnsi="Microsoft JhengHei" w:cs="PMingLiU"/>
                  <w:color w:val="000000"/>
                  <w:sz w:val="22"/>
                </w:rPr>
                <w:delText xml:space="preserve">information security courses offered, mainly in the "information security" as the core curriculum, extending the course was </w:delText>
              </w:r>
              <w:r w:rsidRPr="0048607D" w:rsidDel="00270E23">
                <w:rPr>
                  <w:rFonts w:ascii="Microsoft JhengHei" w:eastAsia="Microsoft JhengHei" w:hAnsi="Microsoft JhengHei" w:cs="PMingLiU"/>
                  <w:color w:val="000000"/>
                  <w:sz w:val="22"/>
                </w:rPr>
                <w:lastRenderedPageBreak/>
                <w:delText xml:space="preserve">"Cryptography" (contains traditional and modern cryptography ). Practice Course part of a "network security" and emphasis on wireless environment "mobile device security", the popular e-commerce in recent years, also set up relevant safety courses. Technical courses partly open "hacker attack and defense technology," serve to help the students to existing common </w:delText>
              </w:r>
            </w:del>
            <w:del w:id="414" w:author="Microsoft Office User" w:date="2018-10-24T21:54:00Z">
              <w:r w:rsidRPr="0048607D" w:rsidDel="00270E23">
                <w:rPr>
                  <w:rFonts w:ascii="Microsoft JhengHei" w:eastAsia="Microsoft JhengHei" w:hAnsi="Microsoft JhengHei" w:cs="PMingLiU"/>
                  <w:color w:val="000000"/>
                  <w:sz w:val="22"/>
                </w:rPr>
                <w:delText>hacker attack and defense technology to have a preliminary understanding.</w:delText>
              </w:r>
            </w:del>
          </w:p>
          <w:p w14:paraId="63F88EAD" w14:textId="77777777" w:rsidR="0048607D" w:rsidRPr="0048607D" w:rsidRDefault="0048607D">
            <w:pPr>
              <w:adjustRightInd w:val="0"/>
              <w:snapToGrid w:val="0"/>
              <w:rPr>
                <w:rFonts w:ascii="Microsoft JhengHei" w:eastAsia="Microsoft JhengHei" w:hAnsi="Microsoft JhengHei" w:cs="PMingLiU"/>
                <w:color w:val="000000"/>
                <w:sz w:val="22"/>
              </w:rPr>
              <w:pPrChange w:id="415" w:author="Microsoft Office User" w:date="2018-10-24T21:55:00Z">
                <w:pPr/>
              </w:pPrChange>
            </w:pPr>
            <w:r w:rsidRPr="0048607D">
              <w:rPr>
                <w:rFonts w:ascii="Microsoft JhengHei" w:eastAsia="Microsoft JhengHei" w:hAnsi="Microsoft JhengHei" w:cs="PMingLiU"/>
                <w:color w:val="000000"/>
                <w:sz w:val="22"/>
              </w:rPr>
              <w:t xml:space="preserve">Database: The purpose of the course is to give students experience in the field and use a lot of distributed network systems for data storage. In order to allow students to learn database theory and operating practices, students attending basic programming courses will receive training in database systems and database applications design. After completion of these courses, students </w:t>
            </w:r>
            <w:del w:id="416" w:author="Microsoft Office User" w:date="2018-10-24T21:54:00Z">
              <w:r w:rsidRPr="0048607D" w:rsidDel="00270E23">
                <w:rPr>
                  <w:rFonts w:ascii="Microsoft JhengHei" w:eastAsia="Microsoft JhengHei" w:hAnsi="Microsoft JhengHei" w:cs="PMingLiU"/>
                  <w:color w:val="000000"/>
                  <w:sz w:val="22"/>
                </w:rPr>
                <w:delText xml:space="preserve">for employment or further studies </w:delText>
              </w:r>
            </w:del>
            <w:r w:rsidRPr="0048607D">
              <w:rPr>
                <w:rFonts w:ascii="Microsoft JhengHei" w:eastAsia="Microsoft JhengHei" w:hAnsi="Microsoft JhengHei" w:cs="PMingLiU"/>
                <w:color w:val="000000"/>
                <w:sz w:val="22"/>
              </w:rPr>
              <w:t xml:space="preserve">will have database programming, web system design, </w:t>
            </w:r>
            <w:ins w:id="417" w:author="Microsoft Office User" w:date="2018-10-24T21:54:00Z">
              <w:r w:rsidR="00270E23">
                <w:rPr>
                  <w:rFonts w:ascii="Microsoft JhengHei" w:eastAsia="Microsoft JhengHei" w:hAnsi="Microsoft JhengHei" w:cs="PMingLiU"/>
                  <w:color w:val="000000"/>
                  <w:sz w:val="22"/>
                </w:rPr>
                <w:t xml:space="preserve">and </w:t>
              </w:r>
            </w:ins>
            <w:r w:rsidRPr="0048607D">
              <w:rPr>
                <w:rFonts w:ascii="Microsoft JhengHei" w:eastAsia="Microsoft JhengHei" w:hAnsi="Microsoft JhengHei" w:cs="PMingLiU"/>
                <w:color w:val="000000"/>
                <w:sz w:val="22"/>
              </w:rPr>
              <w:t>software system development</w:t>
            </w:r>
            <w:ins w:id="418" w:author="Microsoft Office User" w:date="2018-10-24T21:55:00Z">
              <w:r w:rsidR="00270E23">
                <w:rPr>
                  <w:rFonts w:ascii="Microsoft JhengHei" w:eastAsia="Microsoft JhengHei" w:hAnsi="Microsoft JhengHei" w:cs="PMingLiU"/>
                  <w:color w:val="000000"/>
                  <w:sz w:val="22"/>
                </w:rPr>
                <w:t xml:space="preserve"> for employment or further studies</w:t>
              </w:r>
            </w:ins>
            <w:del w:id="419" w:author="Microsoft Office User" w:date="2018-10-24T21:55:00Z">
              <w:r w:rsidRPr="0048607D" w:rsidDel="00270E23">
                <w:rPr>
                  <w:rFonts w:ascii="Microsoft JhengHei" w:eastAsia="Microsoft JhengHei" w:hAnsi="Microsoft JhengHei" w:cs="PMingLiU"/>
                  <w:color w:val="000000"/>
                  <w:sz w:val="22"/>
                </w:rPr>
                <w:delText xml:space="preserve"> competitiveness of related industries.</w:delText>
              </w:r>
            </w:del>
          </w:p>
          <w:p w14:paraId="51867710" w14:textId="77777777" w:rsidR="0048607D" w:rsidRPr="0048607D" w:rsidRDefault="0048607D">
            <w:pPr>
              <w:adjustRightInd w:val="0"/>
              <w:snapToGrid w:val="0"/>
              <w:rPr>
                <w:rFonts w:ascii="Microsoft JhengHei" w:eastAsia="Microsoft JhengHei" w:hAnsi="Microsoft JhengHei" w:cs="PMingLiU"/>
                <w:color w:val="000000"/>
                <w:sz w:val="22"/>
              </w:rPr>
              <w:pPrChange w:id="420" w:author="Microsoft Office User" w:date="2018-10-24T21:58:00Z">
                <w:pPr/>
              </w:pPrChange>
            </w:pPr>
            <w:r w:rsidRPr="0048607D">
              <w:rPr>
                <w:rFonts w:ascii="Microsoft JhengHei" w:eastAsia="Microsoft JhengHei" w:hAnsi="Microsoft JhengHei" w:cs="PMingLiU"/>
                <w:color w:val="000000"/>
                <w:sz w:val="22"/>
              </w:rPr>
              <w:t xml:space="preserve"> Career opportunity</w:t>
            </w:r>
          </w:p>
          <w:p w14:paraId="2E927017" w14:textId="77777777" w:rsidR="00270E23" w:rsidRDefault="0048607D">
            <w:pPr>
              <w:adjustRightInd w:val="0"/>
              <w:snapToGrid w:val="0"/>
              <w:rPr>
                <w:ins w:id="421" w:author="Microsoft Office User" w:date="2018-10-24T21:56:00Z"/>
                <w:rFonts w:ascii="Microsoft JhengHei" w:eastAsia="Microsoft JhengHei" w:hAnsi="Microsoft JhengHei" w:cs="PMingLiU"/>
                <w:color w:val="000000"/>
                <w:sz w:val="22"/>
              </w:rPr>
              <w:pPrChange w:id="422" w:author="Microsoft Office User" w:date="2018-10-24T21:58:00Z">
                <w:pPr/>
              </w:pPrChange>
            </w:pPr>
            <w:r w:rsidRPr="0048607D">
              <w:rPr>
                <w:rFonts w:ascii="Microsoft JhengHei" w:eastAsia="Microsoft JhengHei" w:hAnsi="Microsoft JhengHei" w:cs="PMingLiU" w:hint="eastAsia"/>
                <w:color w:val="000000"/>
                <w:sz w:val="22"/>
              </w:rPr>
              <w:t xml:space="preserve">　　</w:t>
            </w:r>
            <w:del w:id="423" w:author="Microsoft Office User" w:date="2018-10-24T21:56:00Z">
              <w:r w:rsidRPr="0048607D" w:rsidDel="00270E23">
                <w:rPr>
                  <w:rFonts w:ascii="Microsoft JhengHei" w:eastAsia="Microsoft JhengHei" w:hAnsi="Microsoft JhengHei" w:cs="PMingLiU" w:hint="eastAsia"/>
                  <w:color w:val="000000"/>
                  <w:sz w:val="22"/>
                </w:rPr>
                <w:delText xml:space="preserve">Application of Information Technology of the times, led the electronic information industry by the early PC, progressed to the diversity of network applications currently use handheld mobile devices and digital content, making </w:delText>
              </w:r>
            </w:del>
            <w:del w:id="424" w:author="Microsoft Office User" w:date="2018-10-24T21:55:00Z">
              <w:r w:rsidRPr="0048607D" w:rsidDel="00270E23">
                <w:rPr>
                  <w:rFonts w:ascii="Microsoft JhengHei" w:eastAsia="Microsoft JhengHei" w:hAnsi="Microsoft JhengHei" w:cs="PMingLiU" w:hint="eastAsia"/>
                  <w:color w:val="000000"/>
                  <w:sz w:val="22"/>
                </w:rPr>
                <w:delText>t</w:delText>
              </w:r>
            </w:del>
          </w:p>
          <w:p w14:paraId="42E2DC93" w14:textId="77777777" w:rsidR="0048607D" w:rsidRPr="00103344" w:rsidRDefault="00270E23">
            <w:pPr>
              <w:adjustRightInd w:val="0"/>
              <w:snapToGrid w:val="0"/>
              <w:rPr>
                <w:rFonts w:ascii="Microsoft JhengHei" w:eastAsia="Microsoft JhengHei" w:hAnsi="Microsoft JhengHei" w:cs="PMingLiU"/>
                <w:color w:val="000000"/>
                <w:sz w:val="22"/>
              </w:rPr>
              <w:pPrChange w:id="425" w:author="Microsoft Office User" w:date="2018-10-24T21:58:00Z">
                <w:pPr/>
              </w:pPrChange>
            </w:pPr>
            <w:ins w:id="426" w:author="Microsoft Office User" w:date="2018-10-24T21:56:00Z">
              <w:r>
                <w:rPr>
                  <w:rFonts w:ascii="Microsoft JhengHei" w:eastAsia="Microsoft JhengHei" w:hAnsi="Microsoft JhengHei" w:cs="PMingLiU"/>
                  <w:color w:val="000000"/>
                  <w:sz w:val="22"/>
                </w:rPr>
                <w:t>T</w:t>
              </w:r>
            </w:ins>
            <w:r w:rsidR="0048607D" w:rsidRPr="0048607D">
              <w:rPr>
                <w:rFonts w:ascii="Microsoft JhengHei" w:eastAsia="Microsoft JhengHei" w:hAnsi="Microsoft JhengHei" w:cs="PMingLiU" w:hint="eastAsia"/>
                <w:color w:val="000000"/>
                <w:sz w:val="22"/>
              </w:rPr>
              <w:t>he information industry ha</w:t>
            </w:r>
            <w:r w:rsidR="0048607D" w:rsidRPr="0048607D">
              <w:rPr>
                <w:rFonts w:ascii="Microsoft JhengHei" w:eastAsia="Microsoft JhengHei" w:hAnsi="Microsoft JhengHei" w:cs="PMingLiU"/>
                <w:color w:val="000000"/>
                <w:sz w:val="22"/>
              </w:rPr>
              <w:t>s become the main driving force for economic development</w:t>
            </w:r>
            <w:ins w:id="427" w:author="Microsoft Office User" w:date="2018-10-24T21:56:00Z">
              <w:r>
                <w:rPr>
                  <w:rFonts w:ascii="Microsoft JhengHei" w:eastAsia="Microsoft JhengHei" w:hAnsi="Microsoft JhengHei" w:cs="PMingLiU"/>
                  <w:color w:val="000000"/>
                  <w:sz w:val="22"/>
                </w:rPr>
                <w:t xml:space="preserve"> so</w:t>
              </w:r>
            </w:ins>
            <w:del w:id="428" w:author="Microsoft Office User" w:date="2018-10-24T21:56:00Z">
              <w:r w:rsidR="0048607D" w:rsidRPr="0048607D" w:rsidDel="00270E23">
                <w:rPr>
                  <w:rFonts w:ascii="Microsoft JhengHei" w:eastAsia="Microsoft JhengHei" w:hAnsi="Microsoft JhengHei" w:cs="PMingLiU"/>
                  <w:color w:val="000000"/>
                  <w:sz w:val="22"/>
                </w:rPr>
                <w:delText xml:space="preserve">; related </w:delText>
              </w:r>
            </w:del>
            <w:ins w:id="429" w:author="Microsoft Office User" w:date="2018-10-24T21:57:00Z">
              <w:r>
                <w:rPr>
                  <w:rFonts w:ascii="Microsoft JhengHei" w:eastAsia="Microsoft JhengHei" w:hAnsi="Microsoft JhengHei" w:cs="PMingLiU"/>
                  <w:color w:val="000000"/>
                  <w:sz w:val="22"/>
                </w:rPr>
                <w:t xml:space="preserve"> </w:t>
              </w:r>
            </w:ins>
            <w:r w:rsidR="0048607D" w:rsidRPr="0048607D">
              <w:rPr>
                <w:rFonts w:ascii="Microsoft JhengHei" w:eastAsia="Microsoft JhengHei" w:hAnsi="Microsoft JhengHei" w:cs="PMingLiU"/>
                <w:color w:val="000000"/>
                <w:sz w:val="22"/>
              </w:rPr>
              <w:t xml:space="preserve">demand for talent is quite </w:t>
            </w:r>
            <w:ins w:id="430" w:author="Microsoft Office User" w:date="2018-10-24T21:56:00Z">
              <w:r>
                <w:rPr>
                  <w:rFonts w:ascii="Microsoft JhengHei" w:eastAsia="Microsoft JhengHei" w:hAnsi="Microsoft JhengHei" w:cs="PMingLiU"/>
                  <w:color w:val="000000"/>
                  <w:sz w:val="22"/>
                </w:rPr>
                <w:t>high.</w:t>
              </w:r>
            </w:ins>
            <w:del w:id="431" w:author="Microsoft Office User" w:date="2018-10-24T21:56:00Z">
              <w:r w:rsidR="0048607D" w:rsidRPr="0048607D" w:rsidDel="00270E23">
                <w:rPr>
                  <w:rFonts w:ascii="Microsoft JhengHei" w:eastAsia="Microsoft JhengHei" w:hAnsi="Microsoft JhengHei" w:cs="PMingLiU"/>
                  <w:color w:val="000000"/>
                  <w:sz w:val="22"/>
                </w:rPr>
                <w:delText>eager</w:delText>
              </w:r>
            </w:del>
            <w:r w:rsidR="0048607D" w:rsidRPr="0048607D">
              <w:rPr>
                <w:rFonts w:ascii="Microsoft JhengHei" w:eastAsia="Microsoft JhengHei" w:hAnsi="Microsoft JhengHei" w:cs="PMingLiU"/>
                <w:color w:val="000000"/>
                <w:sz w:val="22"/>
              </w:rPr>
              <w:t>, so s</w:t>
            </w:r>
            <w:del w:id="432" w:author="Microsoft Office User" w:date="2018-10-24T21:57:00Z">
              <w:r w:rsidR="0048607D" w:rsidRPr="0048607D" w:rsidDel="00270E23">
                <w:rPr>
                  <w:rFonts w:ascii="Microsoft JhengHei" w:eastAsia="Microsoft JhengHei" w:hAnsi="Microsoft JhengHei" w:cs="PMingLiU"/>
                  <w:color w:val="000000"/>
                  <w:sz w:val="22"/>
                </w:rPr>
                <w:delText>tudents ver</w:delText>
              </w:r>
            </w:del>
            <w:del w:id="433" w:author="Microsoft Office User" w:date="2018-10-24T21:56:00Z">
              <w:r w:rsidR="0048607D" w:rsidRPr="0048607D" w:rsidDel="00270E23">
                <w:rPr>
                  <w:rFonts w:ascii="Microsoft JhengHei" w:eastAsia="Microsoft JhengHei" w:hAnsi="Microsoft JhengHei" w:cs="PMingLiU"/>
                  <w:color w:val="000000"/>
                  <w:sz w:val="22"/>
                </w:rPr>
                <w:delText>y broad way.</w:delText>
              </w:r>
            </w:del>
            <w:r w:rsidR="0048607D" w:rsidRPr="0048607D">
              <w:rPr>
                <w:rFonts w:ascii="Microsoft JhengHei" w:eastAsia="Microsoft JhengHei" w:hAnsi="Microsoft JhengHei" w:cs="PMingLiU"/>
                <w:color w:val="000000"/>
                <w:sz w:val="22"/>
              </w:rPr>
              <w:t xml:space="preserve"> </w:t>
            </w:r>
            <w:commentRangeStart w:id="434"/>
            <w:r w:rsidR="0048607D" w:rsidRPr="0048607D">
              <w:rPr>
                <w:rFonts w:ascii="Microsoft JhengHei" w:eastAsia="Microsoft JhengHei" w:hAnsi="Microsoft JhengHei" w:cs="PMingLiU"/>
                <w:color w:val="000000"/>
                <w:sz w:val="22"/>
              </w:rPr>
              <w:t xml:space="preserve">The Department of multimedia applications, embedded system application and application-related signal processing technology as the main development features, in line with the current development trend of industry and academia. Therefore, this Master's graduates to </w:t>
            </w:r>
            <w:r w:rsidR="0048607D" w:rsidRPr="0048607D">
              <w:rPr>
                <w:rFonts w:ascii="Microsoft JhengHei" w:eastAsia="Microsoft JhengHei" w:hAnsi="Microsoft JhengHei" w:cs="PMingLiU"/>
                <w:color w:val="000000"/>
                <w:sz w:val="22"/>
              </w:rPr>
              <w:lastRenderedPageBreak/>
              <w:t>continue their studies abroad whether or investment service industry, are the subject of much recognition.</w:t>
            </w:r>
            <w:commentRangeEnd w:id="434"/>
            <w:r>
              <w:rPr>
                <w:rStyle w:val="CommentReference"/>
              </w:rPr>
              <w:commentReference w:id="434"/>
            </w:r>
          </w:p>
        </w:tc>
      </w:tr>
      <w:tr w:rsidR="00103344" w:rsidRPr="00103344" w14:paraId="27787593"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978EC46"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3F0D0302"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4</w:t>
            </w:r>
          </w:p>
        </w:tc>
        <w:tc>
          <w:tcPr>
            <w:tcW w:w="4940" w:type="dxa"/>
            <w:tcBorders>
              <w:top w:val="nil"/>
              <w:left w:val="nil"/>
              <w:bottom w:val="single" w:sz="4" w:space="0" w:color="auto"/>
              <w:right w:val="single" w:sz="4" w:space="0" w:color="auto"/>
            </w:tcBorders>
            <w:shd w:val="clear" w:color="auto" w:fill="auto"/>
            <w:vAlign w:val="center"/>
            <w:hideMark/>
          </w:tcPr>
          <w:p w14:paraId="71394BCD"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光電工程系(光電半導體中心)</w:t>
            </w:r>
          </w:p>
        </w:tc>
        <w:tc>
          <w:tcPr>
            <w:tcW w:w="3380" w:type="dxa"/>
            <w:tcBorders>
              <w:top w:val="nil"/>
              <w:left w:val="nil"/>
              <w:bottom w:val="single" w:sz="4" w:space="0" w:color="auto"/>
              <w:right w:val="single" w:sz="4" w:space="0" w:color="auto"/>
            </w:tcBorders>
            <w:shd w:val="clear" w:color="auto" w:fill="auto"/>
            <w:noWrap/>
            <w:vAlign w:val="center"/>
            <w:hideMark/>
          </w:tcPr>
          <w:p w14:paraId="3E1DDCC7"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https://oe.stust.edu.tw/en</w:t>
            </w:r>
          </w:p>
        </w:tc>
        <w:tc>
          <w:tcPr>
            <w:tcW w:w="6920" w:type="dxa"/>
            <w:tcBorders>
              <w:top w:val="nil"/>
              <w:left w:val="nil"/>
              <w:bottom w:val="single" w:sz="4" w:space="0" w:color="auto"/>
              <w:right w:val="single" w:sz="4" w:space="0" w:color="auto"/>
            </w:tcBorders>
            <w:shd w:val="clear" w:color="auto" w:fill="auto"/>
            <w:noWrap/>
            <w:hideMark/>
          </w:tcPr>
          <w:p w14:paraId="1AAB87F3" w14:textId="79A23E0F" w:rsidR="00270E23" w:rsidRPr="00270E23" w:rsidRDefault="00270E23" w:rsidP="00270E23">
            <w:pPr>
              <w:rPr>
                <w:rFonts w:ascii="Microsoft JhengHei" w:eastAsia="Microsoft JhengHei" w:hAnsi="Microsoft JhengHei" w:cs="PMingLiU"/>
                <w:color w:val="000000"/>
                <w:sz w:val="22"/>
              </w:rPr>
            </w:pPr>
            <w:r w:rsidRPr="00270E23">
              <w:rPr>
                <w:rFonts w:ascii="Microsoft JhengHei" w:eastAsia="Microsoft JhengHei" w:hAnsi="Microsoft JhengHei" w:cs="PMingLiU"/>
                <w:color w:val="000000"/>
                <w:sz w:val="22"/>
              </w:rPr>
              <w:t xml:space="preserve">The Department of Electro-Optical Engineering of Southern Taiwan University was founded in 2005 as a transferred unit </w:t>
            </w:r>
            <w:del w:id="435" w:author="Microsoft Office User" w:date="2018-10-24T22:18:00Z">
              <w:r w:rsidRPr="00270E23" w:rsidDel="007A6CBF">
                <w:rPr>
                  <w:rFonts w:ascii="Microsoft JhengHei" w:eastAsia="Microsoft JhengHei" w:hAnsi="Microsoft JhengHei" w:cs="PMingLiU"/>
                  <w:color w:val="000000"/>
                  <w:sz w:val="22"/>
                </w:rPr>
                <w:delText>origina</w:delText>
              </w:r>
            </w:del>
            <w:del w:id="436" w:author="Microsoft Office User" w:date="2018-10-24T22:03:00Z">
              <w:r w:rsidRPr="00270E23" w:rsidDel="00282232">
                <w:rPr>
                  <w:rFonts w:ascii="Microsoft JhengHei" w:eastAsia="Microsoft JhengHei" w:hAnsi="Microsoft JhengHei" w:cs="PMingLiU"/>
                  <w:color w:val="000000"/>
                  <w:sz w:val="22"/>
                </w:rPr>
                <w:delText xml:space="preserve">te </w:delText>
              </w:r>
            </w:del>
            <w:del w:id="437" w:author="Microsoft Office User" w:date="2018-10-24T22:18:00Z">
              <w:r w:rsidRPr="00270E23" w:rsidDel="007A6CBF">
                <w:rPr>
                  <w:rFonts w:ascii="Microsoft JhengHei" w:eastAsia="Microsoft JhengHei" w:hAnsi="Microsoft JhengHei" w:cs="PMingLiU"/>
                  <w:color w:val="000000"/>
                  <w:sz w:val="22"/>
                </w:rPr>
                <w:delText>from</w:delText>
              </w:r>
            </w:del>
            <w:ins w:id="438" w:author="Microsoft Office User" w:date="2018-10-24T22:18:00Z">
              <w:r w:rsidR="007A6CBF" w:rsidRPr="00270E23">
                <w:rPr>
                  <w:rFonts w:ascii="Microsoft JhengHei" w:eastAsia="Microsoft JhengHei" w:hAnsi="Microsoft JhengHei" w:cs="PMingLiU"/>
                  <w:color w:val="000000"/>
                  <w:sz w:val="22"/>
                </w:rPr>
                <w:t>origina</w:t>
              </w:r>
              <w:r w:rsidR="007A6CBF">
                <w:rPr>
                  <w:rFonts w:ascii="Microsoft JhengHei" w:eastAsia="Microsoft JhengHei" w:hAnsi="Microsoft JhengHei" w:cs="PMingLiU"/>
                  <w:color w:val="000000"/>
                  <w:sz w:val="22"/>
                </w:rPr>
                <w:t>lly</w:t>
              </w:r>
              <w:r w:rsidR="007A6CBF" w:rsidRPr="00270E23">
                <w:rPr>
                  <w:rFonts w:ascii="Microsoft JhengHei" w:eastAsia="Microsoft JhengHei" w:hAnsi="Microsoft JhengHei" w:cs="PMingLiU"/>
                  <w:color w:val="000000"/>
                  <w:sz w:val="22"/>
                </w:rPr>
                <w:t xml:space="preserve"> from</w:t>
              </w:r>
            </w:ins>
            <w:r w:rsidRPr="00270E23">
              <w:rPr>
                <w:rFonts w:ascii="Microsoft JhengHei" w:eastAsia="Microsoft JhengHei" w:hAnsi="Microsoft JhengHei" w:cs="PMingLiU"/>
                <w:color w:val="000000"/>
                <w:sz w:val="22"/>
              </w:rPr>
              <w:t xml:space="preserve"> the Department of Electrical Engineering in 1999, and it is the very first Electro -</w:t>
            </w:r>
            <w:del w:id="439" w:author="Microsoft Office User" w:date="2018-10-24T22:03:00Z">
              <w:r w:rsidRPr="00270E23" w:rsidDel="00282232">
                <w:rPr>
                  <w:rFonts w:ascii="Microsoft JhengHei" w:eastAsia="Microsoft JhengHei" w:hAnsi="Microsoft JhengHei" w:cs="PMingLiU"/>
                  <w:color w:val="000000"/>
                  <w:sz w:val="22"/>
                </w:rPr>
                <w:delText xml:space="preserve">  </w:delText>
              </w:r>
            </w:del>
            <w:r w:rsidRPr="00270E23">
              <w:rPr>
                <w:rFonts w:ascii="Microsoft JhengHei" w:eastAsia="Microsoft JhengHei" w:hAnsi="Microsoft JhengHei" w:cs="PMingLiU"/>
                <w:color w:val="000000"/>
                <w:sz w:val="22"/>
              </w:rPr>
              <w:t>Optical Engineering department established by polytech</w:t>
            </w:r>
            <w:ins w:id="440" w:author="Microsoft Office User" w:date="2018-10-24T22:03:00Z">
              <w:r w:rsidR="00282232">
                <w:rPr>
                  <w:rFonts w:ascii="Microsoft JhengHei" w:eastAsia="Microsoft JhengHei" w:hAnsi="Microsoft JhengHei" w:cs="PMingLiU"/>
                  <w:color w:val="000000"/>
                  <w:sz w:val="22"/>
                </w:rPr>
                <w:t>nic</w:t>
              </w:r>
            </w:ins>
            <w:r w:rsidRPr="00270E23">
              <w:rPr>
                <w:rFonts w:ascii="Microsoft JhengHei" w:eastAsia="Microsoft JhengHei" w:hAnsi="Microsoft JhengHei" w:cs="PMingLiU"/>
                <w:color w:val="000000"/>
                <w:sz w:val="22"/>
              </w:rPr>
              <w:t xml:space="preserve"> universit</w:t>
            </w:r>
            <w:ins w:id="441" w:author="Microsoft Office User" w:date="2018-10-24T22:03:00Z">
              <w:r w:rsidR="00282232">
                <w:rPr>
                  <w:rFonts w:ascii="Microsoft JhengHei" w:eastAsia="Microsoft JhengHei" w:hAnsi="Microsoft JhengHei" w:cs="PMingLiU"/>
                  <w:color w:val="000000"/>
                  <w:sz w:val="22"/>
                </w:rPr>
                <w:t>y</w:t>
              </w:r>
            </w:ins>
            <w:del w:id="442" w:author="Microsoft Office User" w:date="2018-10-24T22:03:00Z">
              <w:r w:rsidRPr="00270E23" w:rsidDel="00282232">
                <w:rPr>
                  <w:rFonts w:ascii="Microsoft JhengHei" w:eastAsia="Microsoft JhengHei" w:hAnsi="Microsoft JhengHei" w:cs="PMingLiU"/>
                  <w:color w:val="000000"/>
                  <w:sz w:val="22"/>
                </w:rPr>
                <w:delText>ies</w:delText>
              </w:r>
            </w:del>
            <w:r w:rsidRPr="00270E23">
              <w:rPr>
                <w:rFonts w:ascii="Microsoft JhengHei" w:eastAsia="Microsoft JhengHei" w:hAnsi="Microsoft JhengHei" w:cs="PMingLiU"/>
                <w:color w:val="000000"/>
                <w:sz w:val="22"/>
              </w:rPr>
              <w:t xml:space="preserve"> in Taiwan.</w:t>
            </w:r>
          </w:p>
          <w:p w14:paraId="418B3DF5" w14:textId="25FA49FB" w:rsidR="00282232" w:rsidRPr="00270E23" w:rsidRDefault="00270E23" w:rsidP="00282232">
            <w:pPr>
              <w:rPr>
                <w:ins w:id="443" w:author="Microsoft Office User" w:date="2018-10-24T22:04:00Z"/>
                <w:rFonts w:ascii="Microsoft JhengHei" w:eastAsia="Microsoft JhengHei" w:hAnsi="Microsoft JhengHei" w:cs="PMingLiU"/>
                <w:color w:val="000000"/>
                <w:sz w:val="22"/>
              </w:rPr>
            </w:pPr>
            <w:r w:rsidRPr="00270E23">
              <w:rPr>
                <w:rFonts w:ascii="Microsoft JhengHei" w:eastAsia="Microsoft JhengHei" w:hAnsi="Microsoft JhengHei" w:cs="PMingLiU"/>
                <w:color w:val="000000"/>
                <w:sz w:val="22"/>
              </w:rPr>
              <w:t xml:space="preserve">The Department possesses an optoelectronics and semiconductor center with a class-10,000 clean room, which </w:t>
            </w:r>
            <w:del w:id="444" w:author="Microsoft Office User" w:date="2018-10-24T22:03:00Z">
              <w:r w:rsidRPr="00270E23" w:rsidDel="00282232">
                <w:rPr>
                  <w:rFonts w:ascii="Microsoft JhengHei" w:eastAsia="Microsoft JhengHei" w:hAnsi="Microsoft JhengHei" w:cs="PMingLiU"/>
                  <w:color w:val="000000"/>
                  <w:sz w:val="22"/>
                </w:rPr>
                <w:delText xml:space="preserve">was </w:delText>
              </w:r>
            </w:del>
            <w:del w:id="445" w:author="Microsoft Office User" w:date="2018-10-24T22:18:00Z">
              <w:r w:rsidRPr="00270E23" w:rsidDel="007A6CBF">
                <w:rPr>
                  <w:rFonts w:ascii="Microsoft JhengHei" w:eastAsia="Microsoft JhengHei" w:hAnsi="Microsoft JhengHei" w:cs="PMingLiU"/>
                  <w:color w:val="000000"/>
                  <w:sz w:val="22"/>
                </w:rPr>
                <w:delText>also</w:delText>
              </w:r>
            </w:del>
            <w:ins w:id="446" w:author="Microsoft Office User" w:date="2018-10-24T22:18:00Z">
              <w:r w:rsidR="007A6CBF">
                <w:rPr>
                  <w:rFonts w:ascii="Microsoft JhengHei" w:eastAsia="Microsoft JhengHei" w:hAnsi="Microsoft JhengHei" w:cs="PMingLiU"/>
                  <w:color w:val="000000"/>
                  <w:sz w:val="22"/>
                </w:rPr>
                <w:t>is</w:t>
              </w:r>
              <w:r w:rsidR="007A6CBF" w:rsidRPr="00270E23">
                <w:rPr>
                  <w:rFonts w:ascii="Microsoft JhengHei" w:eastAsia="Microsoft JhengHei" w:hAnsi="Microsoft JhengHei" w:cs="PMingLiU"/>
                  <w:color w:val="000000"/>
                  <w:sz w:val="22"/>
                </w:rPr>
                <w:t xml:space="preserve"> also</w:t>
              </w:r>
            </w:ins>
            <w:r w:rsidRPr="00270E23">
              <w:rPr>
                <w:rFonts w:ascii="Microsoft JhengHei" w:eastAsia="Microsoft JhengHei" w:hAnsi="Microsoft JhengHei" w:cs="PMingLiU"/>
                <w:color w:val="000000"/>
                <w:sz w:val="22"/>
              </w:rPr>
              <w:t xml:space="preserve"> the leading laboratory among all the polytech</w:t>
            </w:r>
            <w:ins w:id="447" w:author="Microsoft Office User" w:date="2018-10-24T22:03:00Z">
              <w:r w:rsidR="00282232">
                <w:rPr>
                  <w:rFonts w:ascii="Microsoft JhengHei" w:eastAsia="Microsoft JhengHei" w:hAnsi="Microsoft JhengHei" w:cs="PMingLiU"/>
                  <w:color w:val="000000"/>
                  <w:sz w:val="22"/>
                </w:rPr>
                <w:t>nic</w:t>
              </w:r>
            </w:ins>
            <w:r w:rsidRPr="00270E23">
              <w:rPr>
                <w:rFonts w:ascii="Microsoft JhengHei" w:eastAsia="Microsoft JhengHei" w:hAnsi="Microsoft JhengHei" w:cs="PMingLiU"/>
                <w:color w:val="000000"/>
                <w:sz w:val="22"/>
              </w:rPr>
              <w:t xml:space="preserve"> universities</w:t>
            </w:r>
            <w:ins w:id="448" w:author="Microsoft Office User" w:date="2018-10-24T22:03:00Z">
              <w:r w:rsidR="00282232">
                <w:rPr>
                  <w:rFonts w:ascii="Microsoft JhengHei" w:eastAsia="Microsoft JhengHei" w:hAnsi="Microsoft JhengHei" w:cs="PMingLiU"/>
                  <w:color w:val="000000"/>
                  <w:sz w:val="22"/>
                </w:rPr>
                <w:t xml:space="preserve"> in Taiwan</w:t>
              </w:r>
            </w:ins>
            <w:r w:rsidRPr="00270E23">
              <w:rPr>
                <w:rFonts w:ascii="Microsoft JhengHei" w:eastAsia="Microsoft JhengHei" w:hAnsi="Microsoft JhengHei" w:cs="PMingLiU"/>
                <w:color w:val="000000"/>
                <w:sz w:val="22"/>
              </w:rPr>
              <w:t>. This center offers a variety of advanced equipment</w:t>
            </w:r>
            <w:del w:id="449" w:author="Microsoft Office User" w:date="2018-10-24T22:03:00Z">
              <w:r w:rsidRPr="00270E23" w:rsidDel="00282232">
                <w:rPr>
                  <w:rFonts w:ascii="Microsoft JhengHei" w:eastAsia="Microsoft JhengHei" w:hAnsi="Microsoft JhengHei" w:cs="PMingLiU"/>
                  <w:color w:val="000000"/>
                  <w:sz w:val="22"/>
                </w:rPr>
                <w:delText>s</w:delText>
              </w:r>
            </w:del>
            <w:r w:rsidRPr="00270E23">
              <w:rPr>
                <w:rFonts w:ascii="Microsoft JhengHei" w:eastAsia="Microsoft JhengHei" w:hAnsi="Microsoft JhengHei" w:cs="PMingLiU"/>
                <w:color w:val="000000"/>
                <w:sz w:val="22"/>
              </w:rPr>
              <w:t xml:space="preserve"> allowing advanced technologies be developed for both academic studies and</w:t>
            </w:r>
            <w:ins w:id="450" w:author="Microsoft Office User" w:date="2018-10-24T22:04:00Z">
              <w:r w:rsidR="00282232">
                <w:rPr>
                  <w:rFonts w:ascii="Microsoft JhengHei" w:eastAsia="Microsoft JhengHei" w:hAnsi="Microsoft JhengHei" w:cs="PMingLiU"/>
                  <w:color w:val="000000"/>
                  <w:sz w:val="22"/>
                </w:rPr>
                <w:t xml:space="preserve"> </w:t>
              </w:r>
              <w:r w:rsidR="00282232" w:rsidRPr="00270E23">
                <w:rPr>
                  <w:rFonts w:ascii="Microsoft JhengHei" w:eastAsia="Microsoft JhengHei" w:hAnsi="Microsoft JhengHei" w:cs="PMingLiU"/>
                  <w:color w:val="000000"/>
                  <w:sz w:val="22"/>
                </w:rPr>
                <w:t>industrial applications.</w:t>
              </w:r>
            </w:ins>
          </w:p>
          <w:p w14:paraId="15D4C130" w14:textId="38E3A663" w:rsidR="00270E23" w:rsidDel="00282232" w:rsidRDefault="00282232" w:rsidP="00270E23">
            <w:pPr>
              <w:rPr>
                <w:del w:id="451" w:author="Microsoft Office User" w:date="2018-10-24T22:04:00Z"/>
                <w:rFonts w:ascii="Microsoft JhengHei" w:eastAsia="Microsoft JhengHei" w:hAnsi="Microsoft JhengHei" w:cs="PMingLiU"/>
                <w:color w:val="000000"/>
                <w:sz w:val="22"/>
              </w:rPr>
            </w:pPr>
            <w:ins w:id="452" w:author="Microsoft Office User" w:date="2018-10-24T22:04:00Z">
              <w:r w:rsidRPr="00270E23">
                <w:rPr>
                  <w:rFonts w:ascii="Microsoft JhengHei" w:eastAsia="Microsoft JhengHei" w:hAnsi="Microsoft JhengHei" w:cs="PMingLiU"/>
                  <w:color w:val="000000"/>
                  <w:sz w:val="22"/>
                </w:rPr>
                <w:t xml:space="preserve">The Department education policy aims to connect students </w:t>
              </w:r>
            </w:ins>
            <w:ins w:id="453" w:author="Microsoft Office User" w:date="2018-10-24T22:18:00Z">
              <w:r w:rsidR="007A6CBF" w:rsidRPr="00270E23">
                <w:rPr>
                  <w:rFonts w:ascii="Microsoft JhengHei" w:eastAsia="Microsoft JhengHei" w:hAnsi="Microsoft JhengHei" w:cs="PMingLiU"/>
                  <w:color w:val="000000"/>
                  <w:sz w:val="22"/>
                </w:rPr>
                <w:t>to industry</w:t>
              </w:r>
            </w:ins>
            <w:ins w:id="454" w:author="Microsoft Office User" w:date="2018-10-24T22:04:00Z">
              <w:r w:rsidRPr="00270E23">
                <w:rPr>
                  <w:rFonts w:ascii="Microsoft JhengHei" w:eastAsia="Microsoft JhengHei" w:hAnsi="Microsoft JhengHei" w:cs="PMingLiU"/>
                  <w:color w:val="000000"/>
                  <w:sz w:val="22"/>
                </w:rPr>
                <w:t xml:space="preserve"> and to the world </w:t>
              </w:r>
            </w:ins>
            <w:ins w:id="455" w:author="Microsoft Office User" w:date="2018-10-24T22:05:00Z">
              <w:r>
                <w:rPr>
                  <w:rFonts w:ascii="Microsoft JhengHei" w:eastAsia="Microsoft JhengHei" w:hAnsi="Microsoft JhengHei" w:cs="PMingLiU"/>
                  <w:color w:val="000000"/>
                  <w:sz w:val="22"/>
                </w:rPr>
                <w:t>through</w:t>
              </w:r>
            </w:ins>
            <w:ins w:id="456" w:author="Microsoft Office User" w:date="2018-10-24T22:04:00Z">
              <w:r w:rsidRPr="00270E23">
                <w:rPr>
                  <w:rFonts w:ascii="Microsoft JhengHei" w:eastAsia="Microsoft JhengHei" w:hAnsi="Microsoft JhengHei" w:cs="PMingLiU"/>
                  <w:color w:val="000000"/>
                  <w:sz w:val="22"/>
                </w:rPr>
                <w:t xml:space="preserve"> a well-developed practical teaching system. Based on this policy, the teaching faculties are all experienced in the field of optoelectronics and most of them </w:t>
              </w:r>
              <w:r w:rsidRPr="00270E23">
                <w:rPr>
                  <w:rFonts w:ascii="Microsoft JhengHei" w:eastAsia="Microsoft JhengHei" w:hAnsi="Microsoft JhengHei" w:cs="PMingLiU"/>
                  <w:color w:val="000000"/>
                  <w:sz w:val="22"/>
                </w:rPr>
                <w:lastRenderedPageBreak/>
                <w:t>having industrial working experiences. The well</w:t>
              </w:r>
            </w:ins>
            <w:ins w:id="457" w:author="Microsoft Office User" w:date="2018-10-24T22:05:00Z">
              <w:r>
                <w:rPr>
                  <w:rFonts w:ascii="Microsoft JhengHei" w:eastAsia="Microsoft JhengHei" w:hAnsi="Microsoft JhengHei" w:cs="PMingLiU"/>
                  <w:color w:val="000000"/>
                  <w:sz w:val="22"/>
                </w:rPr>
                <w:t>-o</w:t>
              </w:r>
            </w:ins>
            <w:ins w:id="458" w:author="Microsoft Office User" w:date="2018-10-24T22:04:00Z">
              <w:r w:rsidRPr="00270E23">
                <w:rPr>
                  <w:rFonts w:ascii="Microsoft JhengHei" w:eastAsia="Microsoft JhengHei" w:hAnsi="Microsoft JhengHei" w:cs="PMingLiU"/>
                  <w:color w:val="000000"/>
                  <w:sz w:val="22"/>
                </w:rPr>
                <w:t>rganized teaching programs, the friendly research environment</w:t>
              </w:r>
            </w:ins>
            <w:ins w:id="459" w:author="Microsoft Office User" w:date="2018-10-24T22:05:00Z">
              <w:r>
                <w:rPr>
                  <w:rFonts w:ascii="Microsoft JhengHei" w:eastAsia="Microsoft JhengHei" w:hAnsi="Microsoft JhengHei" w:cs="PMingLiU"/>
                  <w:color w:val="000000"/>
                  <w:sz w:val="22"/>
                </w:rPr>
                <w:t>,</w:t>
              </w:r>
            </w:ins>
            <w:ins w:id="460" w:author="Microsoft Office User" w:date="2018-10-24T22:04:00Z">
              <w:r w:rsidRPr="00270E23">
                <w:rPr>
                  <w:rFonts w:ascii="Microsoft JhengHei" w:eastAsia="Microsoft JhengHei" w:hAnsi="Microsoft JhengHei" w:cs="PMingLiU"/>
                  <w:color w:val="000000"/>
                  <w:sz w:val="22"/>
                </w:rPr>
                <w:t xml:space="preserve"> and the experienced faculties will lead the students to become high-quality </w:t>
              </w:r>
            </w:ins>
          </w:p>
          <w:p w14:paraId="1E041878" w14:textId="26011F33" w:rsidR="00282232" w:rsidRPr="00282232" w:rsidRDefault="00282232" w:rsidP="00282232">
            <w:pPr>
              <w:adjustRightInd w:val="0"/>
              <w:snapToGrid w:val="0"/>
              <w:rPr>
                <w:rFonts w:ascii="Microsoft JhengHei" w:eastAsia="Microsoft JhengHei" w:hAnsi="Microsoft JhengHei" w:cs="PMingLiU"/>
                <w:color w:val="000000"/>
                <w:sz w:val="22"/>
              </w:rPr>
            </w:pPr>
            <w:del w:id="461" w:author="Microsoft Office User" w:date="2018-10-24T22:18:00Z">
              <w:r w:rsidDel="007A6CBF">
                <w:rPr>
                  <w:rFonts w:ascii="Microsoft JhengHei" w:eastAsia="Microsoft JhengHei" w:hAnsi="Microsoft JhengHei" w:cs="PMingLiU"/>
                  <w:color w:val="000000"/>
                  <w:sz w:val="22"/>
                </w:rPr>
                <w:delText>We</w:delText>
              </w:r>
            </w:del>
            <w:ins w:id="462" w:author="Microsoft Office User" w:date="2018-10-24T22:18:00Z">
              <w:r w:rsidR="007A6CBF" w:rsidRPr="00270E23">
                <w:rPr>
                  <w:rFonts w:ascii="Microsoft JhengHei" w:eastAsia="Microsoft JhengHei" w:hAnsi="Microsoft JhengHei" w:cs="PMingLiU"/>
                  <w:color w:val="000000"/>
                  <w:sz w:val="22"/>
                </w:rPr>
                <w:t>engineers.</w:t>
              </w:r>
              <w:r w:rsidR="007A6CBF">
                <w:rPr>
                  <w:rFonts w:ascii="Microsoft JhengHei" w:eastAsia="Microsoft JhengHei" w:hAnsi="Microsoft JhengHei" w:cs="PMingLiU"/>
                  <w:color w:val="000000"/>
                  <w:sz w:val="22"/>
                </w:rPr>
                <w:t xml:space="preserve"> We</w:t>
              </w:r>
            </w:ins>
            <w:r>
              <w:rPr>
                <w:rFonts w:ascii="Microsoft JhengHei" w:eastAsia="Microsoft JhengHei" w:hAnsi="Microsoft JhengHei" w:cs="PMingLiU"/>
                <w:color w:val="000000"/>
                <w:sz w:val="22"/>
              </w:rPr>
              <w:t xml:space="preserve"> have a </w:t>
            </w:r>
            <w:ins w:id="463" w:author="Microsoft Office User" w:date="2018-10-24T22:08:00Z">
              <w:r>
                <w:rPr>
                  <w:rFonts w:ascii="Microsoft JhengHei" w:eastAsia="Microsoft JhengHei" w:hAnsi="Microsoft JhengHei" w:cs="PMingLiU"/>
                  <w:color w:val="000000"/>
                  <w:sz w:val="22"/>
                </w:rPr>
                <w:t>w</w:t>
              </w:r>
            </w:ins>
            <w:r w:rsidRPr="00282232">
              <w:rPr>
                <w:rFonts w:ascii="Microsoft JhengHei" w:eastAsia="Microsoft JhengHei" w:hAnsi="Microsoft JhengHei" w:cs="PMingLiU"/>
                <w:color w:val="000000"/>
                <w:sz w:val="22"/>
              </w:rPr>
              <w:t xml:space="preserve">ell-developed teaching programs </w:t>
            </w:r>
            <w:del w:id="464" w:author="Microsoft Office User" w:date="2018-10-24T22:08:00Z">
              <w:r w:rsidRPr="00282232" w:rsidDel="00282232">
                <w:rPr>
                  <w:rFonts w:ascii="Microsoft JhengHei" w:eastAsia="Microsoft JhengHei" w:hAnsi="Microsoft JhengHei" w:cs="PMingLiU"/>
                  <w:color w:val="000000"/>
                  <w:sz w:val="22"/>
                </w:rPr>
                <w:delText>of “solar</w:delText>
              </w:r>
            </w:del>
            <w:ins w:id="465" w:author="Microsoft Office User" w:date="2018-10-24T22:08:00Z">
              <w:r>
                <w:rPr>
                  <w:rFonts w:ascii="Microsoft JhengHei" w:eastAsia="Microsoft JhengHei" w:hAnsi="Microsoft JhengHei" w:cs="PMingLiU"/>
                  <w:color w:val="000000"/>
                  <w:sz w:val="22"/>
                </w:rPr>
                <w:t>for</w:t>
              </w:r>
              <w:r w:rsidRPr="00282232">
                <w:rPr>
                  <w:rFonts w:ascii="Microsoft JhengHei" w:eastAsia="Microsoft JhengHei" w:hAnsi="Microsoft JhengHei" w:cs="PMingLiU"/>
                  <w:color w:val="000000"/>
                  <w:sz w:val="22"/>
                </w:rPr>
                <w:t xml:space="preserve"> “solar</w:t>
              </w:r>
            </w:ins>
            <w:r w:rsidRPr="00282232">
              <w:rPr>
                <w:rFonts w:ascii="Microsoft JhengHei" w:eastAsia="Microsoft JhengHei" w:hAnsi="Microsoft JhengHei" w:cs="PMingLiU"/>
                <w:color w:val="000000"/>
                <w:sz w:val="22"/>
              </w:rPr>
              <w:t xml:space="preserve"> energy &amp; optoelectronic device</w:t>
            </w:r>
            <w:ins w:id="466" w:author="Microsoft Office User" w:date="2018-10-24T22:08:00Z">
              <w:r>
                <w:rPr>
                  <w:rFonts w:ascii="Microsoft JhengHei" w:eastAsia="Microsoft JhengHei" w:hAnsi="Microsoft JhengHei" w:cs="PMingLiU"/>
                  <w:color w:val="000000"/>
                  <w:sz w:val="22"/>
                </w:rPr>
                <w:t xml:space="preserve">s, </w:t>
              </w:r>
            </w:ins>
            <w:del w:id="467" w:author="Microsoft Office User" w:date="2018-10-24T22:08:00Z">
              <w:r w:rsidRPr="00282232" w:rsidDel="00282232">
                <w:rPr>
                  <w:rFonts w:ascii="Microsoft JhengHei" w:eastAsia="Microsoft JhengHei" w:hAnsi="Microsoft JhengHei" w:cs="PMingLiU"/>
                  <w:color w:val="000000"/>
                  <w:sz w:val="22"/>
                </w:rPr>
                <w:delText>s”,</w:delText>
              </w:r>
            </w:del>
            <w:r w:rsidRPr="00282232">
              <w:rPr>
                <w:rFonts w:ascii="Microsoft JhengHei" w:eastAsia="Microsoft JhengHei" w:hAnsi="Microsoft JhengHei" w:cs="PMingLiU"/>
                <w:color w:val="000000"/>
                <w:sz w:val="22"/>
              </w:rPr>
              <w:t xml:space="preserve">and “imaging and display </w:t>
            </w:r>
            <w:del w:id="468" w:author="Microsoft Office User" w:date="2018-10-24T22:08:00Z">
              <w:r w:rsidRPr="00282232" w:rsidDel="00282232">
                <w:rPr>
                  <w:rFonts w:ascii="Microsoft JhengHei" w:eastAsia="Microsoft JhengHei" w:hAnsi="Microsoft JhengHei" w:cs="PMingLiU"/>
                  <w:color w:val="000000"/>
                  <w:sz w:val="22"/>
                </w:rPr>
                <w:delText>technology”,providing</w:delText>
              </w:r>
            </w:del>
            <w:ins w:id="469" w:author="Microsoft Office User" w:date="2018-10-24T22:08:00Z">
              <w:r w:rsidRPr="00282232">
                <w:rPr>
                  <w:rFonts w:ascii="Microsoft JhengHei" w:eastAsia="Microsoft JhengHei" w:hAnsi="Microsoft JhengHei" w:cs="PMingLiU"/>
                  <w:color w:val="000000"/>
                  <w:sz w:val="22"/>
                </w:rPr>
                <w:t xml:space="preserve">technology </w:t>
              </w:r>
            </w:ins>
            <w:ins w:id="470" w:author="Microsoft Office User" w:date="2018-10-24T22:09:00Z">
              <w:r>
                <w:rPr>
                  <w:rFonts w:ascii="Microsoft JhengHei" w:eastAsia="Microsoft JhengHei" w:hAnsi="Microsoft JhengHei" w:cs="PMingLiU"/>
                  <w:color w:val="000000"/>
                  <w:sz w:val="22"/>
                </w:rPr>
                <w:t xml:space="preserve">which </w:t>
              </w:r>
            </w:ins>
            <w:ins w:id="471" w:author="Microsoft Office User" w:date="2018-10-24T22:08:00Z">
              <w:r w:rsidRPr="00282232">
                <w:rPr>
                  <w:rFonts w:ascii="Microsoft JhengHei" w:eastAsia="Microsoft JhengHei" w:hAnsi="Microsoft JhengHei" w:cs="PMingLiU"/>
                  <w:color w:val="000000"/>
                  <w:sz w:val="22"/>
                </w:rPr>
                <w:t>provid</w:t>
              </w:r>
            </w:ins>
            <w:ins w:id="472" w:author="Microsoft Office User" w:date="2018-10-24T22:09:00Z">
              <w:r>
                <w:rPr>
                  <w:rFonts w:ascii="Microsoft JhengHei" w:eastAsia="Microsoft JhengHei" w:hAnsi="Microsoft JhengHei" w:cs="PMingLiU"/>
                  <w:color w:val="000000"/>
                  <w:sz w:val="22"/>
                </w:rPr>
                <w:t>es</w:t>
              </w:r>
            </w:ins>
            <w:r w:rsidRPr="00282232">
              <w:rPr>
                <w:rFonts w:ascii="Microsoft JhengHei" w:eastAsia="Microsoft JhengHei" w:hAnsi="Microsoft JhengHei" w:cs="PMingLiU"/>
                <w:color w:val="000000"/>
                <w:sz w:val="22"/>
              </w:rPr>
              <w:t xml:space="preserve"> comprehensive technical education </w:t>
            </w:r>
            <w:del w:id="473" w:author="Microsoft Office User" w:date="2018-10-24T22:09:00Z">
              <w:r w:rsidRPr="00282232" w:rsidDel="00282232">
                <w:rPr>
                  <w:rFonts w:ascii="Microsoft JhengHei" w:eastAsia="Microsoft JhengHei" w:hAnsi="Microsoft JhengHei" w:cs="PMingLiU"/>
                  <w:color w:val="000000"/>
                  <w:sz w:val="22"/>
                </w:rPr>
                <w:delText>as well as</w:delText>
              </w:r>
            </w:del>
            <w:ins w:id="474" w:author="Microsoft Office User" w:date="2018-10-24T22:09:00Z">
              <w:r>
                <w:rPr>
                  <w:rFonts w:ascii="Microsoft JhengHei" w:eastAsia="Microsoft JhengHei" w:hAnsi="Microsoft JhengHei" w:cs="PMingLiU"/>
                  <w:color w:val="000000"/>
                  <w:sz w:val="22"/>
                </w:rPr>
                <w:t>in</w:t>
              </w:r>
            </w:ins>
            <w:r w:rsidRPr="00282232">
              <w:rPr>
                <w:rFonts w:ascii="Microsoft JhengHei" w:eastAsia="Microsoft JhengHei" w:hAnsi="Microsoft JhengHei" w:cs="PMingLiU"/>
                <w:color w:val="000000"/>
                <w:sz w:val="22"/>
              </w:rPr>
              <w:t xml:space="preserve"> fundamental optoelectronic</w:t>
            </w:r>
            <w:ins w:id="475" w:author="Microsoft Office User" w:date="2018-10-24T22:09:00Z">
              <w:r>
                <w:rPr>
                  <w:rFonts w:ascii="Microsoft JhengHei" w:eastAsia="Microsoft JhengHei" w:hAnsi="Microsoft JhengHei" w:cs="PMingLiU"/>
                  <w:color w:val="000000"/>
                  <w:sz w:val="22"/>
                </w:rPr>
                <w:t>s.</w:t>
              </w:r>
            </w:ins>
            <w:del w:id="476" w:author="Microsoft Office User" w:date="2018-10-24T22:09:00Z">
              <w:r w:rsidRPr="00282232" w:rsidDel="00282232">
                <w:rPr>
                  <w:rFonts w:ascii="Microsoft JhengHei" w:eastAsia="Microsoft JhengHei" w:hAnsi="Microsoft JhengHei" w:cs="PMingLiU"/>
                  <w:color w:val="000000"/>
                  <w:sz w:val="22"/>
                </w:rPr>
                <w:delText xml:space="preserve"> courses.</w:delText>
              </w:r>
            </w:del>
          </w:p>
          <w:p w14:paraId="1E2B78C1" w14:textId="77777777" w:rsidR="00282232" w:rsidRPr="00282232" w:rsidRDefault="00282232" w:rsidP="00282232">
            <w:pPr>
              <w:adjustRightInd w:val="0"/>
              <w:snapToGrid w:val="0"/>
              <w:rPr>
                <w:rFonts w:ascii="Microsoft JhengHei" w:eastAsia="Microsoft JhengHei" w:hAnsi="Microsoft JhengHei" w:cs="PMingLiU"/>
                <w:color w:val="000000"/>
                <w:sz w:val="22"/>
              </w:rPr>
            </w:pPr>
            <w:del w:id="477" w:author="Microsoft Office User" w:date="2018-10-24T22:09:00Z">
              <w:r w:rsidRPr="00282232" w:rsidDel="00282232">
                <w:rPr>
                  <w:rFonts w:ascii="Microsoft JhengHei" w:eastAsia="Microsoft JhengHei" w:hAnsi="Microsoft JhengHei" w:cs="PMingLiU"/>
                  <w:color w:val="000000"/>
                  <w:sz w:val="22"/>
                </w:rPr>
                <w:delText>W</w:delText>
              </w:r>
            </w:del>
            <w:ins w:id="478" w:author="Microsoft Office User" w:date="2018-10-24T22:09:00Z">
              <w:r>
                <w:rPr>
                  <w:rFonts w:ascii="Microsoft JhengHei" w:eastAsia="Microsoft JhengHei" w:hAnsi="Microsoft JhengHei" w:cs="PMingLiU"/>
                  <w:color w:val="000000"/>
                  <w:sz w:val="22"/>
                </w:rPr>
                <w:t>We have a w</w:t>
              </w:r>
            </w:ins>
            <w:r w:rsidRPr="00282232">
              <w:rPr>
                <w:rFonts w:ascii="Microsoft JhengHei" w:eastAsia="Microsoft JhengHei" w:hAnsi="Microsoft JhengHei" w:cs="PMingLiU"/>
                <w:color w:val="000000"/>
                <w:sz w:val="22"/>
              </w:rPr>
              <w:t>ell-disciplined facult</w:t>
            </w:r>
            <w:ins w:id="479" w:author="Microsoft Office User" w:date="2018-10-24T22:09:00Z">
              <w:r>
                <w:rPr>
                  <w:rFonts w:ascii="Microsoft JhengHei" w:eastAsia="Microsoft JhengHei" w:hAnsi="Microsoft JhengHei" w:cs="PMingLiU"/>
                  <w:color w:val="000000"/>
                  <w:sz w:val="22"/>
                </w:rPr>
                <w:t>y,</w:t>
              </w:r>
            </w:ins>
            <w:del w:id="480" w:author="Microsoft Office User" w:date="2018-10-24T22:09:00Z">
              <w:r w:rsidRPr="00282232" w:rsidDel="00282232">
                <w:rPr>
                  <w:rFonts w:ascii="Microsoft JhengHei" w:eastAsia="Microsoft JhengHei" w:hAnsi="Microsoft JhengHei" w:cs="PMingLiU"/>
                  <w:color w:val="000000"/>
                  <w:sz w:val="22"/>
                </w:rPr>
                <w:delText>ies</w:delText>
              </w:r>
            </w:del>
            <w:r w:rsidRPr="00282232">
              <w:rPr>
                <w:rFonts w:ascii="Microsoft JhengHei" w:eastAsia="Microsoft JhengHei" w:hAnsi="Microsoft JhengHei" w:cs="PMingLiU"/>
                <w:color w:val="000000"/>
                <w:sz w:val="22"/>
              </w:rPr>
              <w:t xml:space="preserve"> all with Ph.D. degree </w:t>
            </w:r>
            <w:ins w:id="481" w:author="Microsoft Office User" w:date="2018-10-24T22:09:00Z">
              <w:r>
                <w:rPr>
                  <w:rFonts w:ascii="Microsoft JhengHei" w:eastAsia="Microsoft JhengHei" w:hAnsi="Microsoft JhengHei" w:cs="PMingLiU"/>
                  <w:color w:val="000000"/>
                  <w:sz w:val="22"/>
                </w:rPr>
                <w:t>s</w:t>
              </w:r>
            </w:ins>
            <w:r w:rsidRPr="00282232">
              <w:rPr>
                <w:rFonts w:ascii="Microsoft JhengHei" w:eastAsia="Microsoft JhengHei" w:hAnsi="Microsoft JhengHei" w:cs="PMingLiU"/>
                <w:color w:val="000000"/>
                <w:sz w:val="22"/>
              </w:rPr>
              <w:t>and more than half of them with industrial work</w:t>
            </w:r>
            <w:del w:id="482" w:author="Microsoft Office User" w:date="2018-10-24T22:09:00Z">
              <w:r w:rsidRPr="00282232" w:rsidDel="00282232">
                <w:rPr>
                  <w:rFonts w:ascii="Microsoft JhengHei" w:eastAsia="Microsoft JhengHei" w:hAnsi="Microsoft JhengHei" w:cs="PMingLiU"/>
                  <w:color w:val="000000"/>
                  <w:sz w:val="22"/>
                </w:rPr>
                <w:delText>ing</w:delText>
              </w:r>
            </w:del>
            <w:r w:rsidRPr="00282232">
              <w:rPr>
                <w:rFonts w:ascii="Microsoft JhengHei" w:eastAsia="Microsoft JhengHei" w:hAnsi="Microsoft JhengHei" w:cs="PMingLiU"/>
                <w:color w:val="000000"/>
                <w:sz w:val="22"/>
              </w:rPr>
              <w:t xml:space="preserve"> experiences.</w:t>
            </w:r>
          </w:p>
          <w:p w14:paraId="04C450B2" w14:textId="77777777" w:rsidR="00282232" w:rsidRPr="00282232" w:rsidRDefault="00282232" w:rsidP="00282232">
            <w:pPr>
              <w:adjustRightInd w:val="0"/>
              <w:snapToGrid w:val="0"/>
              <w:rPr>
                <w:rFonts w:ascii="Microsoft JhengHei" w:eastAsia="Microsoft JhengHei" w:hAnsi="Microsoft JhengHei" w:cs="PMingLiU"/>
                <w:color w:val="000000"/>
                <w:sz w:val="22"/>
              </w:rPr>
            </w:pPr>
            <w:r w:rsidRPr="00282232">
              <w:rPr>
                <w:rFonts w:ascii="Microsoft JhengHei" w:eastAsia="Microsoft JhengHei" w:hAnsi="Microsoft JhengHei" w:cs="PMingLiU"/>
                <w:color w:val="000000"/>
                <w:sz w:val="22"/>
              </w:rPr>
              <w:t xml:space="preserve">Excellent experimental </w:t>
            </w:r>
            <w:del w:id="483" w:author="Microsoft Office User" w:date="2018-10-24T22:10:00Z">
              <w:r w:rsidRPr="00282232" w:rsidDel="00282232">
                <w:rPr>
                  <w:rFonts w:ascii="Microsoft JhengHei" w:eastAsia="Microsoft JhengHei" w:hAnsi="Microsoft JhengHei" w:cs="PMingLiU"/>
                  <w:color w:val="000000"/>
                  <w:sz w:val="22"/>
                </w:rPr>
                <w:delText>equipments</w:delText>
              </w:r>
            </w:del>
            <w:ins w:id="484" w:author="Microsoft Office User" w:date="2018-10-24T22:10:00Z">
              <w:r w:rsidRPr="00282232">
                <w:rPr>
                  <w:rFonts w:ascii="Microsoft JhengHei" w:eastAsia="Microsoft JhengHei" w:hAnsi="Microsoft JhengHei" w:cs="PMingLiU"/>
                  <w:color w:val="000000"/>
                  <w:sz w:val="22"/>
                </w:rPr>
                <w:t>equipment</w:t>
              </w:r>
            </w:ins>
            <w:r w:rsidRPr="00282232">
              <w:rPr>
                <w:rFonts w:ascii="Microsoft JhengHei" w:eastAsia="Microsoft JhengHei" w:hAnsi="Microsoft JhengHei" w:cs="PMingLiU"/>
                <w:color w:val="000000"/>
                <w:sz w:val="22"/>
              </w:rPr>
              <w:t xml:space="preserve"> offering hands-on tools for </w:t>
            </w:r>
            <w:del w:id="485" w:author="Microsoft Office User" w:date="2018-10-24T22:14:00Z">
              <w:r w:rsidRPr="00282232" w:rsidDel="00282232">
                <w:rPr>
                  <w:rFonts w:ascii="Microsoft JhengHei" w:eastAsia="Microsoft JhengHei" w:hAnsi="Microsoft JhengHei" w:cs="PMingLiU"/>
                  <w:color w:val="000000"/>
                  <w:sz w:val="22"/>
                </w:rPr>
                <w:delText>practical</w:delText>
              </w:r>
            </w:del>
            <w:del w:id="486" w:author="Microsoft Office User" w:date="2018-10-24T22:10:00Z">
              <w:r w:rsidRPr="00282232" w:rsidDel="00282232">
                <w:rPr>
                  <w:rFonts w:ascii="Microsoft JhengHei" w:eastAsia="Microsoft JhengHei" w:hAnsi="Microsoft JhengHei" w:cs="PMingLiU"/>
                  <w:color w:val="000000"/>
                  <w:sz w:val="22"/>
                </w:rPr>
                <w:delText>-oriented</w:delText>
              </w:r>
            </w:del>
            <w:del w:id="487" w:author="Microsoft Office User" w:date="2018-10-24T22:14:00Z">
              <w:r w:rsidRPr="00282232" w:rsidDel="00282232">
                <w:rPr>
                  <w:rFonts w:ascii="Microsoft JhengHei" w:eastAsia="Microsoft JhengHei" w:hAnsi="Microsoft JhengHei" w:cs="PMingLiU"/>
                  <w:color w:val="000000"/>
                  <w:sz w:val="22"/>
                </w:rPr>
                <w:delText>teaching</w:delText>
              </w:r>
            </w:del>
            <w:ins w:id="488" w:author="Microsoft Office User" w:date="2018-10-24T22:14:00Z">
              <w:r w:rsidRPr="00282232">
                <w:rPr>
                  <w:rFonts w:ascii="Microsoft JhengHei" w:eastAsia="Microsoft JhengHei" w:hAnsi="Microsoft JhengHei" w:cs="PMingLiU"/>
                  <w:color w:val="000000"/>
                  <w:sz w:val="22"/>
                </w:rPr>
                <w:t>practical teaching</w:t>
              </w:r>
            </w:ins>
            <w:r w:rsidRPr="00282232">
              <w:rPr>
                <w:rFonts w:ascii="Microsoft JhengHei" w:eastAsia="Microsoft JhengHei" w:hAnsi="Microsoft JhengHei" w:cs="PMingLiU"/>
                <w:color w:val="000000"/>
                <w:sz w:val="22"/>
              </w:rPr>
              <w:t>.</w:t>
            </w:r>
          </w:p>
          <w:p w14:paraId="7A586233" w14:textId="77777777" w:rsidR="00282232" w:rsidRDefault="00282232" w:rsidP="00282232">
            <w:pPr>
              <w:adjustRightInd w:val="0"/>
              <w:snapToGrid w:val="0"/>
              <w:rPr>
                <w:ins w:id="489" w:author="Microsoft Office User" w:date="2018-10-24T22:10:00Z"/>
                <w:rFonts w:ascii="Microsoft JhengHei" w:eastAsia="Microsoft JhengHei" w:hAnsi="Microsoft JhengHei" w:cs="PMingLiU"/>
                <w:color w:val="000000"/>
                <w:sz w:val="22"/>
              </w:rPr>
            </w:pPr>
            <w:r w:rsidRPr="00282232">
              <w:rPr>
                <w:rFonts w:ascii="Microsoft JhengHei" w:eastAsia="Microsoft JhengHei" w:hAnsi="Microsoft JhengHei" w:cs="PMingLiU"/>
                <w:color w:val="000000"/>
                <w:sz w:val="22"/>
              </w:rPr>
              <w:t>Regularly organized conferences and seminars providing a platform for interactions</w:t>
            </w:r>
            <w:r>
              <w:rPr>
                <w:rFonts w:ascii="Microsoft JhengHei" w:eastAsia="Microsoft JhengHei" w:hAnsi="Microsoft JhengHei" w:cs="PMingLiU"/>
                <w:color w:val="000000"/>
                <w:sz w:val="22"/>
              </w:rPr>
              <w:t xml:space="preserve"> </w:t>
            </w:r>
            <w:r w:rsidRPr="00282232">
              <w:rPr>
                <w:rFonts w:ascii="Microsoft JhengHei" w:eastAsia="Microsoft JhengHei" w:hAnsi="Microsoft JhengHei" w:cs="PMingLiU"/>
                <w:color w:val="000000"/>
                <w:sz w:val="22"/>
              </w:rPr>
              <w:t>between industr</w:t>
            </w:r>
            <w:ins w:id="490" w:author="Microsoft Office User" w:date="2018-10-24T22:10:00Z">
              <w:r>
                <w:rPr>
                  <w:rFonts w:ascii="Microsoft JhengHei" w:eastAsia="Microsoft JhengHei" w:hAnsi="Microsoft JhengHei" w:cs="PMingLiU"/>
                  <w:color w:val="000000"/>
                  <w:sz w:val="22"/>
                </w:rPr>
                <w:t>y</w:t>
              </w:r>
            </w:ins>
            <w:del w:id="491" w:author="Microsoft Office User" w:date="2018-10-24T22:10:00Z">
              <w:r w:rsidRPr="00282232" w:rsidDel="00282232">
                <w:rPr>
                  <w:rFonts w:ascii="Microsoft JhengHei" w:eastAsia="Microsoft JhengHei" w:hAnsi="Microsoft JhengHei" w:cs="PMingLiU"/>
                  <w:color w:val="000000"/>
                  <w:sz w:val="22"/>
                </w:rPr>
                <w:delText>ies</w:delText>
              </w:r>
            </w:del>
            <w:r w:rsidRPr="00282232">
              <w:rPr>
                <w:rFonts w:ascii="Microsoft JhengHei" w:eastAsia="Microsoft JhengHei" w:hAnsi="Microsoft JhengHei" w:cs="PMingLiU"/>
                <w:color w:val="000000"/>
                <w:sz w:val="22"/>
              </w:rPr>
              <w:t xml:space="preserve"> and academics.</w:t>
            </w:r>
          </w:p>
          <w:p w14:paraId="2BBC3ECE" w14:textId="77777777" w:rsidR="00282232" w:rsidRDefault="00282232" w:rsidP="00282232">
            <w:r>
              <w:rPr>
                <w:rStyle w:val="Strong"/>
                <w:color w:val="000000"/>
              </w:rPr>
              <w:t xml:space="preserve">Prospects </w:t>
            </w:r>
            <w:ins w:id="492" w:author="Microsoft Office User" w:date="2018-10-24T22:11:00Z">
              <w:r>
                <w:rPr>
                  <w:rStyle w:val="Strong"/>
                  <w:color w:val="000000"/>
                </w:rPr>
                <w:t>f</w:t>
              </w:r>
              <w:r>
                <w:rPr>
                  <w:rStyle w:val="Strong"/>
                </w:rPr>
                <w:t xml:space="preserve">or </w:t>
              </w:r>
            </w:ins>
            <w:del w:id="493" w:author="Microsoft Office User" w:date="2018-10-24T22:11:00Z">
              <w:r w:rsidDel="00282232">
                <w:rPr>
                  <w:rStyle w:val="Strong"/>
                  <w:color w:val="000000"/>
                </w:rPr>
                <w:delText xml:space="preserve">of the </w:delText>
              </w:r>
            </w:del>
            <w:r>
              <w:rPr>
                <w:rStyle w:val="Strong"/>
                <w:color w:val="000000"/>
              </w:rPr>
              <w:t xml:space="preserve">graduates </w:t>
            </w:r>
            <w:ins w:id="494" w:author="Microsoft Office User" w:date="2018-10-24T22:12:00Z">
              <w:r>
                <w:rPr>
                  <w:rStyle w:val="Strong"/>
                  <w:color w:val="000000"/>
                </w:rPr>
                <w:t>f</w:t>
              </w:r>
              <w:r>
                <w:rPr>
                  <w:rStyle w:val="Strong"/>
                </w:rPr>
                <w:t>rom</w:t>
              </w:r>
            </w:ins>
            <w:del w:id="495" w:author="Microsoft Office User" w:date="2018-10-24T22:12:00Z">
              <w:r w:rsidDel="00282232">
                <w:rPr>
                  <w:rStyle w:val="Strong"/>
                  <w:color w:val="000000"/>
                </w:rPr>
                <w:delText>of</w:delText>
              </w:r>
            </w:del>
            <w:r>
              <w:rPr>
                <w:rStyle w:val="Strong"/>
                <w:color w:val="000000"/>
              </w:rPr>
              <w:t xml:space="preserve"> our department are as follow</w:t>
            </w:r>
            <w:ins w:id="496" w:author="Microsoft Office User" w:date="2018-10-24T22:12:00Z">
              <w:r>
                <w:rPr>
                  <w:rStyle w:val="Strong"/>
                  <w:color w:val="000000"/>
                </w:rPr>
                <w:t>s</w:t>
              </w:r>
            </w:ins>
            <w:del w:id="497" w:author="Microsoft Office User" w:date="2018-10-24T22:12:00Z">
              <w:r w:rsidDel="00282232">
                <w:rPr>
                  <w:rStyle w:val="Strong"/>
                  <w:color w:val="000000"/>
                </w:rPr>
                <w:delText>ed:</w:delText>
              </w:r>
            </w:del>
          </w:p>
          <w:p w14:paraId="6FC23D79" w14:textId="77777777" w:rsidR="00282232" w:rsidRPr="00282232" w:rsidRDefault="00282232" w:rsidP="00282232">
            <w:pPr>
              <w:adjustRightInd w:val="0"/>
              <w:snapToGrid w:val="0"/>
              <w:rPr>
                <w:rFonts w:ascii="Microsoft JhengHei" w:eastAsia="Microsoft JhengHei" w:hAnsi="Microsoft JhengHei" w:cs="PMingLiU"/>
                <w:color w:val="000000"/>
                <w:sz w:val="22"/>
              </w:rPr>
            </w:pPr>
            <w:r w:rsidRPr="00282232">
              <w:rPr>
                <w:rFonts w:ascii="Microsoft JhengHei" w:eastAsia="Microsoft JhengHei" w:hAnsi="Microsoft JhengHei" w:cs="PMingLiU"/>
                <w:color w:val="000000"/>
                <w:sz w:val="22"/>
              </w:rPr>
              <w:t xml:space="preserve">Train students to </w:t>
            </w:r>
            <w:ins w:id="498" w:author="Microsoft Office User" w:date="2018-10-24T22:13:00Z">
              <w:r>
                <w:rPr>
                  <w:rFonts w:ascii="Microsoft JhengHei" w:eastAsia="Microsoft JhengHei" w:hAnsi="Microsoft JhengHei" w:cs="PMingLiU"/>
                  <w:color w:val="000000"/>
                  <w:sz w:val="22"/>
                </w:rPr>
                <w:t xml:space="preserve">have </w:t>
              </w:r>
            </w:ins>
            <w:del w:id="499" w:author="Microsoft Office User" w:date="2018-10-24T22:13:00Z">
              <w:r w:rsidRPr="00282232" w:rsidDel="00282232">
                <w:rPr>
                  <w:rFonts w:ascii="Microsoft JhengHei" w:eastAsia="Microsoft JhengHei" w:hAnsi="Microsoft JhengHei" w:cs="PMingLiU"/>
                  <w:color w:val="000000"/>
                  <w:sz w:val="22"/>
                </w:rPr>
                <w:delText>the leve</w:delText>
              </w:r>
            </w:del>
            <w:r w:rsidRPr="00282232">
              <w:rPr>
                <w:rFonts w:ascii="Microsoft JhengHei" w:eastAsia="Microsoft JhengHei" w:hAnsi="Microsoft JhengHei" w:cs="PMingLiU"/>
                <w:color w:val="000000"/>
                <w:sz w:val="22"/>
              </w:rPr>
              <w:t>technical skills, innovative ideas, independent troubleshooting capacity, and coordinating abilities</w:t>
            </w:r>
            <w:del w:id="500" w:author="Microsoft Office User" w:date="2018-10-24T22:13:00Z">
              <w:r w:rsidRPr="00282232" w:rsidDel="00282232">
                <w:rPr>
                  <w:rFonts w:ascii="Microsoft JhengHei" w:eastAsia="Microsoft JhengHei" w:hAnsi="Microsoft JhengHei" w:cs="PMingLiU"/>
                  <w:color w:val="000000"/>
                  <w:sz w:val="22"/>
                </w:rPr>
                <w:delText>,</w:delText>
              </w:r>
            </w:del>
            <w:r w:rsidRPr="00282232">
              <w:rPr>
                <w:rFonts w:ascii="Microsoft JhengHei" w:eastAsia="Microsoft JhengHei" w:hAnsi="Microsoft JhengHei" w:cs="PMingLiU"/>
                <w:color w:val="000000"/>
                <w:sz w:val="22"/>
              </w:rPr>
              <w:t xml:space="preserve"> </w:t>
            </w:r>
            <w:ins w:id="501" w:author="Microsoft Office User" w:date="2018-10-24T22:13:00Z">
              <w:r>
                <w:rPr>
                  <w:rFonts w:ascii="Microsoft JhengHei" w:eastAsia="Microsoft JhengHei" w:hAnsi="Microsoft JhengHei" w:cs="PMingLiU"/>
                  <w:color w:val="000000"/>
                  <w:sz w:val="22"/>
                </w:rPr>
                <w:t xml:space="preserve">in order </w:t>
              </w:r>
            </w:ins>
            <w:del w:id="502" w:author="Microsoft Office User" w:date="2018-10-24T22:13:00Z">
              <w:r w:rsidRPr="00282232" w:rsidDel="00282232">
                <w:rPr>
                  <w:rFonts w:ascii="Microsoft JhengHei" w:eastAsia="Microsoft JhengHei" w:hAnsi="Microsoft JhengHei" w:cs="PMingLiU"/>
                  <w:color w:val="000000"/>
                  <w:sz w:val="22"/>
                </w:rPr>
                <w:delText>leading them</w:delText>
              </w:r>
            </w:del>
            <w:r w:rsidRPr="00282232">
              <w:rPr>
                <w:rFonts w:ascii="Microsoft JhengHei" w:eastAsia="Microsoft JhengHei" w:hAnsi="Microsoft JhengHei" w:cs="PMingLiU"/>
                <w:color w:val="000000"/>
                <w:sz w:val="22"/>
              </w:rPr>
              <w:t xml:space="preserve"> to become high- quality engineers in the Electro-Optical field.</w:t>
            </w:r>
          </w:p>
          <w:p w14:paraId="09BD4698" w14:textId="77777777" w:rsidR="00282232" w:rsidRPr="00282232" w:rsidRDefault="00282232" w:rsidP="00282232">
            <w:pPr>
              <w:adjustRightInd w:val="0"/>
              <w:snapToGrid w:val="0"/>
              <w:rPr>
                <w:rFonts w:ascii="Microsoft JhengHei" w:eastAsia="Microsoft JhengHei" w:hAnsi="Microsoft JhengHei" w:cs="PMingLiU"/>
                <w:color w:val="000000"/>
                <w:sz w:val="22"/>
              </w:rPr>
            </w:pPr>
            <w:r w:rsidRPr="00282232">
              <w:rPr>
                <w:rFonts w:ascii="Microsoft JhengHei" w:eastAsia="Microsoft JhengHei" w:hAnsi="Microsoft JhengHei" w:cs="PMingLiU"/>
                <w:color w:val="000000"/>
                <w:sz w:val="22"/>
              </w:rPr>
              <w:t xml:space="preserve">* Educate students to have </w:t>
            </w:r>
            <w:del w:id="503" w:author="Microsoft Office User" w:date="2018-10-24T22:13:00Z">
              <w:r w:rsidRPr="00282232" w:rsidDel="00282232">
                <w:rPr>
                  <w:rFonts w:ascii="Microsoft JhengHei" w:eastAsia="Microsoft JhengHei" w:hAnsi="Microsoft JhengHei" w:cs="PMingLiU"/>
                  <w:color w:val="000000"/>
                  <w:sz w:val="22"/>
                </w:rPr>
                <w:delText xml:space="preserve">the </w:delText>
              </w:r>
            </w:del>
            <w:ins w:id="504" w:author="Microsoft Office User" w:date="2018-10-24T22:13:00Z">
              <w:r>
                <w:rPr>
                  <w:rFonts w:ascii="Microsoft JhengHei" w:eastAsia="Microsoft JhengHei" w:hAnsi="Microsoft JhengHei" w:cs="PMingLiU"/>
                  <w:color w:val="000000"/>
                  <w:sz w:val="22"/>
                </w:rPr>
                <w:t>skills</w:t>
              </w:r>
            </w:ins>
            <w:del w:id="505" w:author="Microsoft Office User" w:date="2018-10-24T22:13:00Z">
              <w:r w:rsidRPr="00282232" w:rsidDel="00282232">
                <w:rPr>
                  <w:rFonts w:ascii="Microsoft JhengHei" w:eastAsia="Microsoft JhengHei" w:hAnsi="Microsoft JhengHei" w:cs="PMingLiU"/>
                  <w:color w:val="000000"/>
                  <w:sz w:val="22"/>
                </w:rPr>
                <w:delText>abilities</w:delText>
              </w:r>
            </w:del>
            <w:r w:rsidRPr="00282232">
              <w:rPr>
                <w:rFonts w:ascii="Microsoft JhengHei" w:eastAsia="Microsoft JhengHei" w:hAnsi="Microsoft JhengHei" w:cs="PMingLiU"/>
                <w:color w:val="000000"/>
                <w:sz w:val="22"/>
              </w:rPr>
              <w:t xml:space="preserve"> in project planning managing, coordinating, integration, and so forth to become engineers</w:t>
            </w:r>
            <w:ins w:id="506" w:author="Microsoft Office User" w:date="2018-10-24T22:14:00Z">
              <w:r>
                <w:rPr>
                  <w:rFonts w:ascii="Microsoft JhengHei" w:eastAsia="Microsoft JhengHei" w:hAnsi="Microsoft JhengHei" w:cs="PMingLiU"/>
                  <w:color w:val="000000"/>
                  <w:sz w:val="22"/>
                </w:rPr>
                <w:t xml:space="preserve"> </w:t>
              </w:r>
            </w:ins>
            <w:del w:id="507" w:author="Microsoft Office User" w:date="2018-10-24T22:14:00Z">
              <w:r w:rsidRPr="00282232" w:rsidDel="00282232">
                <w:rPr>
                  <w:rFonts w:ascii="Microsoft JhengHei" w:eastAsia="Microsoft JhengHei" w:hAnsi="Microsoft JhengHei" w:cs="PMingLiU"/>
                  <w:color w:val="000000"/>
                  <w:sz w:val="22"/>
                </w:rPr>
                <w:delText xml:space="preserve"> having industrial</w:delText>
              </w:r>
            </w:del>
            <w:ins w:id="508" w:author="Microsoft Office User" w:date="2018-10-24T22:14:00Z">
              <w:r>
                <w:rPr>
                  <w:rFonts w:ascii="Microsoft JhengHei" w:eastAsia="Microsoft JhengHei" w:hAnsi="Microsoft JhengHei" w:cs="PMingLiU"/>
                  <w:color w:val="000000"/>
                  <w:sz w:val="22"/>
                </w:rPr>
                <w:t>with</w:t>
              </w:r>
              <w:r w:rsidRPr="00282232">
                <w:rPr>
                  <w:rFonts w:ascii="Microsoft JhengHei" w:eastAsia="Microsoft JhengHei" w:hAnsi="Microsoft JhengHei" w:cs="PMingLiU"/>
                  <w:color w:val="000000"/>
                  <w:sz w:val="22"/>
                </w:rPr>
                <w:t xml:space="preserve"> industrial</w:t>
              </w:r>
            </w:ins>
            <w:r w:rsidRPr="00282232">
              <w:rPr>
                <w:rFonts w:ascii="Microsoft JhengHei" w:eastAsia="Microsoft JhengHei" w:hAnsi="Microsoft JhengHei" w:cs="PMingLiU"/>
                <w:color w:val="000000"/>
                <w:sz w:val="22"/>
              </w:rPr>
              <w:t xml:space="preserve"> vision</w:t>
            </w:r>
            <w:ins w:id="509" w:author="Microsoft Office User" w:date="2018-10-24T22:14:00Z">
              <w:r>
                <w:rPr>
                  <w:rFonts w:ascii="Microsoft JhengHei" w:eastAsia="Microsoft JhengHei" w:hAnsi="Microsoft JhengHei" w:cs="PMingLiU"/>
                  <w:color w:val="000000"/>
                  <w:sz w:val="22"/>
                </w:rPr>
                <w:t>s.</w:t>
              </w:r>
            </w:ins>
            <w:del w:id="510" w:author="Microsoft Office User" w:date="2018-10-24T22:14:00Z">
              <w:r w:rsidRPr="00282232" w:rsidDel="00282232">
                <w:rPr>
                  <w:rFonts w:ascii="Microsoft JhengHei" w:eastAsia="Microsoft JhengHei" w:hAnsi="Microsoft JhengHei" w:cs="PMingLiU"/>
                  <w:color w:val="000000"/>
                  <w:sz w:val="22"/>
                </w:rPr>
                <w:delText>s andprofessions.</w:delText>
              </w:r>
            </w:del>
          </w:p>
          <w:p w14:paraId="3D49DD9B" w14:textId="77777777" w:rsidR="00282232" w:rsidRPr="00282232" w:rsidRDefault="00282232" w:rsidP="00282232">
            <w:pPr>
              <w:adjustRightInd w:val="0"/>
              <w:snapToGrid w:val="0"/>
              <w:rPr>
                <w:rFonts w:ascii="Microsoft JhengHei" w:eastAsia="Microsoft JhengHei" w:hAnsi="Microsoft JhengHei" w:cs="PMingLiU"/>
                <w:color w:val="000000"/>
                <w:sz w:val="22"/>
              </w:rPr>
            </w:pPr>
          </w:p>
          <w:p w14:paraId="55C7597A" w14:textId="77777777" w:rsidR="00282232" w:rsidRPr="00282232" w:rsidRDefault="00282232" w:rsidP="00282232">
            <w:pPr>
              <w:adjustRightInd w:val="0"/>
              <w:snapToGrid w:val="0"/>
              <w:rPr>
                <w:rFonts w:ascii="Microsoft JhengHei" w:eastAsia="Microsoft JhengHei" w:hAnsi="Microsoft JhengHei" w:cs="PMingLiU"/>
                <w:color w:val="000000"/>
                <w:sz w:val="22"/>
              </w:rPr>
            </w:pPr>
          </w:p>
          <w:p w14:paraId="5BC072D0" w14:textId="77777777" w:rsidR="00282232" w:rsidRPr="00270E23" w:rsidRDefault="00282232" w:rsidP="00282232">
            <w:pPr>
              <w:adjustRightInd w:val="0"/>
              <w:snapToGrid w:val="0"/>
              <w:rPr>
                <w:ins w:id="511" w:author="Microsoft Office User" w:date="2018-10-24T22:05:00Z"/>
                <w:rFonts w:ascii="Microsoft JhengHei" w:eastAsia="Microsoft JhengHei" w:hAnsi="Microsoft JhengHei" w:cs="PMingLiU"/>
                <w:color w:val="000000"/>
                <w:sz w:val="22"/>
              </w:rPr>
            </w:pPr>
            <w:r w:rsidRPr="00282232">
              <w:rPr>
                <w:rFonts w:ascii="Microsoft JhengHei" w:eastAsia="Microsoft JhengHei" w:hAnsi="Microsoft JhengHei" w:cs="PMingLiU"/>
                <w:color w:val="000000"/>
                <w:sz w:val="22"/>
              </w:rPr>
              <w:t xml:space="preserve">* Cultivate students to become engineers </w:t>
            </w:r>
            <w:ins w:id="512" w:author="Microsoft Office User" w:date="2018-10-24T22:14:00Z">
              <w:r>
                <w:rPr>
                  <w:rFonts w:ascii="Microsoft JhengHei" w:eastAsia="Microsoft JhengHei" w:hAnsi="Microsoft JhengHei" w:cs="PMingLiU"/>
                  <w:color w:val="000000"/>
                  <w:sz w:val="22"/>
                </w:rPr>
                <w:t>with</w:t>
              </w:r>
            </w:ins>
            <w:del w:id="513" w:author="Microsoft Office User" w:date="2018-10-24T22:14:00Z">
              <w:r w:rsidRPr="00282232" w:rsidDel="00282232">
                <w:rPr>
                  <w:rFonts w:ascii="Microsoft JhengHei" w:eastAsia="Microsoft JhengHei" w:hAnsi="Microsoft JhengHei" w:cs="PMingLiU"/>
                  <w:color w:val="000000"/>
                  <w:sz w:val="22"/>
                </w:rPr>
                <w:delText>having</w:delText>
              </w:r>
            </w:del>
            <w:r w:rsidRPr="00282232">
              <w:rPr>
                <w:rFonts w:ascii="Microsoft JhengHei" w:eastAsia="Microsoft JhengHei" w:hAnsi="Microsoft JhengHei" w:cs="PMingLiU"/>
                <w:color w:val="000000"/>
                <w:sz w:val="22"/>
              </w:rPr>
              <w:t xml:space="preserve"> a global view, self-learning ability, and </w:t>
            </w:r>
            <w:ins w:id="514" w:author="Microsoft Office User" w:date="2018-10-24T22:15:00Z">
              <w:r>
                <w:rPr>
                  <w:rFonts w:ascii="Microsoft JhengHei" w:eastAsia="Microsoft JhengHei" w:hAnsi="Microsoft JhengHei" w:cs="PMingLiU"/>
                  <w:color w:val="000000"/>
                  <w:sz w:val="22"/>
                </w:rPr>
                <w:t>show care for society</w:t>
              </w:r>
            </w:ins>
            <w:del w:id="515" w:author="Microsoft Office User" w:date="2018-10-24T22:15:00Z">
              <w:r w:rsidRPr="00282232" w:rsidDel="00282232">
                <w:rPr>
                  <w:rFonts w:ascii="Microsoft JhengHei" w:eastAsia="Microsoft JhengHei" w:hAnsi="Microsoft JhengHei" w:cs="PMingLiU"/>
                  <w:color w:val="000000"/>
                  <w:sz w:val="22"/>
                </w:rPr>
                <w:delText>a mind with society care</w:delText>
              </w:r>
            </w:del>
            <w:r w:rsidRPr="00282232">
              <w:rPr>
                <w:rFonts w:ascii="Microsoft JhengHei" w:eastAsia="Microsoft JhengHei" w:hAnsi="Microsoft JhengHei" w:cs="PMingLiU"/>
                <w:color w:val="000000"/>
                <w:sz w:val="22"/>
              </w:rPr>
              <w:t>, that potentially allow</w:t>
            </w:r>
            <w:ins w:id="516" w:author="Microsoft Office User" w:date="2018-10-24T22:15:00Z">
              <w:r>
                <w:rPr>
                  <w:rFonts w:ascii="Microsoft JhengHei" w:eastAsia="Microsoft JhengHei" w:hAnsi="Microsoft JhengHei" w:cs="PMingLiU"/>
                  <w:color w:val="000000"/>
                  <w:sz w:val="22"/>
                </w:rPr>
                <w:t>s</w:t>
              </w:r>
            </w:ins>
            <w:r w:rsidRPr="00282232">
              <w:rPr>
                <w:rFonts w:ascii="Microsoft JhengHei" w:eastAsia="Microsoft JhengHei" w:hAnsi="Microsoft JhengHei" w:cs="PMingLiU"/>
                <w:color w:val="000000"/>
                <w:sz w:val="22"/>
              </w:rPr>
              <w:t xml:space="preserve"> them </w:t>
            </w:r>
            <w:ins w:id="517" w:author="Microsoft Office User" w:date="2018-10-24T22:15:00Z">
              <w:r>
                <w:rPr>
                  <w:rFonts w:ascii="Microsoft JhengHei" w:eastAsia="Microsoft JhengHei" w:hAnsi="Microsoft JhengHei" w:cs="PMingLiU"/>
                  <w:color w:val="000000"/>
                  <w:sz w:val="22"/>
                </w:rPr>
                <w:t xml:space="preserve">to adapt </w:t>
              </w:r>
            </w:ins>
            <w:del w:id="518" w:author="Microsoft Office User" w:date="2018-10-24T22:15:00Z">
              <w:r w:rsidRPr="00282232" w:rsidDel="00282232">
                <w:rPr>
                  <w:rFonts w:ascii="Microsoft JhengHei" w:eastAsia="Microsoft JhengHei" w:hAnsi="Microsoft JhengHei" w:cs="PMingLiU"/>
                  <w:color w:val="000000"/>
                  <w:sz w:val="22"/>
                </w:rPr>
                <w:delText xml:space="preserve">well adapted </w:delText>
              </w:r>
            </w:del>
            <w:r w:rsidRPr="00282232">
              <w:rPr>
                <w:rFonts w:ascii="Microsoft JhengHei" w:eastAsia="Microsoft JhengHei" w:hAnsi="Microsoft JhengHei" w:cs="PMingLiU"/>
                <w:color w:val="000000"/>
                <w:sz w:val="22"/>
              </w:rPr>
              <w:t>to the rapid</w:t>
            </w:r>
            <w:ins w:id="519" w:author="Microsoft Office User" w:date="2018-10-24T22:15:00Z">
              <w:r w:rsidR="00883368">
                <w:rPr>
                  <w:rFonts w:ascii="Microsoft JhengHei" w:eastAsia="Microsoft JhengHei" w:hAnsi="Microsoft JhengHei" w:cs="PMingLiU"/>
                  <w:color w:val="000000"/>
                  <w:sz w:val="22"/>
                </w:rPr>
                <w:t xml:space="preserve">ly </w:t>
              </w:r>
            </w:ins>
            <w:r w:rsidRPr="00282232">
              <w:rPr>
                <w:rFonts w:ascii="Microsoft JhengHei" w:eastAsia="Microsoft JhengHei" w:hAnsi="Microsoft JhengHei" w:cs="PMingLiU"/>
                <w:color w:val="000000"/>
                <w:sz w:val="22"/>
              </w:rPr>
              <w:t>changing</w:t>
            </w:r>
            <w:ins w:id="520" w:author="Microsoft Office User" w:date="2018-10-24T22:16:00Z">
              <w:r w:rsidR="00883368">
                <w:rPr>
                  <w:rFonts w:ascii="Microsoft JhengHei" w:eastAsia="Microsoft JhengHei" w:hAnsi="Microsoft JhengHei" w:cs="PMingLiU"/>
                  <w:color w:val="000000"/>
                  <w:sz w:val="22"/>
                </w:rPr>
                <w:t xml:space="preserve"> industrial</w:t>
              </w:r>
            </w:ins>
            <w:r w:rsidRPr="00282232">
              <w:rPr>
                <w:rFonts w:ascii="Microsoft JhengHei" w:eastAsia="Microsoft JhengHei" w:hAnsi="Microsoft JhengHei" w:cs="PMingLiU"/>
                <w:color w:val="000000"/>
                <w:sz w:val="22"/>
              </w:rPr>
              <w:t xml:space="preserve"> environment</w:t>
            </w:r>
            <w:ins w:id="521" w:author="Microsoft Office User" w:date="2018-10-24T22:16:00Z">
              <w:r w:rsidR="00883368">
                <w:rPr>
                  <w:rFonts w:ascii="Microsoft JhengHei" w:eastAsia="Microsoft JhengHei" w:hAnsi="Microsoft JhengHei" w:cs="PMingLiU"/>
                  <w:color w:val="000000"/>
                  <w:sz w:val="22"/>
                </w:rPr>
                <w:t>.</w:t>
              </w:r>
            </w:ins>
            <w:del w:id="522" w:author="Microsoft Office User" w:date="2018-10-24T22:16:00Z">
              <w:r w:rsidRPr="00282232" w:rsidDel="00883368">
                <w:rPr>
                  <w:rFonts w:ascii="Microsoft JhengHei" w:eastAsia="Microsoft JhengHei" w:hAnsi="Microsoft JhengHei" w:cs="PMingLiU"/>
                  <w:color w:val="000000"/>
                  <w:sz w:val="22"/>
                </w:rPr>
                <w:delText xml:space="preserve"> </w:delText>
              </w:r>
            </w:del>
            <w:del w:id="523" w:author="Microsoft Office User" w:date="2018-10-24T22:15:00Z">
              <w:r w:rsidRPr="00282232" w:rsidDel="00883368">
                <w:rPr>
                  <w:rFonts w:ascii="Microsoft JhengHei" w:eastAsia="Microsoft JhengHei" w:hAnsi="Microsoft JhengHei" w:cs="PMingLiU"/>
                  <w:color w:val="000000"/>
                  <w:sz w:val="22"/>
                </w:rPr>
                <w:delText>of industry.</w:delText>
              </w:r>
            </w:del>
          </w:p>
          <w:p w14:paraId="01017912" w14:textId="77777777" w:rsidR="00270E23" w:rsidRPr="00270E23" w:rsidDel="00282232" w:rsidRDefault="00270E23" w:rsidP="00270E23">
            <w:pPr>
              <w:rPr>
                <w:del w:id="524" w:author="Microsoft Office User" w:date="2018-10-24T22:04:00Z"/>
                <w:rFonts w:ascii="Microsoft JhengHei" w:eastAsia="Microsoft JhengHei" w:hAnsi="Microsoft JhengHei" w:cs="PMingLiU"/>
                <w:color w:val="000000"/>
                <w:sz w:val="22"/>
              </w:rPr>
            </w:pPr>
            <w:del w:id="525" w:author="Microsoft Office User" w:date="2018-10-24T22:04:00Z">
              <w:r w:rsidRPr="00270E23" w:rsidDel="00282232">
                <w:rPr>
                  <w:rFonts w:ascii="Microsoft JhengHei" w:eastAsia="Microsoft JhengHei" w:hAnsi="Microsoft JhengHei" w:cs="PMingLiU"/>
                  <w:color w:val="000000"/>
                  <w:sz w:val="22"/>
                </w:rPr>
                <w:delText>industrial applications.</w:delText>
              </w:r>
            </w:del>
          </w:p>
          <w:p w14:paraId="308E6368" w14:textId="77777777" w:rsidR="00270E23" w:rsidRPr="00270E23" w:rsidDel="00282232" w:rsidRDefault="00270E23" w:rsidP="00270E23">
            <w:pPr>
              <w:rPr>
                <w:del w:id="526" w:author="Microsoft Office User" w:date="2018-10-24T22:04:00Z"/>
                <w:rFonts w:ascii="Microsoft JhengHei" w:eastAsia="Microsoft JhengHei" w:hAnsi="Microsoft JhengHei" w:cs="PMingLiU"/>
                <w:color w:val="000000"/>
                <w:sz w:val="22"/>
              </w:rPr>
            </w:pPr>
          </w:p>
          <w:p w14:paraId="61886BA4" w14:textId="77777777" w:rsidR="00270E23" w:rsidRPr="00270E23" w:rsidDel="00282232" w:rsidRDefault="00270E23" w:rsidP="00270E23">
            <w:pPr>
              <w:rPr>
                <w:del w:id="527" w:author="Microsoft Office User" w:date="2018-10-24T22:04:00Z"/>
                <w:rFonts w:ascii="Microsoft JhengHei" w:eastAsia="Microsoft JhengHei" w:hAnsi="Microsoft JhengHei" w:cs="PMingLiU"/>
                <w:color w:val="000000"/>
                <w:sz w:val="22"/>
              </w:rPr>
            </w:pPr>
          </w:p>
          <w:p w14:paraId="49965645" w14:textId="77777777" w:rsidR="00103344" w:rsidRPr="00103344" w:rsidRDefault="00270E23" w:rsidP="00270E23">
            <w:pPr>
              <w:rPr>
                <w:rFonts w:ascii="Microsoft JhengHei" w:eastAsia="Microsoft JhengHei" w:hAnsi="Microsoft JhengHei" w:cs="PMingLiU"/>
                <w:color w:val="000000"/>
                <w:sz w:val="22"/>
              </w:rPr>
            </w:pPr>
            <w:del w:id="528" w:author="Microsoft Office User" w:date="2018-10-24T22:04:00Z">
              <w:r w:rsidRPr="00270E23" w:rsidDel="00282232">
                <w:rPr>
                  <w:rFonts w:ascii="Microsoft JhengHei" w:eastAsia="Microsoft JhengHei" w:hAnsi="Microsoft JhengHei" w:cs="PMingLiU"/>
                  <w:color w:val="000000"/>
                  <w:sz w:val="22"/>
                </w:rPr>
                <w:delText>The Department education policy aims to connecting the students to the industry and to the world by a well-developed practical teaching system. Based on this policy, the teaching faculties are all experienced in the field of optoelectronics and most of them having industrial working experiences. The well organized teaching programs, the friendly research environment and the experienced faculties will lead the students to become the high-quality engineers.</w:delText>
              </w:r>
            </w:del>
          </w:p>
        </w:tc>
      </w:tr>
      <w:tr w:rsidR="00103344" w:rsidRPr="00103344" w14:paraId="29712AA6"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53436071"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5AD7B94C"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5</w:t>
            </w:r>
          </w:p>
        </w:tc>
        <w:tc>
          <w:tcPr>
            <w:tcW w:w="4940" w:type="dxa"/>
            <w:tcBorders>
              <w:top w:val="nil"/>
              <w:left w:val="nil"/>
              <w:bottom w:val="single" w:sz="4" w:space="0" w:color="auto"/>
              <w:right w:val="single" w:sz="4" w:space="0" w:color="auto"/>
            </w:tcBorders>
            <w:shd w:val="clear" w:color="auto" w:fill="auto"/>
            <w:vAlign w:val="center"/>
            <w:hideMark/>
          </w:tcPr>
          <w:p w14:paraId="20EC882E"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電機工程系</w:t>
            </w:r>
          </w:p>
        </w:tc>
        <w:tc>
          <w:tcPr>
            <w:tcW w:w="3380" w:type="dxa"/>
            <w:tcBorders>
              <w:top w:val="nil"/>
              <w:left w:val="nil"/>
              <w:bottom w:val="single" w:sz="4" w:space="0" w:color="auto"/>
              <w:right w:val="single" w:sz="4" w:space="0" w:color="auto"/>
            </w:tcBorders>
            <w:shd w:val="clear" w:color="auto" w:fill="auto"/>
            <w:noWrap/>
            <w:vAlign w:val="center"/>
            <w:hideMark/>
          </w:tcPr>
          <w:p w14:paraId="2D3111F2"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https://ee.stust.edu.tw/en</w:t>
            </w:r>
          </w:p>
        </w:tc>
        <w:tc>
          <w:tcPr>
            <w:tcW w:w="6920" w:type="dxa"/>
            <w:tcBorders>
              <w:top w:val="nil"/>
              <w:left w:val="nil"/>
              <w:bottom w:val="single" w:sz="4" w:space="0" w:color="auto"/>
              <w:right w:val="single" w:sz="4" w:space="0" w:color="auto"/>
            </w:tcBorders>
            <w:shd w:val="clear" w:color="auto" w:fill="auto"/>
            <w:noWrap/>
            <w:hideMark/>
          </w:tcPr>
          <w:p w14:paraId="7B9BD42A" w14:textId="5447D76E" w:rsidR="003404D6" w:rsidRPr="003404D6" w:rsidRDefault="003404D6" w:rsidP="00A0779C">
            <w:pPr>
              <w:numPr>
                <w:ilvl w:val="0"/>
                <w:numId w:val="4"/>
              </w:numPr>
              <w:spacing w:before="100" w:beforeAutospacing="1" w:after="100" w:afterAutospacing="1"/>
              <w:rPr>
                <w:ins w:id="529" w:author="Microsoft Office User" w:date="2018-10-25T14:18:00Z"/>
                <w:rFonts w:ascii="Helvetica" w:hAnsi="Helvetica"/>
                <w:color w:val="555555"/>
                <w:sz w:val="21"/>
                <w:szCs w:val="21"/>
                <w:rPrChange w:id="530" w:author="Microsoft Office User" w:date="2018-10-25T14:18:00Z">
                  <w:rPr>
                    <w:ins w:id="531" w:author="Microsoft Office User" w:date="2018-10-25T14:18:00Z"/>
                    <w:rFonts w:ascii="Helvetica" w:hAnsi="Helvetica"/>
                    <w:color w:val="555555"/>
                  </w:rPr>
                </w:rPrChange>
              </w:rPr>
            </w:pPr>
            <w:r>
              <w:rPr>
                <w:rFonts w:ascii="Helvetica" w:hAnsi="Helvetica"/>
                <w:color w:val="555555"/>
              </w:rPr>
              <w:t>We will continue t</w:t>
            </w:r>
            <w:ins w:id="532" w:author="Microsoft Office User" w:date="2018-10-25T14:18:00Z">
              <w:r>
                <w:rPr>
                  <w:rFonts w:ascii="Helvetica" w:hAnsi="Helvetica"/>
                  <w:color w:val="555555"/>
                </w:rPr>
                <w:t>our</w:t>
              </w:r>
            </w:ins>
            <w:del w:id="533" w:author="Microsoft Office User" w:date="2018-10-25T14:18:00Z">
              <w:r w:rsidDel="003404D6">
                <w:rPr>
                  <w:rFonts w:ascii="Helvetica" w:hAnsi="Helvetica"/>
                  <w:color w:val="555555"/>
                </w:rPr>
                <w:delText>he</w:delText>
              </w:r>
            </w:del>
            <w:r>
              <w:rPr>
                <w:rFonts w:ascii="Helvetica" w:hAnsi="Helvetica"/>
                <w:color w:val="555555"/>
              </w:rPr>
              <w:t xml:space="preserve"> endeavors on exclusive technologies and patents developed by our colleagues from 19 research laboratories, </w:t>
            </w:r>
            <w:ins w:id="534" w:author="Microsoft Office User" w:date="2018-10-25T14:18:00Z">
              <w:r>
                <w:rPr>
                  <w:rFonts w:ascii="Helvetica" w:hAnsi="Helvetica"/>
                  <w:color w:val="555555"/>
                </w:rPr>
                <w:t xml:space="preserve">the </w:t>
              </w:r>
            </w:ins>
            <w:r>
              <w:rPr>
                <w:rFonts w:ascii="Helvetica" w:hAnsi="Helvetica"/>
                <w:color w:val="555555"/>
              </w:rPr>
              <w:t xml:space="preserve">Intelligent Robot Center and </w:t>
            </w:r>
            <w:ins w:id="535" w:author="Microsoft Office User" w:date="2018-10-25T14:18:00Z">
              <w:r>
                <w:rPr>
                  <w:rFonts w:ascii="Helvetica" w:hAnsi="Helvetica"/>
                  <w:color w:val="555555"/>
                </w:rPr>
                <w:t xml:space="preserve">the </w:t>
              </w:r>
            </w:ins>
            <w:r>
              <w:rPr>
                <w:rFonts w:ascii="Helvetica" w:hAnsi="Helvetica"/>
                <w:color w:val="555555"/>
              </w:rPr>
              <w:t>Biomedical Electronics Center. </w:t>
            </w:r>
          </w:p>
          <w:p w14:paraId="5BFC5F0C" w14:textId="1227C2D8" w:rsidR="003404D6" w:rsidRDefault="003404D6" w:rsidP="003404D6">
            <w:pPr>
              <w:pStyle w:val="NormalWeb"/>
              <w:spacing w:line="360" w:lineRule="atLeast"/>
              <w:rPr>
                <w:rFonts w:ascii="Helvetica" w:hAnsi="Helvetica"/>
                <w:color w:val="555555"/>
                <w:sz w:val="27"/>
                <w:szCs w:val="27"/>
              </w:rPr>
            </w:pPr>
            <w:r>
              <w:rPr>
                <w:rFonts w:ascii="Helvetica" w:hAnsi="Helvetica"/>
                <w:color w:val="555555"/>
              </w:rPr>
              <w:t>We emphasize hands-on experience</w:t>
            </w:r>
            <w:del w:id="536" w:author="Microsoft Office User" w:date="2018-10-25T14:22:00Z">
              <w:r w:rsidDel="003404D6">
                <w:rPr>
                  <w:rFonts w:ascii="Helvetica" w:hAnsi="Helvetica"/>
                  <w:color w:val="555555"/>
                </w:rPr>
                <w:delText>s</w:delText>
              </w:r>
            </w:del>
            <w:r>
              <w:rPr>
                <w:rFonts w:ascii="Helvetica" w:hAnsi="Helvetica"/>
                <w:color w:val="555555"/>
              </w:rPr>
              <w:t xml:space="preserve"> and collaboration</w:t>
            </w:r>
            <w:del w:id="537" w:author="Microsoft Office User" w:date="2018-10-25T14:22:00Z">
              <w:r w:rsidDel="003404D6">
                <w:rPr>
                  <w:rFonts w:ascii="Helvetica" w:hAnsi="Helvetica"/>
                  <w:color w:val="555555"/>
                </w:rPr>
                <w:delText>s</w:delText>
              </w:r>
            </w:del>
            <w:r>
              <w:rPr>
                <w:rFonts w:ascii="Helvetica" w:hAnsi="Helvetica"/>
                <w:color w:val="555555"/>
              </w:rPr>
              <w:t xml:space="preserve"> with the industry in addition to</w:t>
            </w:r>
            <w:del w:id="538" w:author="Microsoft Office User" w:date="2018-10-25T14:22:00Z">
              <w:r w:rsidDel="003404D6">
                <w:rPr>
                  <w:rFonts w:ascii="Helvetica" w:hAnsi="Helvetica"/>
                  <w:color w:val="555555"/>
                </w:rPr>
                <w:delText xml:space="preserve"> the learning in the </w:delText>
              </w:r>
            </w:del>
            <w:ins w:id="539" w:author="Microsoft Office User" w:date="2018-10-25T14:22:00Z">
              <w:r>
                <w:rPr>
                  <w:rFonts w:ascii="Helvetica" w:hAnsi="Helvetica"/>
                  <w:color w:val="555555"/>
                </w:rPr>
                <w:t xml:space="preserve"> </w:t>
              </w:r>
            </w:ins>
            <w:r>
              <w:rPr>
                <w:rFonts w:ascii="Helvetica" w:hAnsi="Helvetica"/>
                <w:color w:val="555555"/>
              </w:rPr>
              <w:t>classroom</w:t>
            </w:r>
            <w:ins w:id="540" w:author="Microsoft Office User" w:date="2018-10-25T14:22:00Z">
              <w:r>
                <w:rPr>
                  <w:rFonts w:ascii="Helvetica" w:hAnsi="Helvetica"/>
                  <w:color w:val="555555"/>
                </w:rPr>
                <w:t xml:space="preserve"> learning </w:t>
              </w:r>
            </w:ins>
            <w:del w:id="541" w:author="Microsoft Office User" w:date="2018-10-25T14:22:00Z">
              <w:r w:rsidDel="003404D6">
                <w:rPr>
                  <w:rFonts w:ascii="Helvetica" w:hAnsi="Helvetica"/>
                  <w:color w:val="555555"/>
                </w:rPr>
                <w:delText>s.</w:delText>
              </w:r>
            </w:del>
            <w:r>
              <w:rPr>
                <w:rFonts w:ascii="Helvetica" w:hAnsi="Helvetica"/>
                <w:color w:val="555555"/>
              </w:rPr>
              <w:t xml:space="preserve"> Constant reflections on the research contents and their meaning in terms of values of innovation, contributions to industr</w:t>
            </w:r>
            <w:ins w:id="542" w:author="Microsoft Office User" w:date="2018-10-25T14:23:00Z">
              <w:r>
                <w:rPr>
                  <w:rFonts w:ascii="Helvetica" w:hAnsi="Helvetica"/>
                  <w:color w:val="555555"/>
                </w:rPr>
                <w:t xml:space="preserve">ial </w:t>
              </w:r>
            </w:ins>
            <w:del w:id="543" w:author="Microsoft Office User" w:date="2018-10-25T14:23:00Z">
              <w:r w:rsidDel="003404D6">
                <w:rPr>
                  <w:rFonts w:ascii="Helvetica" w:hAnsi="Helvetica"/>
                  <w:color w:val="555555"/>
                </w:rPr>
                <w:delText xml:space="preserve">y </w:delText>
              </w:r>
            </w:del>
            <w:r>
              <w:rPr>
                <w:rFonts w:ascii="Helvetica" w:hAnsi="Helvetica"/>
                <w:color w:val="555555"/>
              </w:rPr>
              <w:t>advances</w:t>
            </w:r>
            <w:ins w:id="544" w:author="Microsoft Office User" w:date="2018-10-25T14:23:00Z">
              <w:r>
                <w:rPr>
                  <w:rFonts w:ascii="Helvetica" w:hAnsi="Helvetica"/>
                  <w:color w:val="555555"/>
                </w:rPr>
                <w:t>,</w:t>
              </w:r>
            </w:ins>
            <w:r>
              <w:rPr>
                <w:rFonts w:ascii="Helvetica" w:hAnsi="Helvetica"/>
                <w:color w:val="555555"/>
              </w:rPr>
              <w:t xml:space="preserve"> and impacts </w:t>
            </w:r>
            <w:ins w:id="545" w:author="Microsoft Office User" w:date="2018-10-25T14:23:00Z">
              <w:r>
                <w:rPr>
                  <w:rFonts w:ascii="Helvetica" w:hAnsi="Helvetica"/>
                  <w:color w:val="555555"/>
                </w:rPr>
                <w:t xml:space="preserve">on </w:t>
              </w:r>
            </w:ins>
            <w:del w:id="546" w:author="Microsoft Office User" w:date="2018-10-25T14:23:00Z">
              <w:r w:rsidDel="003404D6">
                <w:rPr>
                  <w:rFonts w:ascii="Helvetica" w:hAnsi="Helvetica"/>
                  <w:color w:val="555555"/>
                </w:rPr>
                <w:delText>to</w:delText>
              </w:r>
            </w:del>
            <w:r>
              <w:rPr>
                <w:rFonts w:ascii="Helvetica" w:hAnsi="Helvetica"/>
                <w:color w:val="555555"/>
              </w:rPr>
              <w:t xml:space="preserve"> human being</w:t>
            </w:r>
            <w:ins w:id="547" w:author="Microsoft Office User" w:date="2018-10-25T14:23:00Z">
              <w:r>
                <w:rPr>
                  <w:rFonts w:ascii="Helvetica" w:hAnsi="Helvetica"/>
                  <w:color w:val="555555"/>
                </w:rPr>
                <w:t>s</w:t>
              </w:r>
            </w:ins>
            <w:r>
              <w:rPr>
                <w:rFonts w:ascii="Helvetica" w:hAnsi="Helvetica"/>
                <w:color w:val="555555"/>
              </w:rPr>
              <w:t xml:space="preserve"> serve as </w:t>
            </w:r>
            <w:del w:id="548" w:author="Microsoft Office User" w:date="2018-10-25T14:24:00Z">
              <w:r w:rsidDel="00A0779C">
                <w:rPr>
                  <w:rFonts w:ascii="Helvetica" w:hAnsi="Helvetica"/>
                  <w:color w:val="555555"/>
                </w:rPr>
                <w:delText xml:space="preserve">a </w:delText>
              </w:r>
            </w:del>
            <w:r>
              <w:rPr>
                <w:rFonts w:ascii="Helvetica" w:hAnsi="Helvetica"/>
                <w:color w:val="555555"/>
              </w:rPr>
              <w:t>main theme</w:t>
            </w:r>
            <w:ins w:id="549" w:author="Microsoft Office User" w:date="2018-10-25T14:24:00Z">
              <w:r w:rsidR="00A0779C">
                <w:rPr>
                  <w:rFonts w:ascii="Helvetica" w:hAnsi="Helvetica"/>
                  <w:color w:val="555555"/>
                </w:rPr>
                <w:t>s</w:t>
              </w:r>
            </w:ins>
            <w:r>
              <w:rPr>
                <w:rFonts w:ascii="Helvetica" w:hAnsi="Helvetica"/>
                <w:color w:val="555555"/>
              </w:rPr>
              <w:t xml:space="preserve"> </w:t>
            </w:r>
            <w:del w:id="550" w:author="Microsoft Office User" w:date="2018-10-25T14:23:00Z">
              <w:r w:rsidDel="003404D6">
                <w:rPr>
                  <w:rFonts w:ascii="Helvetica" w:hAnsi="Helvetica"/>
                  <w:color w:val="555555"/>
                </w:rPr>
                <w:delText>of</w:delText>
              </w:r>
            </w:del>
            <w:r>
              <w:rPr>
                <w:rFonts w:ascii="Helvetica" w:hAnsi="Helvetica"/>
                <w:color w:val="555555"/>
              </w:rPr>
              <w:t xml:space="preserve"> </w:t>
            </w:r>
            <w:ins w:id="551" w:author="Microsoft Office User" w:date="2018-10-25T14:24:00Z">
              <w:r w:rsidR="00A0779C">
                <w:rPr>
                  <w:rFonts w:ascii="Helvetica" w:hAnsi="Helvetica"/>
                  <w:color w:val="555555"/>
                </w:rPr>
                <w:t xml:space="preserve">in </w:t>
              </w:r>
            </w:ins>
            <w:r>
              <w:rPr>
                <w:rFonts w:ascii="Helvetica" w:hAnsi="Helvetica"/>
                <w:color w:val="555555"/>
              </w:rPr>
              <w:t>our graduate programs.</w:t>
            </w:r>
          </w:p>
          <w:p w14:paraId="7BD73BDA" w14:textId="6BB9E9F4" w:rsidR="003404D6" w:rsidDel="00A0779C" w:rsidRDefault="003404D6" w:rsidP="003404D6">
            <w:pPr>
              <w:pStyle w:val="NormalWeb"/>
              <w:spacing w:line="360" w:lineRule="atLeast"/>
              <w:rPr>
                <w:del w:id="552" w:author="Microsoft Office User" w:date="2018-10-25T14:25:00Z"/>
                <w:rFonts w:ascii="Helvetica" w:hAnsi="Helvetica"/>
                <w:color w:val="555555"/>
              </w:rPr>
            </w:pPr>
            <w:r>
              <w:rPr>
                <w:rFonts w:ascii="Helvetica" w:hAnsi="Helvetica"/>
                <w:color w:val="555555"/>
              </w:rPr>
              <w:t xml:space="preserve">We look forward to your applications and hope to see you </w:t>
            </w:r>
            <w:del w:id="553" w:author="Microsoft Office User" w:date="2018-10-25T14:24:00Z">
              <w:r w:rsidDel="00A0779C">
                <w:rPr>
                  <w:rFonts w:ascii="Helvetica" w:hAnsi="Helvetica"/>
                  <w:color w:val="555555"/>
                </w:rPr>
                <w:delText>soon</w:delText>
              </w:r>
            </w:del>
            <w:r>
              <w:rPr>
                <w:rFonts w:ascii="Helvetica" w:hAnsi="Helvetica"/>
                <w:color w:val="555555"/>
              </w:rPr>
              <w:t xml:space="preserve"> in the campus</w:t>
            </w:r>
            <w:ins w:id="554" w:author="Microsoft Office User" w:date="2018-10-25T14:27:00Z">
              <w:r w:rsidR="00A0779C">
                <w:rPr>
                  <w:rFonts w:ascii="Helvetica" w:hAnsi="Helvetica"/>
                  <w:color w:val="555555"/>
                </w:rPr>
                <w:t xml:space="preserve"> </w:t>
              </w:r>
            </w:ins>
            <w:ins w:id="555" w:author="Microsoft Office User" w:date="2018-10-25T14:24:00Z">
              <w:r w:rsidR="00A0779C">
                <w:rPr>
                  <w:rFonts w:ascii="Helvetica" w:hAnsi="Helvetica"/>
                  <w:color w:val="555555"/>
                </w:rPr>
                <w:t>soon</w:t>
              </w:r>
            </w:ins>
            <w:r>
              <w:rPr>
                <w:rFonts w:ascii="Helvetica" w:hAnsi="Helvetica"/>
                <w:color w:val="555555"/>
              </w:rPr>
              <w:t>.</w:t>
            </w:r>
          </w:p>
          <w:p w14:paraId="144D98B2" w14:textId="4BE28BAE"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Design</w:t>
            </w:r>
            <w:r>
              <w:rPr>
                <w:rStyle w:val="apple-converted-space"/>
                <w:rFonts w:ascii="Helvetica" w:hAnsi="Helvetica"/>
                <w:color w:val="555555"/>
              </w:rPr>
              <w:t> </w:t>
            </w:r>
            <w:r>
              <w:rPr>
                <w:rFonts w:ascii="Helvetica" w:hAnsi="Helvetica"/>
                <w:color w:val="555555"/>
              </w:rPr>
              <w:t>and Application of AC and DC Motor Servo-Control Chip</w:t>
            </w:r>
            <w:ins w:id="556" w:author="Microsoft Office User" w:date="2018-10-25T14:26:00Z">
              <w:r>
                <w:rPr>
                  <w:rFonts w:ascii="Helvetica" w:hAnsi="Helvetica"/>
                  <w:color w:val="555555"/>
                </w:rPr>
                <w:t>s</w:t>
              </w:r>
            </w:ins>
          </w:p>
          <w:p w14:paraId="7FE792AB" w14:textId="4D157D22"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Design</w:t>
            </w:r>
            <w:r>
              <w:rPr>
                <w:rStyle w:val="apple-converted-space"/>
                <w:rFonts w:ascii="Helvetica" w:hAnsi="Helvetica"/>
                <w:color w:val="555555"/>
              </w:rPr>
              <w:t> </w:t>
            </w:r>
            <w:r>
              <w:rPr>
                <w:rFonts w:ascii="Helvetica" w:hAnsi="Helvetica"/>
                <w:color w:val="555555"/>
              </w:rPr>
              <w:t>and Application of</w:t>
            </w:r>
            <w:r>
              <w:rPr>
                <w:rStyle w:val="apple-converted-space"/>
                <w:rFonts w:ascii="Helvetica" w:hAnsi="Helvetica"/>
                <w:color w:val="555555"/>
              </w:rPr>
              <w:t> </w:t>
            </w:r>
            <w:r>
              <w:rPr>
                <w:rFonts w:ascii="Helvetica" w:hAnsi="Helvetica"/>
                <w:color w:val="555555"/>
              </w:rPr>
              <w:t>Multi-Axis Servo Motion Control</w:t>
            </w:r>
            <w:ins w:id="557" w:author="Microsoft Office User" w:date="2018-10-25T14:26:00Z">
              <w:r>
                <w:rPr>
                  <w:rFonts w:ascii="Helvetica" w:hAnsi="Helvetica"/>
                  <w:color w:val="555555"/>
                </w:rPr>
                <w:t>s</w:t>
              </w:r>
            </w:ins>
          </w:p>
          <w:p w14:paraId="71F29830" w14:textId="4C6E62E8"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Design</w:t>
            </w:r>
            <w:r>
              <w:rPr>
                <w:rStyle w:val="apple-converted-space"/>
                <w:rFonts w:ascii="Helvetica" w:hAnsi="Helvetica"/>
                <w:color w:val="555555"/>
              </w:rPr>
              <w:t> </w:t>
            </w:r>
            <w:r>
              <w:rPr>
                <w:rFonts w:ascii="Helvetica" w:hAnsi="Helvetica"/>
                <w:color w:val="555555"/>
              </w:rPr>
              <w:t>and Application of Intelligent Chip</w:t>
            </w:r>
            <w:ins w:id="558" w:author="Microsoft Office User" w:date="2018-10-25T14:26:00Z">
              <w:r>
                <w:rPr>
                  <w:rFonts w:ascii="Helvetica" w:hAnsi="Helvetica"/>
                  <w:color w:val="555555"/>
                </w:rPr>
                <w:t>s</w:t>
              </w:r>
            </w:ins>
          </w:p>
          <w:p w14:paraId="02C56333" w14:textId="41D54B27"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Visual Servo Research and Implementation of Visual Servo Chip</w:t>
            </w:r>
            <w:ins w:id="559" w:author="Microsoft Office User" w:date="2018-10-25T14:26:00Z">
              <w:r>
                <w:rPr>
                  <w:rFonts w:ascii="Helvetica" w:hAnsi="Helvetica"/>
                  <w:color w:val="555555"/>
                </w:rPr>
                <w:t>s</w:t>
              </w:r>
            </w:ins>
            <w:r>
              <w:rPr>
                <w:rFonts w:ascii="Helvetica" w:hAnsi="Helvetica"/>
                <w:color w:val="555555"/>
              </w:rPr>
              <w:t xml:space="preserve"> and System Integration</w:t>
            </w:r>
          </w:p>
          <w:p w14:paraId="697B5572" w14:textId="2EB0EE16"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Remote Servo Control and Monitoring System</w:t>
            </w:r>
            <w:ins w:id="560" w:author="Microsoft Office User" w:date="2018-10-25T14:26:00Z">
              <w:r>
                <w:rPr>
                  <w:rFonts w:ascii="Helvetica" w:hAnsi="Helvetica"/>
                  <w:color w:val="555555"/>
                </w:rPr>
                <w:t>s</w:t>
              </w:r>
            </w:ins>
          </w:p>
          <w:p w14:paraId="3B89DFEB" w14:textId="54AA9071"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Research and</w:t>
            </w:r>
            <w:r>
              <w:rPr>
                <w:rStyle w:val="apple-converted-space"/>
                <w:rFonts w:ascii="Helvetica" w:hAnsi="Helvetica"/>
                <w:color w:val="555555"/>
              </w:rPr>
              <w:t> </w:t>
            </w:r>
            <w:r>
              <w:rPr>
                <w:rFonts w:ascii="Helvetica" w:hAnsi="Helvetica"/>
                <w:color w:val="555555"/>
              </w:rPr>
              <w:t>Application of Internet and Power Network</w:t>
            </w:r>
            <w:r>
              <w:rPr>
                <w:rStyle w:val="apple-converted-space"/>
                <w:rFonts w:ascii="Helvetica" w:hAnsi="Helvetica"/>
                <w:color w:val="555555"/>
              </w:rPr>
              <w:t> </w:t>
            </w:r>
            <w:r>
              <w:rPr>
                <w:rFonts w:ascii="Helvetica" w:hAnsi="Helvetica"/>
                <w:color w:val="555555"/>
              </w:rPr>
              <w:t>Monitoring System</w:t>
            </w:r>
            <w:ins w:id="561" w:author="Microsoft Office User" w:date="2018-10-25T14:26:00Z">
              <w:r>
                <w:rPr>
                  <w:rFonts w:ascii="Helvetica" w:hAnsi="Helvetica"/>
                  <w:color w:val="555555"/>
                </w:rPr>
                <w:t>s</w:t>
              </w:r>
            </w:ins>
          </w:p>
          <w:p w14:paraId="335FFB43" w14:textId="2E741FB6"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Personal Robot Research and Implementation of Personal Robot</w:t>
            </w:r>
            <w:ins w:id="562" w:author="Microsoft Office User" w:date="2018-10-25T14:26:00Z">
              <w:r>
                <w:rPr>
                  <w:rFonts w:ascii="Helvetica" w:hAnsi="Helvetica"/>
                  <w:color w:val="555555"/>
                </w:rPr>
                <w:t>s</w:t>
              </w:r>
            </w:ins>
          </w:p>
          <w:p w14:paraId="0436F85C" w14:textId="56513372" w:rsidR="00A0779C" w:rsidRPr="00A0779C" w:rsidRDefault="00A0779C" w:rsidP="00A0779C">
            <w:pPr>
              <w:numPr>
                <w:ilvl w:val="0"/>
                <w:numId w:val="4"/>
              </w:numPr>
              <w:spacing w:before="100" w:beforeAutospacing="1" w:after="100" w:afterAutospacing="1"/>
              <w:rPr>
                <w:ins w:id="563" w:author="Microsoft Office User" w:date="2018-10-25T14:27:00Z"/>
                <w:rFonts w:ascii="Helvetica" w:hAnsi="Helvetica"/>
                <w:color w:val="555555"/>
                <w:sz w:val="21"/>
                <w:szCs w:val="21"/>
                <w:rPrChange w:id="564" w:author="Microsoft Office User" w:date="2018-10-25T14:27:00Z">
                  <w:rPr>
                    <w:ins w:id="565" w:author="Microsoft Office User" w:date="2018-10-25T14:27:00Z"/>
                    <w:rFonts w:ascii="Helvetica" w:hAnsi="Helvetica"/>
                    <w:color w:val="555555"/>
                  </w:rPr>
                </w:rPrChange>
              </w:rPr>
            </w:pPr>
            <w:r>
              <w:rPr>
                <w:rFonts w:ascii="Helvetica" w:hAnsi="Helvetica"/>
                <w:color w:val="555555"/>
              </w:rPr>
              <w:t>Implementation of Related Mechanical / Electrical Interface</w:t>
            </w:r>
            <w:ins w:id="566" w:author="Microsoft Office User" w:date="2018-10-25T14:26:00Z">
              <w:r>
                <w:rPr>
                  <w:rFonts w:ascii="Helvetica" w:hAnsi="Helvetica"/>
                  <w:color w:val="555555"/>
                </w:rPr>
                <w:t>s</w:t>
              </w:r>
            </w:ins>
            <w:r>
              <w:rPr>
                <w:rFonts w:ascii="Helvetica" w:hAnsi="Helvetica"/>
                <w:color w:val="555555"/>
              </w:rPr>
              <w:t>, Control Mechanism</w:t>
            </w:r>
            <w:ins w:id="567" w:author="Microsoft Office User" w:date="2018-10-25T14:26:00Z">
              <w:r>
                <w:rPr>
                  <w:rFonts w:ascii="Helvetica" w:hAnsi="Helvetica"/>
                  <w:color w:val="555555"/>
                </w:rPr>
                <w:t>s</w:t>
              </w:r>
            </w:ins>
            <w:r>
              <w:rPr>
                <w:rFonts w:ascii="Helvetica" w:hAnsi="Helvetica"/>
                <w:color w:val="555555"/>
              </w:rPr>
              <w:t xml:space="preserve">, and Software Programming </w:t>
            </w:r>
            <w:ins w:id="568" w:author="Microsoft Office User" w:date="2018-10-25T14:26:00Z">
              <w:r>
                <w:rPr>
                  <w:rFonts w:ascii="Helvetica" w:hAnsi="Helvetica"/>
                  <w:color w:val="555555"/>
                </w:rPr>
                <w:t>for</w:t>
              </w:r>
            </w:ins>
            <w:del w:id="569" w:author="Microsoft Office User" w:date="2018-10-25T14:26:00Z">
              <w:r w:rsidDel="00A0779C">
                <w:rPr>
                  <w:rFonts w:ascii="Helvetica" w:hAnsi="Helvetica"/>
                  <w:color w:val="555555"/>
                </w:rPr>
                <w:delText>of</w:delText>
              </w:r>
            </w:del>
            <w:r>
              <w:rPr>
                <w:rFonts w:ascii="Helvetica" w:hAnsi="Helvetica"/>
                <w:color w:val="555555"/>
              </w:rPr>
              <w:t xml:space="preserve"> Virtual Reality</w:t>
            </w:r>
          </w:p>
          <w:p w14:paraId="6D8A1FC5" w14:textId="77777777"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lastRenderedPageBreak/>
              <w:t>Design and</w:t>
            </w:r>
            <w:r>
              <w:rPr>
                <w:rStyle w:val="apple-converted-space"/>
                <w:rFonts w:ascii="Helvetica" w:hAnsi="Helvetica"/>
                <w:color w:val="555555"/>
              </w:rPr>
              <w:t> </w:t>
            </w:r>
            <w:r>
              <w:rPr>
                <w:rFonts w:ascii="Helvetica" w:hAnsi="Helvetica"/>
                <w:color w:val="555555"/>
              </w:rPr>
              <w:t>Application</w:t>
            </w:r>
            <w:r>
              <w:rPr>
                <w:rStyle w:val="apple-converted-space"/>
                <w:rFonts w:ascii="Helvetica" w:hAnsi="Helvetica"/>
                <w:color w:val="555555"/>
              </w:rPr>
              <w:t> </w:t>
            </w:r>
            <w:r>
              <w:rPr>
                <w:rFonts w:ascii="Helvetica" w:hAnsi="Helvetica"/>
                <w:color w:val="555555"/>
              </w:rPr>
              <w:t>Research on</w:t>
            </w:r>
            <w:r>
              <w:rPr>
                <w:rStyle w:val="apple-converted-space"/>
                <w:rFonts w:ascii="Helvetica" w:hAnsi="Helvetica"/>
                <w:color w:val="555555"/>
              </w:rPr>
              <w:t> </w:t>
            </w:r>
            <w:r>
              <w:rPr>
                <w:rFonts w:ascii="Helvetica" w:hAnsi="Helvetica"/>
                <w:color w:val="555555"/>
              </w:rPr>
              <w:t>Renewable Energies, Solar Photovoltaics, Wind Power, and Fuel Cells, etc.</w:t>
            </w:r>
          </w:p>
          <w:p w14:paraId="66F1C864" w14:textId="10082217"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Network and</w:t>
            </w:r>
            <w:r>
              <w:rPr>
                <w:rStyle w:val="apple-converted-space"/>
                <w:rFonts w:ascii="Helvetica" w:hAnsi="Helvetica"/>
                <w:color w:val="555555"/>
              </w:rPr>
              <w:t> </w:t>
            </w:r>
            <w:r>
              <w:rPr>
                <w:rFonts w:ascii="Helvetica" w:hAnsi="Helvetica"/>
                <w:color w:val="555555"/>
              </w:rPr>
              <w:t>Multimedia Application</w:t>
            </w:r>
            <w:ins w:id="570" w:author="Microsoft Office User" w:date="2018-10-25T14:28:00Z">
              <w:r>
                <w:rPr>
                  <w:rFonts w:ascii="Helvetica" w:hAnsi="Helvetica"/>
                  <w:color w:val="555555"/>
                </w:rPr>
                <w:t>s</w:t>
              </w:r>
            </w:ins>
          </w:p>
          <w:p w14:paraId="64A1A008" w14:textId="4AD6E21F"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Development of Intelligent Control Process</w:t>
            </w:r>
            <w:ins w:id="571" w:author="Microsoft Office User" w:date="2018-10-25T14:28:00Z">
              <w:r>
                <w:rPr>
                  <w:rFonts w:ascii="Helvetica" w:hAnsi="Helvetica"/>
                  <w:color w:val="555555"/>
                </w:rPr>
                <w:t>es</w:t>
              </w:r>
            </w:ins>
            <w:r>
              <w:rPr>
                <w:rFonts w:ascii="Helvetica" w:hAnsi="Helvetica"/>
                <w:color w:val="555555"/>
              </w:rPr>
              <w:t xml:space="preserve"> for Improving Cogeneration Functions</w:t>
            </w:r>
          </w:p>
          <w:p w14:paraId="27854ED7" w14:textId="0D281F85"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AC and DC Servo Machine Control</w:t>
            </w:r>
            <w:ins w:id="572" w:author="Microsoft Office User" w:date="2018-10-25T14:28:00Z">
              <w:r>
                <w:rPr>
                  <w:rFonts w:ascii="Helvetica" w:hAnsi="Helvetica"/>
                  <w:color w:val="555555"/>
                </w:rPr>
                <w:t>s</w:t>
              </w:r>
            </w:ins>
            <w:r>
              <w:rPr>
                <w:rFonts w:ascii="Helvetica" w:hAnsi="Helvetica"/>
                <w:color w:val="555555"/>
              </w:rPr>
              <w:t xml:space="preserve"> and Application</w:t>
            </w:r>
            <w:ins w:id="573" w:author="Microsoft Office User" w:date="2018-10-25T14:28:00Z">
              <w:r>
                <w:rPr>
                  <w:rFonts w:ascii="Helvetica" w:hAnsi="Helvetica"/>
                  <w:color w:val="555555"/>
                </w:rPr>
                <w:t>s</w:t>
              </w:r>
            </w:ins>
          </w:p>
          <w:p w14:paraId="402E5237" w14:textId="62E48AB1"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Microcomputer Application</w:t>
            </w:r>
            <w:ins w:id="574" w:author="Microsoft Office User" w:date="2018-10-25T14:28:00Z">
              <w:r>
                <w:rPr>
                  <w:rFonts w:ascii="Helvetica" w:hAnsi="Helvetica"/>
                  <w:color w:val="555555"/>
                </w:rPr>
                <w:t>s</w:t>
              </w:r>
            </w:ins>
            <w:r>
              <w:rPr>
                <w:rFonts w:ascii="Helvetica" w:hAnsi="Helvetica"/>
                <w:color w:val="555555"/>
              </w:rPr>
              <w:t xml:space="preserve"> and Monitoring Technique</w:t>
            </w:r>
            <w:ins w:id="575" w:author="Microsoft Office User" w:date="2018-10-25T14:28:00Z">
              <w:r>
                <w:rPr>
                  <w:rFonts w:ascii="Helvetica" w:hAnsi="Helvetica"/>
                  <w:color w:val="555555"/>
                </w:rPr>
                <w:t>s</w:t>
              </w:r>
            </w:ins>
          </w:p>
          <w:p w14:paraId="4C14E617" w14:textId="2842961C"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Single-Chip Drive Control</w:t>
            </w:r>
            <w:ins w:id="576" w:author="Microsoft Office User" w:date="2018-10-25T14:28:00Z">
              <w:r>
                <w:rPr>
                  <w:rFonts w:ascii="Helvetica" w:hAnsi="Helvetica"/>
                  <w:color w:val="555555"/>
                </w:rPr>
                <w:t>s</w:t>
              </w:r>
            </w:ins>
            <w:r>
              <w:rPr>
                <w:rFonts w:ascii="Helvetica" w:hAnsi="Helvetica"/>
                <w:color w:val="555555"/>
              </w:rPr>
              <w:t xml:space="preserve"> and Chip Design Technique</w:t>
            </w:r>
            <w:ins w:id="577" w:author="Microsoft Office User" w:date="2018-10-25T14:29:00Z">
              <w:r>
                <w:rPr>
                  <w:rFonts w:ascii="Helvetica" w:hAnsi="Helvetica"/>
                  <w:color w:val="555555"/>
                </w:rPr>
                <w:t>s</w:t>
              </w:r>
            </w:ins>
          </w:p>
          <w:p w14:paraId="58CBDF97" w14:textId="561A67CD" w:rsidR="00A0779C" w:rsidDel="00A0779C" w:rsidRDefault="00A0779C" w:rsidP="00A0779C">
            <w:pPr>
              <w:numPr>
                <w:ilvl w:val="0"/>
                <w:numId w:val="4"/>
              </w:numPr>
              <w:spacing w:before="100" w:beforeAutospacing="1" w:after="100" w:afterAutospacing="1"/>
              <w:rPr>
                <w:del w:id="578" w:author="Microsoft Office User" w:date="2018-10-25T14:29:00Z"/>
                <w:rFonts w:ascii="Helvetica" w:hAnsi="Helvetica"/>
                <w:color w:val="555555"/>
                <w:sz w:val="21"/>
                <w:szCs w:val="21"/>
              </w:rPr>
            </w:pPr>
            <w:r>
              <w:rPr>
                <w:rFonts w:ascii="Helvetica" w:hAnsi="Helvetica"/>
                <w:color w:val="555555"/>
              </w:rPr>
              <w:t xml:space="preserve">Developing High Efficiency Maintenance, Detection, and Monitoring Techniques </w:t>
            </w:r>
            <w:ins w:id="579" w:author="Microsoft Office User" w:date="2018-10-25T14:29:00Z">
              <w:r>
                <w:rPr>
                  <w:rFonts w:ascii="Helvetica" w:hAnsi="Helvetica"/>
                  <w:color w:val="555555"/>
                </w:rPr>
                <w:t>for</w:t>
              </w:r>
            </w:ins>
            <w:del w:id="580" w:author="Microsoft Office User" w:date="2018-10-25T14:29:00Z">
              <w:r w:rsidDel="00A0779C">
                <w:rPr>
                  <w:rFonts w:ascii="Helvetica" w:hAnsi="Helvetica"/>
                  <w:color w:val="555555"/>
                </w:rPr>
                <w:delText>of</w:delText>
              </w:r>
            </w:del>
            <w:r>
              <w:rPr>
                <w:rFonts w:ascii="Helvetica" w:hAnsi="Helvetica"/>
                <w:color w:val="555555"/>
              </w:rPr>
              <w:t xml:space="preserve"> Electrical Equipment by Applying Vibration, Microwave, and DSP Controller</w:t>
            </w:r>
            <w:ins w:id="581" w:author="Microsoft Office User" w:date="2018-10-25T14:29:00Z">
              <w:r>
                <w:rPr>
                  <w:rFonts w:ascii="Helvetica" w:hAnsi="Helvetica"/>
                  <w:color w:val="555555"/>
                </w:rPr>
                <w:t>s</w:t>
              </w:r>
            </w:ins>
          </w:p>
          <w:p w14:paraId="13077DD8" w14:textId="6903CE77" w:rsidR="00A0779C" w:rsidRDefault="00A0779C" w:rsidP="00A0779C">
            <w:pPr>
              <w:numPr>
                <w:ilvl w:val="0"/>
                <w:numId w:val="4"/>
              </w:numPr>
              <w:spacing w:before="100" w:beforeAutospacing="1" w:after="100" w:afterAutospacing="1"/>
              <w:rPr>
                <w:rFonts w:ascii="Helvetica" w:hAnsi="Helvetica"/>
                <w:color w:val="555555"/>
                <w:sz w:val="21"/>
                <w:szCs w:val="21"/>
              </w:rPr>
            </w:pPr>
            <w:del w:id="582" w:author="Microsoft Office User" w:date="2018-10-25T14:30:00Z">
              <w:r w:rsidDel="00A0779C">
                <w:rPr>
                  <w:rFonts w:ascii="Helvetica" w:hAnsi="Helvetica"/>
                  <w:color w:val="555555"/>
                </w:rPr>
                <w:delText xml:space="preserve">The Study for </w:delText>
              </w:r>
            </w:del>
            <w:ins w:id="583" w:author="Microsoft Office User" w:date="2018-10-25T14:31:00Z">
              <w:r>
                <w:rPr>
                  <w:rFonts w:ascii="Helvetica" w:hAnsi="Helvetica"/>
                  <w:color w:val="555555"/>
                </w:rPr>
                <w:t xml:space="preserve"> </w:t>
              </w:r>
            </w:ins>
            <w:r>
              <w:rPr>
                <w:rFonts w:ascii="Helvetica" w:hAnsi="Helvetica"/>
                <w:color w:val="555555"/>
              </w:rPr>
              <w:t>Biosensor</w:t>
            </w:r>
            <w:ins w:id="584" w:author="Microsoft Office User" w:date="2018-10-25T14:30:00Z">
              <w:r>
                <w:rPr>
                  <w:rFonts w:ascii="Helvetica" w:hAnsi="Helvetica"/>
                  <w:color w:val="555555"/>
                </w:rPr>
                <w:t xml:space="preserve"> study</w:t>
              </w:r>
            </w:ins>
          </w:p>
          <w:p w14:paraId="21737075" w14:textId="76FEBD28" w:rsidR="00A0779C" w:rsidRDefault="00A0779C" w:rsidP="00A0779C">
            <w:pPr>
              <w:numPr>
                <w:ilvl w:val="0"/>
                <w:numId w:val="4"/>
              </w:numPr>
              <w:spacing w:before="100" w:beforeAutospacing="1" w:after="100" w:afterAutospacing="1"/>
              <w:rPr>
                <w:rFonts w:ascii="Helvetica" w:hAnsi="Helvetica"/>
                <w:color w:val="555555"/>
                <w:sz w:val="21"/>
                <w:szCs w:val="21"/>
              </w:rPr>
            </w:pPr>
            <w:del w:id="585" w:author="Microsoft Office User" w:date="2018-10-25T14:30:00Z">
              <w:r w:rsidDel="00A0779C">
                <w:rPr>
                  <w:rFonts w:ascii="Helvetica" w:hAnsi="Helvetica"/>
                  <w:color w:val="555555"/>
                </w:rPr>
                <w:delText xml:space="preserve">The </w:delText>
              </w:r>
            </w:del>
            <w:r>
              <w:rPr>
                <w:rFonts w:ascii="Helvetica" w:hAnsi="Helvetica"/>
                <w:color w:val="555555"/>
              </w:rPr>
              <w:t>Application</w:t>
            </w:r>
            <w:ins w:id="586" w:author="Microsoft Office User" w:date="2018-10-25T14:30:00Z">
              <w:r>
                <w:rPr>
                  <w:rFonts w:ascii="Helvetica" w:hAnsi="Helvetica"/>
                  <w:color w:val="555555"/>
                </w:rPr>
                <w:t>s</w:t>
              </w:r>
            </w:ins>
            <w:r>
              <w:rPr>
                <w:rFonts w:ascii="Helvetica" w:hAnsi="Helvetica"/>
                <w:color w:val="555555"/>
              </w:rPr>
              <w:t xml:space="preserve"> for Bio-Detection</w:t>
            </w:r>
          </w:p>
          <w:p w14:paraId="64ADF9B1" w14:textId="77777777"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Medical Image Processing Technology</w:t>
            </w:r>
          </w:p>
          <w:p w14:paraId="0150D631" w14:textId="77777777"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Nano-Bio-Chip Design</w:t>
            </w:r>
          </w:p>
          <w:p w14:paraId="1535D5F1" w14:textId="4437D5AA" w:rsidR="00A0779C" w:rsidRDefault="00A0779C" w:rsidP="00A0779C">
            <w:pPr>
              <w:numPr>
                <w:ilvl w:val="0"/>
                <w:numId w:val="4"/>
              </w:numPr>
              <w:spacing w:before="100" w:beforeAutospacing="1" w:after="100" w:afterAutospacing="1"/>
              <w:rPr>
                <w:rFonts w:ascii="Helvetica" w:hAnsi="Helvetica"/>
                <w:color w:val="555555"/>
                <w:sz w:val="21"/>
                <w:szCs w:val="21"/>
              </w:rPr>
            </w:pPr>
            <w:r>
              <w:rPr>
                <w:rFonts w:ascii="Helvetica" w:hAnsi="Helvetica"/>
                <w:color w:val="555555"/>
              </w:rPr>
              <w:t xml:space="preserve">Wireless Biosignal Extracting and Analysis, Study </w:t>
            </w:r>
            <w:ins w:id="587" w:author="Microsoft Office User" w:date="2018-10-25T14:31:00Z">
              <w:r>
                <w:rPr>
                  <w:rFonts w:ascii="Helvetica" w:hAnsi="Helvetica"/>
                  <w:color w:val="555555"/>
                </w:rPr>
                <w:t>of</w:t>
              </w:r>
            </w:ins>
            <w:del w:id="588" w:author="Microsoft Office User" w:date="2018-10-25T14:30:00Z">
              <w:r w:rsidDel="00A0779C">
                <w:rPr>
                  <w:rFonts w:ascii="Helvetica" w:hAnsi="Helvetica"/>
                  <w:color w:val="555555"/>
                </w:rPr>
                <w:delText>for</w:delText>
              </w:r>
            </w:del>
            <w:r>
              <w:rPr>
                <w:rFonts w:ascii="Helvetica" w:hAnsi="Helvetica"/>
                <w:color w:val="555555"/>
              </w:rPr>
              <w:t xml:space="preserve"> Animal Behavior Wireless Monitoring</w:t>
            </w:r>
          </w:p>
          <w:p w14:paraId="204D7887" w14:textId="52149301" w:rsidR="00A0779C" w:rsidRPr="00A0779C" w:rsidDel="00A0779C" w:rsidRDefault="00A0779C">
            <w:pPr>
              <w:numPr>
                <w:ilvl w:val="0"/>
                <w:numId w:val="4"/>
              </w:numPr>
              <w:spacing w:before="100" w:beforeAutospacing="1" w:after="100" w:afterAutospacing="1"/>
              <w:rPr>
                <w:del w:id="589" w:author="Microsoft Office User" w:date="2018-10-25T14:29:00Z"/>
                <w:rFonts w:ascii="Helvetica" w:hAnsi="Helvetica"/>
                <w:color w:val="555555"/>
                <w:sz w:val="21"/>
                <w:szCs w:val="21"/>
              </w:rPr>
              <w:pPrChange w:id="590" w:author="Microsoft Office User" w:date="2018-10-25T14:29:00Z">
                <w:pPr/>
              </w:pPrChange>
            </w:pPr>
            <w:r>
              <w:rPr>
                <w:rFonts w:ascii="Helvetica" w:hAnsi="Helvetica"/>
                <w:color w:val="555555"/>
              </w:rPr>
              <w:t xml:space="preserve">The Study </w:t>
            </w:r>
            <w:ins w:id="591" w:author="Microsoft Office User" w:date="2018-10-25T14:31:00Z">
              <w:r>
                <w:rPr>
                  <w:rFonts w:ascii="Helvetica" w:hAnsi="Helvetica"/>
                  <w:color w:val="555555"/>
                </w:rPr>
                <w:t xml:space="preserve">of </w:t>
              </w:r>
            </w:ins>
            <w:del w:id="592" w:author="Microsoft Office User" w:date="2018-10-25T14:31:00Z">
              <w:r w:rsidDel="00A0779C">
                <w:rPr>
                  <w:rFonts w:ascii="Helvetica" w:hAnsi="Helvetica"/>
                  <w:color w:val="555555"/>
                </w:rPr>
                <w:delText>for</w:delText>
              </w:r>
            </w:del>
            <w:r>
              <w:rPr>
                <w:rFonts w:ascii="Helvetica" w:hAnsi="Helvetica"/>
                <w:color w:val="555555"/>
              </w:rPr>
              <w:t xml:space="preserve"> </w:t>
            </w:r>
            <w:del w:id="593" w:author="Microsoft Office User" w:date="2018-10-25T14:31:00Z">
              <w:r w:rsidDel="00A0779C">
                <w:rPr>
                  <w:rFonts w:ascii="Helvetica" w:hAnsi="Helvetica"/>
                  <w:color w:val="555555"/>
                </w:rPr>
                <w:delText xml:space="preserve">the </w:delText>
              </w:r>
            </w:del>
            <w:r>
              <w:rPr>
                <w:rFonts w:ascii="Helvetica" w:hAnsi="Helvetica"/>
                <w:color w:val="555555"/>
              </w:rPr>
              <w:t>Clinical Bio-Optics Application</w:t>
            </w:r>
            <w:ins w:id="594" w:author="Microsoft Office User" w:date="2018-10-25T14:31:00Z">
              <w:r>
                <w:rPr>
                  <w:rFonts w:ascii="Helvetica" w:hAnsi="Helvetica"/>
                  <w:color w:val="555555"/>
                </w:rPr>
                <w:t>s</w:t>
              </w:r>
            </w:ins>
          </w:p>
          <w:p w14:paraId="042F755C" w14:textId="77777777" w:rsidR="00A0779C" w:rsidRDefault="00A0779C">
            <w:pPr>
              <w:spacing w:before="100" w:beforeAutospacing="1" w:after="100" w:afterAutospacing="1"/>
              <w:ind w:left="720"/>
              <w:rPr>
                <w:rFonts w:ascii="Helvetica" w:hAnsi="Helvetica"/>
                <w:color w:val="555555"/>
                <w:sz w:val="21"/>
                <w:szCs w:val="21"/>
              </w:rPr>
              <w:pPrChange w:id="595" w:author="Microsoft Office User" w:date="2018-10-25T14:29:00Z">
                <w:pPr>
                  <w:numPr>
                    <w:numId w:val="4"/>
                  </w:numPr>
                  <w:tabs>
                    <w:tab w:val="num" w:pos="720"/>
                  </w:tabs>
                  <w:spacing w:before="100" w:beforeAutospacing="1" w:after="100" w:afterAutospacing="1"/>
                  <w:ind w:left="720" w:hanging="360"/>
                </w:pPr>
              </w:pPrChange>
            </w:pPr>
          </w:p>
          <w:p w14:paraId="50354F3A" w14:textId="77777777" w:rsidR="00A0779C" w:rsidRDefault="00A0779C" w:rsidP="003404D6">
            <w:pPr>
              <w:pStyle w:val="NormalWeb"/>
              <w:spacing w:line="360" w:lineRule="atLeast"/>
              <w:rPr>
                <w:ins w:id="596" w:author="Microsoft Office User" w:date="2018-10-25T14:25:00Z"/>
                <w:rFonts w:ascii="Helvetica" w:hAnsi="Helvetica"/>
                <w:color w:val="555555"/>
                <w:sz w:val="27"/>
                <w:szCs w:val="27"/>
              </w:rPr>
            </w:pPr>
          </w:p>
          <w:p w14:paraId="63208867" w14:textId="10ED04FF" w:rsidR="003404D6" w:rsidRDefault="003404D6">
            <w:pPr>
              <w:pStyle w:val="NormalWeb"/>
              <w:spacing w:line="360" w:lineRule="atLeast"/>
              <w:pPrChange w:id="597" w:author="Microsoft Office User" w:date="2018-10-25T14:25:00Z">
                <w:pPr>
                  <w:numPr>
                    <w:numId w:val="3"/>
                  </w:numPr>
                  <w:tabs>
                    <w:tab w:val="num" w:pos="720"/>
                  </w:tabs>
                  <w:spacing w:before="100" w:beforeAutospacing="1" w:after="100" w:afterAutospacing="1"/>
                  <w:ind w:left="720" w:hanging="360"/>
                </w:pPr>
              </w:pPrChange>
            </w:pPr>
          </w:p>
          <w:p w14:paraId="4E8A4475"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0EFB8A97"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757DFC97"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7D502855"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6</w:t>
            </w:r>
          </w:p>
        </w:tc>
        <w:tc>
          <w:tcPr>
            <w:tcW w:w="4940" w:type="dxa"/>
            <w:tcBorders>
              <w:top w:val="nil"/>
              <w:left w:val="nil"/>
              <w:bottom w:val="single" w:sz="4" w:space="0" w:color="auto"/>
              <w:right w:val="single" w:sz="4" w:space="0" w:color="auto"/>
            </w:tcBorders>
            <w:shd w:val="clear" w:color="auto" w:fill="auto"/>
            <w:vAlign w:val="center"/>
            <w:hideMark/>
          </w:tcPr>
          <w:p w14:paraId="07285246"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電子工程系</w:t>
            </w:r>
          </w:p>
        </w:tc>
        <w:tc>
          <w:tcPr>
            <w:tcW w:w="3380" w:type="dxa"/>
            <w:tcBorders>
              <w:top w:val="nil"/>
              <w:left w:val="nil"/>
              <w:bottom w:val="single" w:sz="4" w:space="0" w:color="auto"/>
              <w:right w:val="single" w:sz="4" w:space="0" w:color="auto"/>
            </w:tcBorders>
            <w:shd w:val="clear" w:color="auto" w:fill="auto"/>
            <w:noWrap/>
            <w:vAlign w:val="center"/>
            <w:hideMark/>
          </w:tcPr>
          <w:p w14:paraId="30E8F19E"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https://eecs.stust.edu.tw/en</w:t>
            </w:r>
          </w:p>
        </w:tc>
        <w:tc>
          <w:tcPr>
            <w:tcW w:w="6920" w:type="dxa"/>
            <w:tcBorders>
              <w:top w:val="nil"/>
              <w:left w:val="nil"/>
              <w:bottom w:val="single" w:sz="4" w:space="0" w:color="auto"/>
              <w:right w:val="single" w:sz="4" w:space="0" w:color="auto"/>
            </w:tcBorders>
            <w:shd w:val="clear" w:color="auto" w:fill="auto"/>
            <w:noWrap/>
            <w:hideMark/>
          </w:tcPr>
          <w:p w14:paraId="586C1E2D" w14:textId="77777777" w:rsidR="00A0779C" w:rsidRDefault="00A0779C" w:rsidP="00A0779C">
            <w:pPr>
              <w:spacing w:before="100" w:beforeAutospacing="1" w:after="100" w:afterAutospacing="1"/>
              <w:ind w:firstLine="480"/>
              <w:outlineLvl w:val="3"/>
              <w:rPr>
                <w:rFonts w:ascii="Helvetica" w:hAnsi="Helvetica"/>
                <w:b/>
                <w:bCs/>
                <w:color w:val="0066CC"/>
                <w:sz w:val="31"/>
                <w:szCs w:val="31"/>
              </w:rPr>
            </w:pPr>
            <w:r>
              <w:rPr>
                <w:rFonts w:ascii="Gungsuh" w:eastAsia="Gungsuh" w:hAnsi="Gungsuh" w:hint="eastAsia"/>
                <w:b/>
                <w:bCs/>
                <w:color w:val="285501"/>
                <w:sz w:val="20"/>
                <w:szCs w:val="20"/>
              </w:rPr>
              <w:t>1996</w:t>
            </w:r>
            <w:r>
              <w:rPr>
                <w:rStyle w:val="apple-converted-space"/>
                <w:rFonts w:ascii="Gungsuh" w:eastAsia="Gungsuh" w:hAnsi="Gungsuh" w:hint="eastAsia"/>
                <w:b/>
                <w:bCs/>
                <w:color w:val="285501"/>
                <w:sz w:val="20"/>
                <w:szCs w:val="20"/>
              </w:rPr>
              <w:t> </w:t>
            </w:r>
            <w:r>
              <w:rPr>
                <w:rFonts w:ascii="Gungsuh" w:eastAsia="Gungsuh" w:hAnsi="Gungsuh" w:hint="eastAsia"/>
                <w:b/>
                <w:bCs/>
                <w:color w:val="285501"/>
                <w:sz w:val="20"/>
                <w:szCs w:val="20"/>
              </w:rPr>
              <w:t>：</w:t>
            </w:r>
            <w:r>
              <w:rPr>
                <w:b/>
                <w:bCs/>
                <w:color w:val="434343"/>
                <w:sz w:val="20"/>
                <w:szCs w:val="20"/>
              </w:rPr>
              <w:t xml:space="preserve">Two-year undergraduate and two-year junior college programs established since upgrading to </w:t>
            </w:r>
            <w:del w:id="598" w:author="Microsoft Office User" w:date="2018-10-25T14:34:00Z">
              <w:r w:rsidDel="00A0779C">
                <w:rPr>
                  <w:b/>
                  <w:bCs/>
                  <w:color w:val="434343"/>
                  <w:sz w:val="20"/>
                  <w:szCs w:val="20"/>
                </w:rPr>
                <w:delText xml:space="preserve">to </w:delText>
              </w:r>
            </w:del>
            <w:r>
              <w:rPr>
                <w:b/>
                <w:bCs/>
                <w:color w:val="434343"/>
                <w:sz w:val="20"/>
                <w:szCs w:val="20"/>
              </w:rPr>
              <w:t>the Southern Taiwan Institute of Technology.</w:t>
            </w:r>
          </w:p>
          <w:p w14:paraId="122AEC1D" w14:textId="1862EBF9" w:rsidR="00A0779C" w:rsidRDefault="00A0779C" w:rsidP="00A0779C">
            <w:pPr>
              <w:rPr>
                <w:ins w:id="599" w:author="Microsoft Office User" w:date="2018-10-25T14:36:00Z"/>
                <w:color w:val="434343"/>
                <w:sz w:val="21"/>
                <w:szCs w:val="21"/>
                <w:shd w:val="clear" w:color="auto" w:fill="FFFFFF"/>
              </w:rPr>
            </w:pPr>
            <w:r>
              <w:rPr>
                <w:color w:val="434343"/>
                <w:sz w:val="21"/>
                <w:szCs w:val="21"/>
                <w:shd w:val="clear" w:color="auto" w:fill="FFFFFF"/>
              </w:rPr>
              <w:t xml:space="preserve">Therefore, we </w:t>
            </w:r>
            <w:ins w:id="600" w:author="Microsoft Office User" w:date="2018-10-25T14:35:00Z">
              <w:r>
                <w:rPr>
                  <w:color w:val="434343"/>
                  <w:sz w:val="21"/>
                  <w:szCs w:val="21"/>
                  <w:shd w:val="clear" w:color="auto" w:fill="FFFFFF"/>
                </w:rPr>
                <w:t xml:space="preserve">have </w:t>
              </w:r>
            </w:ins>
            <w:r>
              <w:rPr>
                <w:color w:val="434343"/>
                <w:sz w:val="21"/>
                <w:szCs w:val="21"/>
                <w:shd w:val="clear" w:color="auto" w:fill="FFFFFF"/>
              </w:rPr>
              <w:t>develop</w:t>
            </w:r>
            <w:ins w:id="601" w:author="Microsoft Office User" w:date="2018-10-25T14:35:00Z">
              <w:r>
                <w:rPr>
                  <w:color w:val="434343"/>
                  <w:sz w:val="21"/>
                  <w:szCs w:val="21"/>
                  <w:shd w:val="clear" w:color="auto" w:fill="FFFFFF"/>
                </w:rPr>
                <w:t>ed</w:t>
              </w:r>
            </w:ins>
            <w:r>
              <w:rPr>
                <w:color w:val="434343"/>
                <w:sz w:val="21"/>
                <w:szCs w:val="21"/>
                <w:shd w:val="clear" w:color="auto" w:fill="FFFFFF"/>
              </w:rPr>
              <w:t xml:space="preserve"> a complete curriculum of information science and electronics engineering, together with our excellent faculty research facilities and laboratories, to help develop professionals who can think independently and learn </w:t>
            </w:r>
            <w:del w:id="602" w:author="Microsoft Office User" w:date="2018-10-25T14:35:00Z">
              <w:r w:rsidDel="00A0779C">
                <w:rPr>
                  <w:color w:val="434343"/>
                  <w:sz w:val="21"/>
                  <w:szCs w:val="21"/>
                  <w:shd w:val="clear" w:color="auto" w:fill="FFFFFF"/>
                </w:rPr>
                <w:delText>aggressively</w:delText>
              </w:r>
            </w:del>
            <w:r>
              <w:rPr>
                <w:color w:val="434343"/>
                <w:sz w:val="21"/>
                <w:szCs w:val="21"/>
                <w:shd w:val="clear" w:color="auto" w:fill="FFFFFF"/>
              </w:rPr>
              <w:t xml:space="preserve"> ways of information and communication engineering. Moreover, to reduce the discrepancy between higher education and industrial demands, we strengthen students' practical abilities to make students qualified for their jobs.</w:t>
            </w:r>
          </w:p>
          <w:p w14:paraId="3369625A" w14:textId="00839BA5" w:rsidR="00817263" w:rsidRDefault="00817263" w:rsidP="00817263">
            <w:pPr>
              <w:rPr>
                <w:ins w:id="603" w:author="Microsoft Office User" w:date="2018-10-25T14:37:00Z"/>
                <w:color w:val="434343"/>
                <w:sz w:val="21"/>
                <w:szCs w:val="21"/>
                <w:shd w:val="clear" w:color="auto" w:fill="FFFFFF"/>
              </w:rPr>
            </w:pPr>
            <w:r>
              <w:rPr>
                <w:color w:val="434343"/>
                <w:sz w:val="21"/>
                <w:szCs w:val="21"/>
                <w:shd w:val="clear" w:color="auto" w:fill="FFFFFF"/>
              </w:rPr>
              <w:t xml:space="preserve">Also, we </w:t>
            </w:r>
            <w:del w:id="604" w:author="Microsoft Office User" w:date="2018-10-25T14:37:00Z">
              <w:r w:rsidDel="00817263">
                <w:rPr>
                  <w:color w:val="434343"/>
                  <w:sz w:val="21"/>
                  <w:szCs w:val="21"/>
                  <w:shd w:val="clear" w:color="auto" w:fill="FFFFFF"/>
                </w:rPr>
                <w:delText xml:space="preserve">expect to </w:delText>
              </w:r>
            </w:del>
            <w:r>
              <w:rPr>
                <w:color w:val="434343"/>
                <w:sz w:val="21"/>
                <w:szCs w:val="21"/>
                <w:shd w:val="clear" w:color="auto" w:fill="FFFFFF"/>
              </w:rPr>
              <w:t xml:space="preserve">take </w:t>
            </w:r>
            <w:del w:id="605" w:author="Microsoft Office User" w:date="2018-10-25T14:37:00Z">
              <w:r w:rsidDel="00817263">
                <w:rPr>
                  <w:color w:val="434343"/>
                  <w:sz w:val="21"/>
                  <w:szCs w:val="21"/>
                  <w:shd w:val="clear" w:color="auto" w:fill="FFFFFF"/>
                </w:rPr>
                <w:delText>the</w:delText>
              </w:r>
            </w:del>
            <w:r>
              <w:rPr>
                <w:color w:val="434343"/>
                <w:sz w:val="21"/>
                <w:szCs w:val="21"/>
                <w:shd w:val="clear" w:color="auto" w:fill="FFFFFF"/>
              </w:rPr>
              <w:t xml:space="preserve"> responsibility for developing national information construction, and to make good use of our professional knowledge and creative mind</w:t>
            </w:r>
            <w:ins w:id="606" w:author="Microsoft Office User" w:date="2018-10-25T14:37:00Z">
              <w:r>
                <w:rPr>
                  <w:color w:val="434343"/>
                  <w:sz w:val="21"/>
                  <w:szCs w:val="21"/>
                  <w:shd w:val="clear" w:color="auto" w:fill="FFFFFF"/>
                </w:rPr>
                <w:t>s</w:t>
              </w:r>
            </w:ins>
            <w:r>
              <w:rPr>
                <w:color w:val="434343"/>
                <w:sz w:val="21"/>
                <w:szCs w:val="21"/>
                <w:shd w:val="clear" w:color="auto" w:fill="FFFFFF"/>
              </w:rPr>
              <w:t xml:space="preserve"> to bring more benefits to our society.</w:t>
            </w:r>
          </w:p>
          <w:p w14:paraId="48B43B6E" w14:textId="57671068" w:rsidR="00817263" w:rsidRDefault="00817263" w:rsidP="00817263">
            <w:pPr>
              <w:rPr>
                <w:ins w:id="607" w:author="Microsoft Office User" w:date="2018-10-25T14:38:00Z"/>
                <w:color w:val="434343"/>
                <w:sz w:val="21"/>
                <w:szCs w:val="21"/>
                <w:shd w:val="clear" w:color="auto" w:fill="FFFFFF"/>
              </w:rPr>
            </w:pPr>
            <w:r>
              <w:rPr>
                <w:color w:val="434343"/>
                <w:sz w:val="21"/>
                <w:szCs w:val="21"/>
                <w:shd w:val="clear" w:color="auto" w:fill="FFFFFF"/>
              </w:rPr>
              <w:t>The target of this program is to cultivate professionals of VLSI related IC designs, such as Multimedia IC Design, Cipher IC Design, Analog IC Design, Microprocessor IC Design, IC Test, Nanoelectronics and Semiconductor Devices,</w:t>
            </w:r>
            <w:ins w:id="608" w:author="Microsoft Office User" w:date="2018-10-25T14:38:00Z">
              <w:r>
                <w:rPr>
                  <w:color w:val="434343"/>
                  <w:sz w:val="21"/>
                  <w:szCs w:val="21"/>
                  <w:shd w:val="clear" w:color="auto" w:fill="FFFFFF"/>
                </w:rPr>
                <w:t xml:space="preserve"> and</w:t>
              </w:r>
            </w:ins>
            <w:r>
              <w:rPr>
                <w:color w:val="434343"/>
                <w:sz w:val="21"/>
                <w:szCs w:val="21"/>
                <w:shd w:val="clear" w:color="auto" w:fill="FFFFFF"/>
              </w:rPr>
              <w:t xml:space="preserve"> to accommodate the demands of national economy and the trend of technology development.</w:t>
            </w:r>
          </w:p>
          <w:p w14:paraId="27ED4983" w14:textId="5529F75D" w:rsidR="00817263" w:rsidRDefault="00817263" w:rsidP="00817263">
            <w:pPr>
              <w:rPr>
                <w:ins w:id="609" w:author="Microsoft Office User" w:date="2018-10-25T14:38:00Z"/>
              </w:rPr>
            </w:pPr>
          </w:p>
          <w:p w14:paraId="532A484F" w14:textId="606AEFC4" w:rsidR="00FD519C" w:rsidRDefault="00FD519C" w:rsidP="00FD519C">
            <w:r>
              <w:rPr>
                <w:rFonts w:ascii="Helvetica" w:hAnsi="Helvetica"/>
                <w:color w:val="555555"/>
                <w:sz w:val="21"/>
                <w:szCs w:val="21"/>
                <w:shd w:val="clear" w:color="auto" w:fill="FFFFFF"/>
              </w:rPr>
              <w:t xml:space="preserve">Our department not only focuses on the traditional subjects, such as single-chip, computer, controlling, testing and other basic information </w:t>
            </w:r>
            <w:del w:id="610" w:author="Microsoft Office User" w:date="2018-10-25T14:42:00Z">
              <w:r w:rsidDel="00FD519C">
                <w:rPr>
                  <w:rFonts w:ascii="Helvetica" w:hAnsi="Helvetica"/>
                  <w:color w:val="555555"/>
                  <w:sz w:val="21"/>
                  <w:szCs w:val="21"/>
                  <w:shd w:val="clear" w:color="auto" w:fill="FFFFFF"/>
                </w:rPr>
                <w:delText>science, in</w:delText>
              </w:r>
            </w:del>
            <w:ins w:id="611" w:author="Microsoft Office User" w:date="2018-10-25T14:42:00Z">
              <w:r>
                <w:rPr>
                  <w:rFonts w:ascii="Helvetica" w:hAnsi="Helvetica"/>
                  <w:color w:val="555555"/>
                  <w:sz w:val="21"/>
                  <w:szCs w:val="21"/>
                  <w:shd w:val="clear" w:color="auto" w:fill="FFFFFF"/>
                </w:rPr>
                <w:t>science in</w:t>
              </w:r>
            </w:ins>
            <w:r>
              <w:rPr>
                <w:rFonts w:ascii="Helvetica" w:hAnsi="Helvetica"/>
                <w:color w:val="555555"/>
                <w:sz w:val="21"/>
                <w:szCs w:val="21"/>
                <w:shd w:val="clear" w:color="auto" w:fill="FFFFFF"/>
              </w:rPr>
              <w:t xml:space="preserve"> our medium/long term plan, </w:t>
            </w:r>
            <w:ins w:id="612" w:author="Microsoft Office User" w:date="2018-10-25T14:42:00Z">
              <w:r>
                <w:rPr>
                  <w:rFonts w:ascii="Helvetica" w:hAnsi="Helvetica"/>
                  <w:color w:val="555555"/>
                  <w:sz w:val="21"/>
                  <w:szCs w:val="21"/>
                  <w:shd w:val="clear" w:color="auto" w:fill="FFFFFF"/>
                </w:rPr>
                <w:t xml:space="preserve">but </w:t>
              </w:r>
            </w:ins>
            <w:r>
              <w:rPr>
                <w:rFonts w:ascii="Helvetica" w:hAnsi="Helvetica"/>
                <w:color w:val="555555"/>
                <w:sz w:val="21"/>
                <w:szCs w:val="21"/>
                <w:shd w:val="clear" w:color="auto" w:fill="FFFFFF"/>
              </w:rPr>
              <w:t>we also emphasize on the higher technology areas of IC Design and Communication Engineering.</w:t>
            </w:r>
          </w:p>
          <w:p w14:paraId="2AD91347" w14:textId="323B33A7" w:rsidR="00FD519C" w:rsidRDefault="00FD519C" w:rsidP="00FD519C">
            <w:pPr>
              <w:pStyle w:val="NormalWeb"/>
              <w:ind w:firstLine="480"/>
              <w:rPr>
                <w:rFonts w:ascii="Helvetica" w:hAnsi="Helvetica"/>
                <w:color w:val="555555"/>
                <w:sz w:val="21"/>
                <w:szCs w:val="21"/>
              </w:rPr>
            </w:pPr>
            <w:r>
              <w:rPr>
                <w:rFonts w:ascii="Helvetica" w:hAnsi="Helvetica"/>
                <w:color w:val="555555"/>
                <w:sz w:val="21"/>
                <w:szCs w:val="21"/>
              </w:rPr>
              <w:t xml:space="preserve">With the full support of our school and Ministry of </w:t>
            </w:r>
            <w:del w:id="613" w:author="Microsoft Office User" w:date="2018-10-25T15:08:00Z">
              <w:r w:rsidDel="006F24DD">
                <w:rPr>
                  <w:rFonts w:ascii="Helvetica" w:hAnsi="Helvetica"/>
                  <w:color w:val="555555"/>
                  <w:sz w:val="21"/>
                  <w:szCs w:val="21"/>
                </w:rPr>
                <w:delText>Education ,</w:delText>
              </w:r>
            </w:del>
            <w:ins w:id="614" w:author="Microsoft Office User" w:date="2018-10-25T15:08:00Z">
              <w:r w:rsidR="006F24DD">
                <w:rPr>
                  <w:rFonts w:ascii="Helvetica" w:hAnsi="Helvetica"/>
                  <w:color w:val="555555"/>
                  <w:sz w:val="21"/>
                  <w:szCs w:val="21"/>
                </w:rPr>
                <w:t>Education,</w:t>
              </w:r>
            </w:ins>
            <w:r>
              <w:rPr>
                <w:rFonts w:ascii="Helvetica" w:hAnsi="Helvetica"/>
                <w:color w:val="555555"/>
                <w:sz w:val="21"/>
                <w:szCs w:val="21"/>
              </w:rPr>
              <w:t xml:space="preserve"> we have great growth</w:t>
            </w:r>
            <w:ins w:id="615" w:author="Microsoft Office User" w:date="2018-10-25T14:43:00Z">
              <w:r>
                <w:rPr>
                  <w:rFonts w:ascii="Helvetica" w:hAnsi="Helvetica"/>
                  <w:color w:val="555555"/>
                  <w:sz w:val="21"/>
                  <w:szCs w:val="21"/>
                </w:rPr>
                <w:t xml:space="preserve"> for course planning</w:t>
              </w:r>
            </w:ins>
            <w:del w:id="616" w:author="Microsoft Office User" w:date="2018-10-25T14:43:00Z">
              <w:r w:rsidDel="00FD519C">
                <w:rPr>
                  <w:rFonts w:ascii="Helvetica" w:hAnsi="Helvetica"/>
                  <w:color w:val="555555"/>
                  <w:sz w:val="21"/>
                  <w:szCs w:val="21"/>
                </w:rPr>
                <w:delText xml:space="preserve"> on our courses scheming</w:delText>
              </w:r>
            </w:del>
            <w:r>
              <w:rPr>
                <w:rFonts w:ascii="Helvetica" w:hAnsi="Helvetica"/>
                <w:color w:val="555555"/>
                <w:sz w:val="21"/>
                <w:szCs w:val="21"/>
              </w:rPr>
              <w:t>, facult</w:t>
            </w:r>
            <w:ins w:id="617" w:author="Microsoft Office User" w:date="2018-10-25T14:44:00Z">
              <w:r>
                <w:rPr>
                  <w:rFonts w:ascii="Helvetica" w:hAnsi="Helvetica"/>
                  <w:color w:val="555555"/>
                  <w:sz w:val="21"/>
                  <w:szCs w:val="21"/>
                </w:rPr>
                <w:t>y</w:t>
              </w:r>
            </w:ins>
            <w:ins w:id="618" w:author="Microsoft Office User" w:date="2018-10-25T14:46:00Z">
              <w:r>
                <w:rPr>
                  <w:rFonts w:ascii="Helvetica" w:hAnsi="Helvetica"/>
                  <w:color w:val="555555"/>
                  <w:sz w:val="21"/>
                  <w:szCs w:val="21"/>
                </w:rPr>
                <w:t xml:space="preserve"> </w:t>
              </w:r>
            </w:ins>
            <w:del w:id="619" w:author="Microsoft Office User" w:date="2018-10-25T14:44:00Z">
              <w:r w:rsidDel="00FD519C">
                <w:rPr>
                  <w:rFonts w:ascii="Helvetica" w:hAnsi="Helvetica"/>
                  <w:color w:val="555555"/>
                  <w:sz w:val="21"/>
                  <w:szCs w:val="21"/>
                </w:rPr>
                <w:delText>ies</w:delText>
              </w:r>
            </w:del>
            <w:r>
              <w:rPr>
                <w:rFonts w:ascii="Helvetica" w:hAnsi="Helvetica"/>
                <w:color w:val="555555"/>
                <w:sz w:val="21"/>
                <w:szCs w:val="21"/>
              </w:rPr>
              <w:t xml:space="preserve"> appoint</w:t>
            </w:r>
            <w:ins w:id="620" w:author="Microsoft Office User" w:date="2018-10-25T14:43:00Z">
              <w:r>
                <w:rPr>
                  <w:rFonts w:ascii="Helvetica" w:hAnsi="Helvetica"/>
                  <w:color w:val="555555"/>
                  <w:sz w:val="21"/>
                  <w:szCs w:val="21"/>
                </w:rPr>
                <w:t>ments</w:t>
              </w:r>
            </w:ins>
            <w:ins w:id="621" w:author="Microsoft Office User" w:date="2018-10-25T14:46:00Z">
              <w:r>
                <w:rPr>
                  <w:rFonts w:ascii="Helvetica" w:hAnsi="Helvetica"/>
                  <w:color w:val="555555"/>
                  <w:sz w:val="21"/>
                  <w:szCs w:val="21"/>
                </w:rPr>
                <w:t xml:space="preserve"> </w:t>
              </w:r>
            </w:ins>
            <w:del w:id="622" w:author="Microsoft Office User" w:date="2018-10-25T14:43:00Z">
              <w:r w:rsidDel="00FD519C">
                <w:rPr>
                  <w:rFonts w:ascii="Helvetica" w:hAnsi="Helvetica"/>
                  <w:color w:val="555555"/>
                  <w:sz w:val="21"/>
                  <w:szCs w:val="21"/>
                </w:rPr>
                <w:delText>ing</w:delText>
              </w:r>
            </w:del>
            <w:r>
              <w:rPr>
                <w:rFonts w:ascii="Helvetica" w:hAnsi="Helvetica"/>
                <w:color w:val="555555"/>
                <w:sz w:val="21"/>
                <w:szCs w:val="21"/>
              </w:rPr>
              <w:t xml:space="preserve">, space </w:t>
            </w:r>
            <w:del w:id="623" w:author="Microsoft Office User" w:date="2018-10-25T14:46:00Z">
              <w:r w:rsidDel="00FD519C">
                <w:rPr>
                  <w:rFonts w:ascii="Helvetica" w:hAnsi="Helvetica"/>
                  <w:color w:val="555555"/>
                  <w:sz w:val="21"/>
                  <w:szCs w:val="21"/>
                </w:rPr>
                <w:delText>manipulati</w:delText>
              </w:r>
            </w:del>
            <w:ins w:id="624" w:author="Microsoft Office User" w:date="2018-10-25T14:46:00Z">
              <w:r>
                <w:rPr>
                  <w:rFonts w:ascii="Helvetica" w:hAnsi="Helvetica"/>
                  <w:color w:val="555555"/>
                  <w:sz w:val="21"/>
                  <w:szCs w:val="21"/>
                </w:rPr>
                <w:t xml:space="preserve">manipulation </w:t>
              </w:r>
            </w:ins>
            <w:del w:id="625" w:author="Microsoft Office User" w:date="2018-10-25T14:46:00Z">
              <w:r w:rsidDel="00FD519C">
                <w:rPr>
                  <w:rFonts w:ascii="Helvetica" w:hAnsi="Helvetica"/>
                  <w:color w:val="555555"/>
                  <w:sz w:val="21"/>
                  <w:szCs w:val="21"/>
                </w:rPr>
                <w:delText>ng</w:delText>
              </w:r>
            </w:del>
            <w:r>
              <w:rPr>
                <w:rFonts w:ascii="Helvetica" w:hAnsi="Helvetica"/>
                <w:color w:val="555555"/>
                <w:sz w:val="21"/>
                <w:szCs w:val="21"/>
              </w:rPr>
              <w:t xml:space="preserve"> and hardware/software expan</w:t>
            </w:r>
            <w:ins w:id="626" w:author="Microsoft Office User" w:date="2018-10-25T14:46:00Z">
              <w:r>
                <w:rPr>
                  <w:rFonts w:ascii="Helvetica" w:hAnsi="Helvetica"/>
                  <w:color w:val="555555"/>
                  <w:sz w:val="21"/>
                  <w:szCs w:val="21"/>
                </w:rPr>
                <w:t>sion</w:t>
              </w:r>
            </w:ins>
            <w:del w:id="627" w:author="Microsoft Office User" w:date="2018-10-25T14:46:00Z">
              <w:r w:rsidDel="00FD519C">
                <w:rPr>
                  <w:rFonts w:ascii="Helvetica" w:hAnsi="Helvetica"/>
                  <w:color w:val="555555"/>
                  <w:sz w:val="21"/>
                  <w:szCs w:val="21"/>
                </w:rPr>
                <w:delText>ding</w:delText>
              </w:r>
            </w:del>
            <w:r>
              <w:rPr>
                <w:rFonts w:ascii="Helvetica" w:hAnsi="Helvetica"/>
                <w:color w:val="555555"/>
                <w:sz w:val="21"/>
                <w:szCs w:val="21"/>
              </w:rPr>
              <w:t xml:space="preserve">. And through our efforts </w:t>
            </w:r>
            <w:ins w:id="628" w:author="Microsoft Office User" w:date="2018-10-25T14:48:00Z">
              <w:r w:rsidR="008F4112">
                <w:rPr>
                  <w:rFonts w:ascii="Helvetica" w:hAnsi="Helvetica"/>
                  <w:color w:val="555555"/>
                  <w:sz w:val="21"/>
                  <w:szCs w:val="21"/>
                </w:rPr>
                <w:t xml:space="preserve">over the </w:t>
              </w:r>
            </w:ins>
            <w:del w:id="629" w:author="Microsoft Office User" w:date="2018-10-25T14:48:00Z">
              <w:r w:rsidDel="008F4112">
                <w:rPr>
                  <w:rFonts w:ascii="Helvetica" w:hAnsi="Helvetica"/>
                  <w:color w:val="555555"/>
                  <w:sz w:val="21"/>
                  <w:szCs w:val="21"/>
                </w:rPr>
                <w:delText>in these</w:delText>
              </w:r>
            </w:del>
            <w:r>
              <w:rPr>
                <w:rFonts w:ascii="Helvetica" w:hAnsi="Helvetica"/>
                <w:color w:val="555555"/>
                <w:sz w:val="21"/>
                <w:szCs w:val="21"/>
              </w:rPr>
              <w:t xml:space="preserve"> </w:t>
            </w:r>
            <w:del w:id="630" w:author="Microsoft Office User" w:date="2018-10-25T14:48:00Z">
              <w:r w:rsidDel="008F4112">
                <w:rPr>
                  <w:rFonts w:ascii="Helvetica" w:hAnsi="Helvetica"/>
                  <w:color w:val="555555"/>
                  <w:sz w:val="21"/>
                  <w:szCs w:val="21"/>
                </w:rPr>
                <w:delText xml:space="preserve">few </w:delText>
              </w:r>
            </w:del>
            <w:r>
              <w:rPr>
                <w:rFonts w:ascii="Helvetica" w:hAnsi="Helvetica"/>
                <w:color w:val="555555"/>
                <w:sz w:val="21"/>
                <w:szCs w:val="21"/>
              </w:rPr>
              <w:t>years, we</w:t>
            </w:r>
            <w:ins w:id="631" w:author="Microsoft Office User" w:date="2018-10-25T14:46:00Z">
              <w:r>
                <w:rPr>
                  <w:rFonts w:ascii="Helvetica" w:hAnsi="Helvetica"/>
                  <w:color w:val="555555"/>
                  <w:sz w:val="21"/>
                  <w:szCs w:val="21"/>
                </w:rPr>
                <w:t xml:space="preserve"> have</w:t>
              </w:r>
            </w:ins>
            <w:r>
              <w:rPr>
                <w:rFonts w:ascii="Helvetica" w:hAnsi="Helvetica"/>
                <w:color w:val="555555"/>
                <w:sz w:val="21"/>
                <w:szCs w:val="21"/>
              </w:rPr>
              <w:t xml:space="preserve"> </w:t>
            </w:r>
            <w:ins w:id="632" w:author="Microsoft Office User" w:date="2018-10-25T14:48:00Z">
              <w:r w:rsidR="008F4112">
                <w:rPr>
                  <w:rFonts w:ascii="Helvetica" w:hAnsi="Helvetica"/>
                  <w:color w:val="555555"/>
                  <w:sz w:val="21"/>
                  <w:szCs w:val="21"/>
                </w:rPr>
                <w:t xml:space="preserve">developed a </w:t>
              </w:r>
            </w:ins>
            <w:del w:id="633" w:author="Microsoft Office User" w:date="2018-10-25T14:48:00Z">
              <w:r w:rsidDel="008F4112">
                <w:rPr>
                  <w:rFonts w:ascii="Helvetica" w:hAnsi="Helvetica"/>
                  <w:color w:val="555555"/>
                  <w:sz w:val="21"/>
                  <w:szCs w:val="21"/>
                </w:rPr>
                <w:delText xml:space="preserve">create some characteristics on the </w:delText>
              </w:r>
            </w:del>
            <w:r>
              <w:rPr>
                <w:rFonts w:ascii="Helvetica" w:hAnsi="Helvetica"/>
                <w:color w:val="555555"/>
                <w:sz w:val="21"/>
                <w:szCs w:val="21"/>
              </w:rPr>
              <w:t xml:space="preserve">software/hardware environment </w:t>
            </w:r>
            <w:ins w:id="634" w:author="Microsoft Office User" w:date="2018-10-25T14:48:00Z">
              <w:r w:rsidR="008F4112">
                <w:rPr>
                  <w:rFonts w:ascii="Helvetica" w:hAnsi="Helvetica"/>
                  <w:color w:val="555555"/>
                  <w:sz w:val="21"/>
                  <w:szCs w:val="21"/>
                </w:rPr>
                <w:t>for</w:t>
              </w:r>
            </w:ins>
            <w:del w:id="635" w:author="Microsoft Office User" w:date="2018-10-25T14:48:00Z">
              <w:r w:rsidDel="008F4112">
                <w:rPr>
                  <w:rFonts w:ascii="Helvetica" w:hAnsi="Helvetica"/>
                  <w:color w:val="555555"/>
                  <w:sz w:val="21"/>
                  <w:szCs w:val="21"/>
                </w:rPr>
                <w:delText>of</w:delText>
              </w:r>
            </w:del>
            <w:r>
              <w:rPr>
                <w:rFonts w:ascii="Helvetica" w:hAnsi="Helvetica"/>
                <w:color w:val="555555"/>
                <w:sz w:val="21"/>
                <w:szCs w:val="21"/>
              </w:rPr>
              <w:t xml:space="preserve"> VLSI Design</w:t>
            </w:r>
            <w:ins w:id="636" w:author="Microsoft Office User" w:date="2018-10-25T14:48:00Z">
              <w:r w:rsidR="008F4112">
                <w:rPr>
                  <w:rFonts w:ascii="Helvetica" w:hAnsi="Helvetica"/>
                  <w:color w:val="555555"/>
                  <w:sz w:val="21"/>
                  <w:szCs w:val="21"/>
                </w:rPr>
                <w:t xml:space="preserve"> </w:t>
              </w:r>
            </w:ins>
            <w:del w:id="637" w:author="Microsoft Office User" w:date="2018-10-25T15:08:00Z">
              <w:r w:rsidDel="006F24DD">
                <w:rPr>
                  <w:rFonts w:ascii="Helvetica" w:hAnsi="Helvetica"/>
                  <w:color w:val="555555"/>
                  <w:sz w:val="21"/>
                  <w:szCs w:val="21"/>
                </w:rPr>
                <w:delText>:</w:delText>
              </w:r>
            </w:del>
            <w:ins w:id="638" w:author="Microsoft Office User" w:date="2018-10-25T15:08:00Z">
              <w:r w:rsidR="006F24DD">
                <w:rPr>
                  <w:rFonts w:ascii="Helvetica" w:hAnsi="Helvetica"/>
                  <w:color w:val="555555"/>
                  <w:sz w:val="21"/>
                  <w:szCs w:val="21"/>
                </w:rPr>
                <w:t>with:</w:t>
              </w:r>
            </w:ins>
          </w:p>
          <w:p w14:paraId="64C549A8" w14:textId="3F7C30F7" w:rsidR="00FD519C" w:rsidRDefault="00FD519C" w:rsidP="00FD519C">
            <w:pPr>
              <w:numPr>
                <w:ilvl w:val="0"/>
                <w:numId w:val="7"/>
              </w:numPr>
              <w:spacing w:before="100" w:beforeAutospacing="1" w:after="100" w:afterAutospacing="1"/>
              <w:rPr>
                <w:rFonts w:ascii="Helvetica" w:hAnsi="Helvetica"/>
                <w:color w:val="555555"/>
                <w:sz w:val="21"/>
                <w:szCs w:val="21"/>
              </w:rPr>
            </w:pPr>
            <w:r>
              <w:rPr>
                <w:rFonts w:ascii="Helvetica" w:hAnsi="Helvetica"/>
                <w:color w:val="555555"/>
                <w:sz w:val="21"/>
                <w:szCs w:val="21"/>
              </w:rPr>
              <w:lastRenderedPageBreak/>
              <w:t>The most</w:t>
            </w:r>
            <w:ins w:id="639" w:author="Microsoft Office User" w:date="2018-10-25T14:47:00Z">
              <w:r w:rsidR="008F4112">
                <w:rPr>
                  <w:rFonts w:ascii="Helvetica" w:hAnsi="Helvetica"/>
                  <w:color w:val="555555"/>
                  <w:sz w:val="21"/>
                  <w:szCs w:val="21"/>
                </w:rPr>
                <w:t xml:space="preserve"> faculty members</w:t>
              </w:r>
            </w:ins>
            <w:del w:id="640" w:author="Microsoft Office User" w:date="2018-10-25T14:47:00Z">
              <w:r w:rsidDel="008F4112">
                <w:rPr>
                  <w:rFonts w:ascii="Helvetica" w:hAnsi="Helvetica"/>
                  <w:color w:val="555555"/>
                  <w:sz w:val="21"/>
                  <w:szCs w:val="21"/>
                </w:rPr>
                <w:delText xml:space="preserve"> number of faculties</w:delText>
              </w:r>
            </w:del>
            <w:r>
              <w:rPr>
                <w:rFonts w:ascii="Helvetica" w:hAnsi="Helvetica"/>
                <w:color w:val="555555"/>
                <w:sz w:val="21"/>
                <w:szCs w:val="21"/>
              </w:rPr>
              <w:t xml:space="preserve"> with VLSI related </w:t>
            </w:r>
            <w:commentRangeStart w:id="641"/>
            <w:commentRangeStart w:id="642"/>
            <w:r>
              <w:rPr>
                <w:rFonts w:ascii="Helvetica" w:hAnsi="Helvetica"/>
                <w:color w:val="555555"/>
                <w:sz w:val="21"/>
                <w:szCs w:val="21"/>
              </w:rPr>
              <w:t>backgrounds</w:t>
            </w:r>
            <w:commentRangeEnd w:id="641"/>
            <w:r w:rsidR="008F4112">
              <w:rPr>
                <w:rStyle w:val="CommentReference"/>
              </w:rPr>
              <w:commentReference w:id="641"/>
            </w:r>
            <w:commentRangeEnd w:id="642"/>
            <w:r w:rsidR="008F4112">
              <w:rPr>
                <w:rStyle w:val="CommentReference"/>
              </w:rPr>
              <w:commentReference w:id="642"/>
            </w:r>
          </w:p>
          <w:p w14:paraId="7FA79B14" w14:textId="637D829A" w:rsidR="00FD519C" w:rsidRDefault="00FD519C" w:rsidP="00FD519C">
            <w:pPr>
              <w:numPr>
                <w:ilvl w:val="0"/>
                <w:numId w:val="7"/>
              </w:numPr>
              <w:spacing w:before="100" w:beforeAutospacing="1" w:after="100" w:afterAutospacing="1"/>
              <w:rPr>
                <w:rFonts w:ascii="Helvetica" w:hAnsi="Helvetica"/>
                <w:color w:val="555555"/>
                <w:sz w:val="21"/>
                <w:szCs w:val="21"/>
              </w:rPr>
            </w:pPr>
            <w:r>
              <w:rPr>
                <w:rFonts w:ascii="Helvetica" w:hAnsi="Helvetica"/>
                <w:color w:val="555555"/>
                <w:sz w:val="21"/>
                <w:szCs w:val="21"/>
              </w:rPr>
              <w:t>Active</w:t>
            </w:r>
            <w:del w:id="643" w:author="Microsoft Office User" w:date="2018-10-25T14:49:00Z">
              <w:r w:rsidDel="008F4112">
                <w:rPr>
                  <w:rFonts w:ascii="Helvetica" w:hAnsi="Helvetica"/>
                  <w:color w:val="555555"/>
                  <w:sz w:val="21"/>
                  <w:szCs w:val="21"/>
                </w:rPr>
                <w:delText>ly</w:delText>
              </w:r>
            </w:del>
            <w:r>
              <w:rPr>
                <w:rFonts w:ascii="Helvetica" w:hAnsi="Helvetica"/>
                <w:color w:val="555555"/>
                <w:sz w:val="21"/>
                <w:szCs w:val="21"/>
              </w:rPr>
              <w:t xml:space="preserve"> participat</w:t>
            </w:r>
            <w:ins w:id="644" w:author="Microsoft Office User" w:date="2018-10-25T14:49:00Z">
              <w:r w:rsidR="008F4112">
                <w:rPr>
                  <w:rFonts w:ascii="Helvetica" w:hAnsi="Helvetica"/>
                  <w:color w:val="555555"/>
                  <w:sz w:val="21"/>
                  <w:szCs w:val="21"/>
                </w:rPr>
                <w:t xml:space="preserve">ion </w:t>
              </w:r>
            </w:ins>
            <w:del w:id="645" w:author="Microsoft Office User" w:date="2018-10-25T14:49:00Z">
              <w:r w:rsidDel="008F4112">
                <w:rPr>
                  <w:rFonts w:ascii="Helvetica" w:hAnsi="Helvetica"/>
                  <w:color w:val="555555"/>
                  <w:sz w:val="21"/>
                  <w:szCs w:val="21"/>
                </w:rPr>
                <w:delText xml:space="preserve">e </w:delText>
              </w:r>
            </w:del>
            <w:r>
              <w:rPr>
                <w:rFonts w:ascii="Helvetica" w:hAnsi="Helvetica"/>
                <w:color w:val="555555"/>
                <w:sz w:val="21"/>
                <w:szCs w:val="21"/>
              </w:rPr>
              <w:t xml:space="preserve">in the educational reforms </w:t>
            </w:r>
            <w:ins w:id="646" w:author="Microsoft Office User" w:date="2018-10-25T14:49:00Z">
              <w:r w:rsidR="008F4112">
                <w:rPr>
                  <w:rFonts w:ascii="Helvetica" w:hAnsi="Helvetica"/>
                  <w:color w:val="555555"/>
                  <w:sz w:val="21"/>
                  <w:szCs w:val="21"/>
                </w:rPr>
                <w:t>for</w:t>
              </w:r>
            </w:ins>
            <w:del w:id="647" w:author="Microsoft Office User" w:date="2018-10-25T14:49:00Z">
              <w:r w:rsidDel="008F4112">
                <w:rPr>
                  <w:rFonts w:ascii="Helvetica" w:hAnsi="Helvetica"/>
                  <w:color w:val="555555"/>
                  <w:sz w:val="21"/>
                  <w:szCs w:val="21"/>
                </w:rPr>
                <w:delText>on</w:delText>
              </w:r>
            </w:del>
            <w:r>
              <w:rPr>
                <w:rFonts w:ascii="Helvetica" w:hAnsi="Helvetica"/>
                <w:color w:val="555555"/>
                <w:sz w:val="21"/>
                <w:szCs w:val="21"/>
              </w:rPr>
              <w:t xml:space="preserve"> VLSI</w:t>
            </w:r>
          </w:p>
          <w:p w14:paraId="5BF5416E" w14:textId="550292A3" w:rsidR="00FD519C" w:rsidRDefault="008F4112" w:rsidP="00FD519C">
            <w:pPr>
              <w:numPr>
                <w:ilvl w:val="0"/>
                <w:numId w:val="7"/>
              </w:numPr>
              <w:spacing w:before="100" w:beforeAutospacing="1" w:after="100" w:afterAutospacing="1"/>
              <w:rPr>
                <w:rFonts w:ascii="Helvetica" w:hAnsi="Helvetica"/>
                <w:color w:val="555555"/>
                <w:sz w:val="21"/>
                <w:szCs w:val="21"/>
              </w:rPr>
            </w:pPr>
            <w:ins w:id="648" w:author="Microsoft Office User" w:date="2018-10-25T14:49:00Z">
              <w:r>
                <w:rPr>
                  <w:rFonts w:ascii="Helvetica" w:hAnsi="Helvetica"/>
                  <w:color w:val="555555"/>
                  <w:sz w:val="21"/>
                  <w:szCs w:val="21"/>
                </w:rPr>
                <w:t xml:space="preserve">Our </w:t>
              </w:r>
            </w:ins>
            <w:r w:rsidR="00FD519C">
              <w:rPr>
                <w:rFonts w:ascii="Helvetica" w:hAnsi="Helvetica"/>
                <w:color w:val="555555"/>
                <w:sz w:val="21"/>
                <w:szCs w:val="21"/>
              </w:rPr>
              <w:t xml:space="preserve">VLSI design laboratories are the most </w:t>
            </w:r>
            <w:commentRangeStart w:id="649"/>
            <w:r w:rsidR="00FD519C">
              <w:rPr>
                <w:rFonts w:ascii="Helvetica" w:hAnsi="Helvetica"/>
                <w:color w:val="555555"/>
                <w:sz w:val="21"/>
                <w:szCs w:val="21"/>
              </w:rPr>
              <w:t>spacious</w:t>
            </w:r>
            <w:commentRangeEnd w:id="649"/>
            <w:r>
              <w:rPr>
                <w:rStyle w:val="CommentReference"/>
              </w:rPr>
              <w:commentReference w:id="649"/>
            </w:r>
          </w:p>
          <w:p w14:paraId="6ADBF9D7" w14:textId="77777777" w:rsidR="00FD519C" w:rsidRDefault="00FD519C" w:rsidP="00FD519C">
            <w:pPr>
              <w:numPr>
                <w:ilvl w:val="0"/>
                <w:numId w:val="7"/>
              </w:numPr>
              <w:spacing w:before="100" w:beforeAutospacing="1" w:after="100" w:afterAutospacing="1"/>
              <w:rPr>
                <w:rFonts w:ascii="Helvetica" w:hAnsi="Helvetica"/>
                <w:color w:val="555555"/>
                <w:sz w:val="21"/>
                <w:szCs w:val="21"/>
              </w:rPr>
            </w:pPr>
            <w:r>
              <w:rPr>
                <w:rFonts w:ascii="Helvetica" w:hAnsi="Helvetica"/>
                <w:color w:val="555555"/>
                <w:sz w:val="21"/>
                <w:szCs w:val="21"/>
              </w:rPr>
              <w:t xml:space="preserve">The most powerful EDA Computing </w:t>
            </w:r>
            <w:commentRangeStart w:id="650"/>
            <w:r>
              <w:rPr>
                <w:rFonts w:ascii="Helvetica" w:hAnsi="Helvetica"/>
                <w:color w:val="555555"/>
                <w:sz w:val="21"/>
                <w:szCs w:val="21"/>
              </w:rPr>
              <w:t>Farm</w:t>
            </w:r>
            <w:commentRangeEnd w:id="650"/>
            <w:r w:rsidR="008F4112">
              <w:rPr>
                <w:rStyle w:val="CommentReference"/>
              </w:rPr>
              <w:commentReference w:id="650"/>
            </w:r>
          </w:p>
          <w:p w14:paraId="140CA7FE" w14:textId="0F48B3F6" w:rsidR="00FD519C" w:rsidRDefault="00FD519C" w:rsidP="00FD519C">
            <w:pPr>
              <w:numPr>
                <w:ilvl w:val="0"/>
                <w:numId w:val="7"/>
              </w:numPr>
              <w:spacing w:before="100" w:beforeAutospacing="1" w:after="100" w:afterAutospacing="1"/>
              <w:rPr>
                <w:rFonts w:ascii="Helvetica" w:hAnsi="Helvetica"/>
                <w:color w:val="555555"/>
                <w:sz w:val="21"/>
                <w:szCs w:val="21"/>
              </w:rPr>
            </w:pPr>
            <w:r>
              <w:rPr>
                <w:rFonts w:ascii="Helvetica" w:hAnsi="Helvetica"/>
                <w:color w:val="555555"/>
                <w:sz w:val="21"/>
                <w:szCs w:val="21"/>
              </w:rPr>
              <w:t>The only university that ha</w:t>
            </w:r>
            <w:ins w:id="651" w:author="Microsoft Office User" w:date="2018-10-25T14:50:00Z">
              <w:r w:rsidR="008F4112">
                <w:rPr>
                  <w:rFonts w:ascii="Helvetica" w:hAnsi="Helvetica"/>
                  <w:color w:val="555555"/>
                  <w:sz w:val="21"/>
                  <w:szCs w:val="21"/>
                </w:rPr>
                <w:t xml:space="preserve">s </w:t>
              </w:r>
            </w:ins>
            <w:del w:id="652" w:author="Microsoft Office User" w:date="2018-10-25T14:50:00Z">
              <w:r w:rsidDel="008F4112">
                <w:rPr>
                  <w:rFonts w:ascii="Helvetica" w:hAnsi="Helvetica"/>
                  <w:color w:val="555555"/>
                  <w:sz w:val="21"/>
                  <w:szCs w:val="21"/>
                </w:rPr>
                <w:delText xml:space="preserve">d </w:delText>
              </w:r>
            </w:del>
            <w:r>
              <w:rPr>
                <w:rFonts w:ascii="Helvetica" w:hAnsi="Helvetica"/>
                <w:color w:val="555555"/>
                <w:sz w:val="21"/>
                <w:szCs w:val="21"/>
              </w:rPr>
              <w:t>purchased the commercial version</w:t>
            </w:r>
            <w:ins w:id="653" w:author="Microsoft Office User" w:date="2018-10-25T14:50:00Z">
              <w:r w:rsidR="008F4112">
                <w:rPr>
                  <w:rFonts w:ascii="Helvetica" w:hAnsi="Helvetica"/>
                  <w:color w:val="555555"/>
                  <w:sz w:val="21"/>
                  <w:szCs w:val="21"/>
                </w:rPr>
                <w:t>s</w:t>
              </w:r>
            </w:ins>
            <w:r>
              <w:rPr>
                <w:rFonts w:ascii="Helvetica" w:hAnsi="Helvetica"/>
                <w:color w:val="555555"/>
                <w:sz w:val="21"/>
                <w:szCs w:val="21"/>
              </w:rPr>
              <w:t xml:space="preserve"> of EDA tools</w:t>
            </w:r>
          </w:p>
          <w:p w14:paraId="143DA374" w14:textId="77777777" w:rsidR="008F4112" w:rsidRDefault="00FD519C" w:rsidP="00FD519C">
            <w:pPr>
              <w:numPr>
                <w:ilvl w:val="0"/>
                <w:numId w:val="7"/>
              </w:numPr>
              <w:spacing w:before="100" w:beforeAutospacing="1" w:after="100" w:afterAutospacing="1"/>
              <w:rPr>
                <w:ins w:id="654" w:author="Microsoft Office User" w:date="2018-10-25T14:51:00Z"/>
                <w:rFonts w:ascii="Helvetica" w:hAnsi="Helvetica"/>
                <w:color w:val="555555"/>
                <w:sz w:val="21"/>
                <w:szCs w:val="21"/>
              </w:rPr>
            </w:pPr>
            <w:r>
              <w:rPr>
                <w:rFonts w:ascii="Helvetica" w:hAnsi="Helvetica"/>
                <w:color w:val="555555"/>
                <w:sz w:val="21"/>
                <w:szCs w:val="21"/>
              </w:rPr>
              <w:t>The most complete</w:t>
            </w:r>
            <w:del w:id="655" w:author="Microsoft Office User" w:date="2018-10-25T14:50:00Z">
              <w:r w:rsidDel="008F4112">
                <w:rPr>
                  <w:rFonts w:ascii="Helvetica" w:hAnsi="Helvetica"/>
                  <w:color w:val="555555"/>
                  <w:sz w:val="21"/>
                  <w:szCs w:val="21"/>
                </w:rPr>
                <w:delText>d</w:delText>
              </w:r>
            </w:del>
            <w:r>
              <w:rPr>
                <w:rFonts w:ascii="Helvetica" w:hAnsi="Helvetica"/>
                <w:color w:val="555555"/>
                <w:sz w:val="21"/>
                <w:szCs w:val="21"/>
              </w:rPr>
              <w:t xml:space="preserve"> EDA tools and measuring-equipped </w:t>
            </w:r>
            <w:commentRangeStart w:id="656"/>
            <w:commentRangeStart w:id="657"/>
            <w:r>
              <w:rPr>
                <w:rFonts w:ascii="Helvetica" w:hAnsi="Helvetica"/>
                <w:color w:val="555555"/>
                <w:sz w:val="21"/>
                <w:szCs w:val="21"/>
              </w:rPr>
              <w:t>environment</w:t>
            </w:r>
            <w:commentRangeEnd w:id="656"/>
            <w:r w:rsidR="008F4112">
              <w:rPr>
                <w:rStyle w:val="CommentReference"/>
              </w:rPr>
              <w:commentReference w:id="656"/>
            </w:r>
            <w:commentRangeEnd w:id="657"/>
          </w:p>
          <w:p w14:paraId="44956A8E" w14:textId="74CB963F" w:rsidR="00FD519C" w:rsidRPr="008F4112" w:rsidDel="008F4112" w:rsidRDefault="008F4112" w:rsidP="008F4112">
            <w:pPr>
              <w:rPr>
                <w:del w:id="658" w:author="Microsoft Office User" w:date="2018-10-25T14:54:00Z"/>
              </w:rPr>
            </w:pPr>
            <w:r>
              <w:rPr>
                <w:rStyle w:val="CommentReference"/>
              </w:rPr>
              <w:commentReference w:id="657"/>
            </w:r>
            <w:r>
              <w:rPr>
                <w:rFonts w:ascii="Helvetica" w:hAnsi="Helvetica"/>
                <w:color w:val="555555"/>
                <w:sz w:val="21"/>
                <w:szCs w:val="21"/>
                <w:shd w:val="clear" w:color="auto" w:fill="FFFFFF"/>
              </w:rPr>
              <w:t xml:space="preserve"> We set up the DSP Lab in 1996 and it provides </w:t>
            </w:r>
            <w:ins w:id="659" w:author="Microsoft Office User" w:date="2018-10-25T14:51:00Z">
              <w:r>
                <w:rPr>
                  <w:rFonts w:ascii="Helvetica" w:hAnsi="Helvetica"/>
                  <w:color w:val="555555"/>
                  <w:sz w:val="21"/>
                  <w:szCs w:val="21"/>
                  <w:shd w:val="clear" w:color="auto" w:fill="FFFFFF"/>
                </w:rPr>
                <w:t>an</w:t>
              </w:r>
            </w:ins>
            <w:del w:id="660" w:author="Microsoft Office User" w:date="2018-10-25T14:51:00Z">
              <w:r w:rsidDel="008F4112">
                <w:rPr>
                  <w:rFonts w:ascii="Helvetica" w:hAnsi="Helvetica"/>
                  <w:color w:val="555555"/>
                  <w:sz w:val="21"/>
                  <w:szCs w:val="21"/>
                  <w:shd w:val="clear" w:color="auto" w:fill="FFFFFF"/>
                </w:rPr>
                <w:delText>the</w:delText>
              </w:r>
            </w:del>
            <w:r>
              <w:rPr>
                <w:rFonts w:ascii="Helvetica" w:hAnsi="Helvetica"/>
                <w:color w:val="555555"/>
                <w:sz w:val="21"/>
                <w:szCs w:val="21"/>
                <w:shd w:val="clear" w:color="auto" w:fill="FFFFFF"/>
              </w:rPr>
              <w:t xml:space="preserve"> environment </w:t>
            </w:r>
            <w:ins w:id="661" w:author="Microsoft Office User" w:date="2018-10-25T14:51:00Z">
              <w:r>
                <w:rPr>
                  <w:rFonts w:ascii="Helvetica" w:hAnsi="Helvetica"/>
                  <w:color w:val="555555"/>
                  <w:sz w:val="21"/>
                  <w:szCs w:val="21"/>
                  <w:shd w:val="clear" w:color="auto" w:fill="FFFFFF"/>
                </w:rPr>
                <w:t>for</w:t>
              </w:r>
            </w:ins>
            <w:del w:id="662" w:author="Microsoft Office User" w:date="2018-10-25T14:51:00Z">
              <w:r w:rsidDel="008F4112">
                <w:rPr>
                  <w:rFonts w:ascii="Helvetica" w:hAnsi="Helvetica"/>
                  <w:color w:val="555555"/>
                  <w:sz w:val="21"/>
                  <w:szCs w:val="21"/>
                  <w:shd w:val="clear" w:color="auto" w:fill="FFFFFF"/>
                </w:rPr>
                <w:delText>of</w:delText>
              </w:r>
            </w:del>
            <w:r>
              <w:rPr>
                <w:rFonts w:ascii="Helvetica" w:hAnsi="Helvetica"/>
                <w:color w:val="555555"/>
                <w:sz w:val="21"/>
                <w:szCs w:val="21"/>
                <w:shd w:val="clear" w:color="auto" w:fill="FFFFFF"/>
              </w:rPr>
              <w:t xml:space="preserve"> multimedia teaching and experiment</w:t>
            </w:r>
            <w:ins w:id="663" w:author="Microsoft Office User" w:date="2018-10-25T14:52:00Z">
              <w:r>
                <w:rPr>
                  <w:rFonts w:ascii="Helvetica" w:hAnsi="Helvetica"/>
                  <w:color w:val="555555"/>
                  <w:sz w:val="21"/>
                  <w:szCs w:val="21"/>
                  <w:shd w:val="clear" w:color="auto" w:fill="FFFFFF"/>
                </w:rPr>
                <w:t>s in</w:t>
              </w:r>
            </w:ins>
            <w:del w:id="664" w:author="Microsoft Office User" w:date="2018-10-25T14:52:00Z">
              <w:r w:rsidDel="008F4112">
                <w:rPr>
                  <w:rFonts w:ascii="Helvetica" w:hAnsi="Helvetica"/>
                  <w:color w:val="555555"/>
                  <w:sz w:val="21"/>
                  <w:szCs w:val="21"/>
                  <w:shd w:val="clear" w:color="auto" w:fill="FFFFFF"/>
                </w:rPr>
                <w:delText xml:space="preserve"> for</w:delText>
              </w:r>
            </w:del>
            <w:r>
              <w:rPr>
                <w:rFonts w:ascii="Helvetica" w:hAnsi="Helvetica"/>
                <w:color w:val="555555"/>
                <w:sz w:val="21"/>
                <w:szCs w:val="21"/>
                <w:shd w:val="clear" w:color="auto" w:fill="FFFFFF"/>
              </w:rPr>
              <w:t xml:space="preserve"> digital signal processing related courses. </w:t>
            </w:r>
            <w:del w:id="665" w:author="Microsoft Office User" w:date="2018-10-25T14:52:00Z">
              <w:r w:rsidDel="008F4112">
                <w:rPr>
                  <w:rFonts w:ascii="Helvetica" w:hAnsi="Helvetica"/>
                  <w:color w:val="555555"/>
                  <w:sz w:val="21"/>
                  <w:szCs w:val="21"/>
                  <w:shd w:val="clear" w:color="auto" w:fill="FFFFFF"/>
                </w:rPr>
                <w:delText>And for 4 years</w:delText>
              </w:r>
            </w:del>
            <w:ins w:id="666" w:author="Microsoft Office User" w:date="2018-10-25T14:52:00Z">
              <w:r>
                <w:rPr>
                  <w:rFonts w:ascii="Helvetica" w:hAnsi="Helvetica"/>
                  <w:color w:val="555555"/>
                  <w:sz w:val="21"/>
                  <w:szCs w:val="21"/>
                  <w:shd w:val="clear" w:color="auto" w:fill="FFFFFF"/>
                </w:rPr>
                <w:t>Over the past 4 years</w:t>
              </w:r>
            </w:ins>
            <w:r>
              <w:rPr>
                <w:rFonts w:ascii="Helvetica" w:hAnsi="Helvetica"/>
                <w:color w:val="555555"/>
                <w:sz w:val="21"/>
                <w:szCs w:val="21"/>
                <w:shd w:val="clear" w:color="auto" w:fill="FFFFFF"/>
              </w:rPr>
              <w:t xml:space="preserve">, we had received </w:t>
            </w:r>
            <w:ins w:id="667" w:author="Microsoft Office User" w:date="2018-10-25T14:52:00Z">
              <w:r>
                <w:rPr>
                  <w:rFonts w:ascii="Helvetica" w:hAnsi="Helvetica"/>
                  <w:color w:val="555555"/>
                  <w:sz w:val="21"/>
                  <w:szCs w:val="21"/>
                  <w:shd w:val="clear" w:color="auto" w:fill="FFFFFF"/>
                </w:rPr>
                <w:t xml:space="preserve">a </w:t>
              </w:r>
            </w:ins>
            <w:del w:id="668" w:author="Microsoft Office User" w:date="2018-10-25T14:52:00Z">
              <w:r w:rsidDel="008F4112">
                <w:rPr>
                  <w:rFonts w:ascii="Helvetica" w:hAnsi="Helvetica"/>
                  <w:color w:val="555555"/>
                  <w:sz w:val="21"/>
                  <w:szCs w:val="21"/>
                  <w:shd w:val="clear" w:color="auto" w:fill="FFFFFF"/>
                </w:rPr>
                <w:delText>the</w:delText>
              </w:r>
            </w:del>
            <w:r>
              <w:rPr>
                <w:rFonts w:ascii="Helvetica" w:hAnsi="Helvetica"/>
                <w:color w:val="555555"/>
                <w:sz w:val="21"/>
                <w:szCs w:val="21"/>
                <w:shd w:val="clear" w:color="auto" w:fill="FFFFFF"/>
              </w:rPr>
              <w:t xml:space="preserve"> subvention </w:t>
            </w:r>
            <w:ins w:id="669" w:author="Microsoft Office User" w:date="2018-10-25T14:53:00Z">
              <w:r>
                <w:rPr>
                  <w:rFonts w:ascii="Helvetica" w:hAnsi="Helvetica"/>
                  <w:color w:val="555555"/>
                  <w:sz w:val="21"/>
                  <w:szCs w:val="21"/>
                  <w:shd w:val="clear" w:color="auto" w:fill="FFFFFF"/>
                </w:rPr>
                <w:t xml:space="preserve">called </w:t>
              </w:r>
            </w:ins>
            <w:del w:id="670" w:author="Microsoft Office User" w:date="2018-10-25T14:52:00Z">
              <w:r w:rsidDel="008F4112">
                <w:rPr>
                  <w:rFonts w:ascii="Helvetica" w:hAnsi="Helvetica"/>
                  <w:color w:val="555555"/>
                  <w:sz w:val="21"/>
                  <w:szCs w:val="21"/>
                  <w:shd w:val="clear" w:color="auto" w:fill="FFFFFF"/>
                </w:rPr>
                <w:delText>of</w:delText>
              </w:r>
            </w:del>
            <w:r>
              <w:rPr>
                <w:rFonts w:ascii="Helvetica" w:hAnsi="Helvetica"/>
                <w:color w:val="555555"/>
                <w:sz w:val="21"/>
                <w:szCs w:val="21"/>
                <w:shd w:val="clear" w:color="auto" w:fill="FFFFFF"/>
              </w:rPr>
              <w:t xml:space="preserve"> “Communication Technology Education Reforms Plan” from </w:t>
            </w:r>
            <w:ins w:id="671" w:author="Microsoft Office User" w:date="2018-10-25T14:53:00Z">
              <w:r>
                <w:rPr>
                  <w:rFonts w:ascii="Helvetica" w:hAnsi="Helvetica"/>
                  <w:color w:val="555555"/>
                  <w:sz w:val="21"/>
                  <w:szCs w:val="21"/>
                  <w:shd w:val="clear" w:color="auto" w:fill="FFFFFF"/>
                </w:rPr>
                <w:t xml:space="preserve">the </w:t>
              </w:r>
            </w:ins>
            <w:r>
              <w:rPr>
                <w:rFonts w:ascii="Helvetica" w:hAnsi="Helvetica"/>
                <w:color w:val="555555"/>
                <w:sz w:val="21"/>
                <w:szCs w:val="21"/>
                <w:shd w:val="clear" w:color="auto" w:fill="FFFFFF"/>
              </w:rPr>
              <w:t xml:space="preserve">Ministry of Education </w:t>
            </w:r>
            <w:ins w:id="672" w:author="Microsoft Office User" w:date="2018-10-25T14:53:00Z">
              <w:r>
                <w:rPr>
                  <w:rFonts w:ascii="Helvetica" w:hAnsi="Helvetica"/>
                  <w:color w:val="555555"/>
                  <w:sz w:val="21"/>
                  <w:szCs w:val="21"/>
                  <w:shd w:val="clear" w:color="auto" w:fill="FFFFFF"/>
                </w:rPr>
                <w:t>for</w:t>
              </w:r>
            </w:ins>
            <w:del w:id="673" w:author="Microsoft Office User" w:date="2018-10-25T14:53:00Z">
              <w:r w:rsidDel="008F4112">
                <w:rPr>
                  <w:rFonts w:ascii="Helvetica" w:hAnsi="Helvetica"/>
                  <w:color w:val="555555"/>
                  <w:sz w:val="21"/>
                  <w:szCs w:val="21"/>
                  <w:shd w:val="clear" w:color="auto" w:fill="FFFFFF"/>
                </w:rPr>
                <w:delText>on</w:delText>
              </w:r>
            </w:del>
            <w:r>
              <w:rPr>
                <w:rFonts w:ascii="Helvetica" w:hAnsi="Helvetica"/>
                <w:color w:val="555555"/>
                <w:sz w:val="21"/>
                <w:szCs w:val="21"/>
                <w:shd w:val="clear" w:color="auto" w:fill="FFFFFF"/>
              </w:rPr>
              <w:t xml:space="preserve"> four related courses: 1) Digital Signal Processing Practices; 2) DSP Chip Implementation; 3) DSP Signal Coding/Decoding Transmission Practices; 4) Digital Image Processing. </w:t>
            </w:r>
            <w:ins w:id="674" w:author="Microsoft Office User" w:date="2018-10-25T14:53:00Z">
              <w:r>
                <w:rPr>
                  <w:rFonts w:ascii="Helvetica" w:hAnsi="Helvetica"/>
                  <w:color w:val="555555"/>
                  <w:sz w:val="21"/>
                  <w:szCs w:val="21"/>
                  <w:shd w:val="clear" w:color="auto" w:fill="FFFFFF"/>
                </w:rPr>
                <w:t xml:space="preserve">In </w:t>
              </w:r>
            </w:ins>
            <w:ins w:id="675" w:author="Microsoft Office User" w:date="2018-10-25T15:08:00Z">
              <w:r w:rsidR="006F24DD">
                <w:rPr>
                  <w:rFonts w:ascii="Helvetica" w:hAnsi="Helvetica"/>
                  <w:color w:val="555555"/>
                  <w:sz w:val="21"/>
                  <w:szCs w:val="21"/>
                  <w:shd w:val="clear" w:color="auto" w:fill="FFFFFF"/>
                </w:rPr>
                <w:t>addition,</w:t>
              </w:r>
            </w:ins>
            <w:ins w:id="676" w:author="Microsoft Office User" w:date="2018-10-25T14:53:00Z">
              <w:r>
                <w:rPr>
                  <w:rFonts w:ascii="Helvetica" w:hAnsi="Helvetica"/>
                  <w:color w:val="555555"/>
                  <w:sz w:val="21"/>
                  <w:szCs w:val="21"/>
                  <w:shd w:val="clear" w:color="auto" w:fill="FFFFFF"/>
                </w:rPr>
                <w:t xml:space="preserve"> </w:t>
              </w:r>
            </w:ins>
            <w:del w:id="677" w:author="Microsoft Office User" w:date="2018-10-25T14:53:00Z">
              <w:r w:rsidDel="008F4112">
                <w:rPr>
                  <w:rFonts w:ascii="Helvetica" w:hAnsi="Helvetica"/>
                  <w:color w:val="555555"/>
                  <w:sz w:val="21"/>
                  <w:szCs w:val="21"/>
                  <w:shd w:val="clear" w:color="auto" w:fill="FFFFFF"/>
                </w:rPr>
                <w:delText>Besides</w:delText>
              </w:r>
            </w:del>
            <w:r>
              <w:rPr>
                <w:rFonts w:ascii="Helvetica" w:hAnsi="Helvetica"/>
                <w:color w:val="555555"/>
                <w:sz w:val="21"/>
                <w:szCs w:val="21"/>
                <w:shd w:val="clear" w:color="auto" w:fill="FFFFFF"/>
              </w:rPr>
              <w:t xml:space="preserve">, we also had acquired </w:t>
            </w:r>
            <w:del w:id="678" w:author="Microsoft Office User" w:date="2018-10-25T15:08:00Z">
              <w:r w:rsidDel="006F24DD">
                <w:rPr>
                  <w:rFonts w:ascii="Helvetica" w:hAnsi="Helvetica"/>
                  <w:color w:val="555555"/>
                  <w:sz w:val="21"/>
                  <w:szCs w:val="21"/>
                  <w:shd w:val="clear" w:color="auto" w:fill="FFFFFF"/>
                </w:rPr>
                <w:delText>t</w:delText>
              </w:r>
            </w:del>
            <w:del w:id="679" w:author="Microsoft Office User" w:date="2018-10-25T14:53:00Z">
              <w:r w:rsidDel="008F4112">
                <w:rPr>
                  <w:rFonts w:ascii="Helvetica" w:hAnsi="Helvetica"/>
                  <w:color w:val="555555"/>
                  <w:sz w:val="21"/>
                  <w:szCs w:val="21"/>
                  <w:shd w:val="clear" w:color="auto" w:fill="FFFFFF"/>
                </w:rPr>
                <w:delText xml:space="preserve">he </w:delText>
              </w:r>
            </w:del>
            <w:del w:id="680" w:author="Microsoft Office User" w:date="2018-10-25T15:08:00Z">
              <w:r w:rsidDel="006F24DD">
                <w:rPr>
                  <w:rFonts w:ascii="Helvetica" w:hAnsi="Helvetica"/>
                  <w:color w:val="555555"/>
                  <w:sz w:val="21"/>
                  <w:szCs w:val="21"/>
                  <w:shd w:val="clear" w:color="auto" w:fill="FFFFFF"/>
                </w:rPr>
                <w:delText>other</w:delText>
              </w:r>
            </w:del>
            <w:ins w:id="681" w:author="Microsoft Office User" w:date="2018-10-25T15:08:00Z">
              <w:r w:rsidR="006F24DD">
                <w:rPr>
                  <w:rFonts w:ascii="Helvetica" w:hAnsi="Helvetica"/>
                  <w:color w:val="555555"/>
                  <w:sz w:val="21"/>
                  <w:szCs w:val="21"/>
                  <w:shd w:val="clear" w:color="auto" w:fill="FFFFFF"/>
                </w:rPr>
                <w:t>another</w:t>
              </w:r>
            </w:ins>
            <w:r>
              <w:rPr>
                <w:rFonts w:ascii="Helvetica" w:hAnsi="Helvetica"/>
                <w:color w:val="555555"/>
                <w:sz w:val="21"/>
                <w:szCs w:val="21"/>
                <w:shd w:val="clear" w:color="auto" w:fill="FFFFFF"/>
              </w:rPr>
              <w:t xml:space="preserve"> subvention</w:t>
            </w:r>
            <w:ins w:id="682" w:author="Microsoft Office User" w:date="2018-10-25T14:53:00Z">
              <w:r>
                <w:rPr>
                  <w:rFonts w:ascii="Helvetica" w:hAnsi="Helvetica"/>
                  <w:color w:val="555555"/>
                  <w:sz w:val="21"/>
                  <w:szCs w:val="21"/>
                  <w:shd w:val="clear" w:color="auto" w:fill="FFFFFF"/>
                </w:rPr>
                <w:t xml:space="preserve"> of </w:t>
              </w:r>
            </w:ins>
            <w:del w:id="683" w:author="Microsoft Office User" w:date="2018-10-25T14:53:00Z">
              <w:r w:rsidDel="008F4112">
                <w:rPr>
                  <w:rFonts w:ascii="Helvetica" w:hAnsi="Helvetica"/>
                  <w:color w:val="555555"/>
                  <w:sz w:val="21"/>
                  <w:szCs w:val="21"/>
                  <w:shd w:val="clear" w:color="auto" w:fill="FFFFFF"/>
                </w:rPr>
                <w:delText xml:space="preserve">, </w:delText>
              </w:r>
            </w:del>
            <w:r>
              <w:rPr>
                <w:rFonts w:ascii="Helvetica" w:hAnsi="Helvetica"/>
                <w:color w:val="555555"/>
                <w:sz w:val="21"/>
                <w:szCs w:val="21"/>
                <w:shd w:val="clear" w:color="auto" w:fill="FFFFFF"/>
              </w:rPr>
              <w:t xml:space="preserve">about </w:t>
            </w:r>
            <w:ins w:id="684" w:author="Microsoft Office User" w:date="2018-10-25T14:53:00Z">
              <w:r>
                <w:rPr>
                  <w:rFonts w:ascii="Helvetica" w:hAnsi="Helvetica"/>
                  <w:color w:val="555555"/>
                  <w:sz w:val="21"/>
                  <w:szCs w:val="21"/>
                  <w:shd w:val="clear" w:color="auto" w:fill="FFFFFF"/>
                </w:rPr>
                <w:t>N</w:t>
              </w:r>
            </w:ins>
            <w:ins w:id="685" w:author="Microsoft Office User" w:date="2018-10-25T14:54:00Z">
              <w:r>
                <w:rPr>
                  <w:rFonts w:ascii="Helvetica" w:hAnsi="Helvetica"/>
                  <w:color w:val="555555"/>
                  <w:sz w:val="21"/>
                  <w:szCs w:val="21"/>
                  <w:shd w:val="clear" w:color="auto" w:fill="FFFFFF"/>
                </w:rPr>
                <w:t xml:space="preserve">T$ </w:t>
              </w:r>
            </w:ins>
            <w:r>
              <w:rPr>
                <w:rFonts w:ascii="Helvetica" w:hAnsi="Helvetica"/>
                <w:color w:val="555555"/>
                <w:sz w:val="21"/>
                <w:szCs w:val="21"/>
                <w:shd w:val="clear" w:color="auto" w:fill="FFFFFF"/>
              </w:rPr>
              <w:t>1.5 million</w:t>
            </w:r>
            <w:ins w:id="686" w:author="Microsoft Office User" w:date="2018-10-25T14:54:00Z">
              <w:r>
                <w:rPr>
                  <w:rFonts w:ascii="Helvetica" w:hAnsi="Helvetica"/>
                  <w:color w:val="555555"/>
                  <w:sz w:val="21"/>
                  <w:szCs w:val="21"/>
                  <w:shd w:val="clear" w:color="auto" w:fill="FFFFFF"/>
                </w:rPr>
                <w:t xml:space="preserve"> per year </w:t>
              </w:r>
            </w:ins>
            <w:del w:id="687" w:author="Microsoft Office User" w:date="2018-10-25T14:53:00Z">
              <w:r w:rsidDel="008F4112">
                <w:rPr>
                  <w:rFonts w:ascii="Helvetica" w:hAnsi="Helvetica"/>
                  <w:color w:val="555555"/>
                  <w:sz w:val="21"/>
                  <w:szCs w:val="21"/>
                  <w:shd w:val="clear" w:color="auto" w:fill="FFFFFF"/>
                </w:rPr>
                <w:delText>s</w:delText>
              </w:r>
            </w:del>
            <w:del w:id="688" w:author="Microsoft Office User" w:date="2018-10-25T14:54:00Z">
              <w:r w:rsidDel="008F4112">
                <w:rPr>
                  <w:rFonts w:ascii="Helvetica" w:hAnsi="Helvetica"/>
                  <w:color w:val="555555"/>
                  <w:sz w:val="21"/>
                  <w:szCs w:val="21"/>
                  <w:shd w:val="clear" w:color="auto" w:fill="FFFFFF"/>
                </w:rPr>
                <w:delText xml:space="preserve"> one year</w:delText>
              </w:r>
            </w:del>
            <w:r>
              <w:rPr>
                <w:rFonts w:ascii="Helvetica" w:hAnsi="Helvetica"/>
                <w:color w:val="555555"/>
                <w:sz w:val="21"/>
                <w:szCs w:val="21"/>
                <w:shd w:val="clear" w:color="auto" w:fill="FFFFFF"/>
              </w:rPr>
              <w:t xml:space="preserve">, from </w:t>
            </w:r>
            <w:ins w:id="689" w:author="Microsoft Office User" w:date="2018-10-25T14:54:00Z">
              <w:r>
                <w:rPr>
                  <w:rFonts w:ascii="Helvetica" w:hAnsi="Helvetica"/>
                  <w:color w:val="555555"/>
                  <w:sz w:val="21"/>
                  <w:szCs w:val="21"/>
                  <w:shd w:val="clear" w:color="auto" w:fill="FFFFFF"/>
                </w:rPr>
                <w:t xml:space="preserve">the </w:t>
              </w:r>
            </w:ins>
            <w:r>
              <w:rPr>
                <w:rFonts w:ascii="Helvetica" w:hAnsi="Helvetica"/>
                <w:color w:val="555555"/>
                <w:sz w:val="21"/>
                <w:szCs w:val="21"/>
                <w:shd w:val="clear" w:color="auto" w:fill="FFFFFF"/>
              </w:rPr>
              <w:t xml:space="preserve">Ministry of Education for four years. The plan was called </w:t>
            </w:r>
            <w:del w:id="690" w:author="Microsoft Office User" w:date="2018-10-25T15:08:00Z">
              <w:r w:rsidDel="006F24DD">
                <w:rPr>
                  <w:rFonts w:ascii="Helvetica" w:hAnsi="Helvetica"/>
                  <w:color w:val="555555"/>
                  <w:sz w:val="21"/>
                  <w:szCs w:val="21"/>
                  <w:shd w:val="clear" w:color="auto" w:fill="FFFFFF"/>
                </w:rPr>
                <w:delText>“ The</w:delText>
              </w:r>
            </w:del>
            <w:ins w:id="691" w:author="Microsoft Office User" w:date="2018-10-25T15:08:00Z">
              <w:r w:rsidR="006F24DD">
                <w:rPr>
                  <w:rFonts w:ascii="Helvetica" w:hAnsi="Helvetica"/>
                  <w:color w:val="555555"/>
                  <w:sz w:val="21"/>
                  <w:szCs w:val="21"/>
                  <w:shd w:val="clear" w:color="auto" w:fill="FFFFFF"/>
                </w:rPr>
                <w:t>“The</w:t>
              </w:r>
            </w:ins>
            <w:r>
              <w:rPr>
                <w:rFonts w:ascii="Helvetica" w:hAnsi="Helvetica"/>
                <w:color w:val="555555"/>
                <w:sz w:val="21"/>
                <w:szCs w:val="21"/>
                <w:shd w:val="clear" w:color="auto" w:fill="FFFFFF"/>
              </w:rPr>
              <w:t xml:space="preserve"> 3C-Oriented Electronic Design Automation Teaching Reforms Plan</w:t>
            </w:r>
            <w:del w:id="692" w:author="Microsoft Office User" w:date="2018-10-25T14:54:00Z">
              <w:r w:rsidDel="008F4112">
                <w:rPr>
                  <w:rFonts w:ascii="Helvetica" w:hAnsi="Helvetica"/>
                  <w:color w:val="555555"/>
                  <w:sz w:val="21"/>
                  <w:szCs w:val="21"/>
                  <w:shd w:val="clear" w:color="auto" w:fill="FFFFFF"/>
                </w:rPr>
                <w:delText>.</w:delText>
              </w:r>
            </w:del>
            <w:r>
              <w:rPr>
                <w:rFonts w:ascii="Helvetica" w:hAnsi="Helvetica"/>
                <w:color w:val="555555"/>
                <w:sz w:val="21"/>
                <w:szCs w:val="21"/>
                <w:shd w:val="clear" w:color="auto" w:fill="FFFFFF"/>
              </w:rPr>
              <w:t>”</w:t>
            </w:r>
            <w:ins w:id="693" w:author="Microsoft Office User" w:date="2018-10-25T14:54:00Z">
              <w:r>
                <w:rPr>
                  <w:rFonts w:ascii="Helvetica" w:hAnsi="Helvetica"/>
                  <w:color w:val="555555"/>
                  <w:sz w:val="21"/>
                  <w:szCs w:val="21"/>
                  <w:shd w:val="clear" w:color="auto" w:fill="FFFFFF"/>
                </w:rPr>
                <w:t xml:space="preserve"> </w:t>
              </w:r>
            </w:ins>
            <w:ins w:id="694" w:author="Microsoft Office User" w:date="2018-10-25T14:55:00Z">
              <w:r>
                <w:rPr>
                  <w:rFonts w:ascii="Helvetica" w:hAnsi="Helvetica"/>
                  <w:color w:val="555555"/>
                  <w:sz w:val="21"/>
                  <w:szCs w:val="21"/>
                  <w:shd w:val="clear" w:color="auto" w:fill="FFFFFF"/>
                </w:rPr>
                <w:t xml:space="preserve">Which has benefitted our communication related courses. </w:t>
              </w:r>
            </w:ins>
            <w:del w:id="695" w:author="Microsoft Office User" w:date="2018-10-25T14:54:00Z">
              <w:r w:rsidDel="008F4112">
                <w:rPr>
                  <w:rFonts w:ascii="Helvetica" w:hAnsi="Helvetica"/>
                  <w:color w:val="555555"/>
                  <w:sz w:val="21"/>
                  <w:szCs w:val="21"/>
                  <w:shd w:val="clear" w:color="auto" w:fill="FFFFFF"/>
                </w:rPr>
                <w:delText xml:space="preserve"> As a result, our communication related courses also make great progress as time goes on.</w:delText>
              </w:r>
            </w:del>
          </w:p>
          <w:p w14:paraId="46037D48" w14:textId="77777777" w:rsidR="00817263" w:rsidRDefault="00817263" w:rsidP="00817263"/>
          <w:p w14:paraId="53F6AF74" w14:textId="12C5C29B" w:rsidR="00817263" w:rsidRDefault="00817263" w:rsidP="00817263">
            <w:pPr>
              <w:rPr>
                <w:ins w:id="696" w:author="Microsoft Office User" w:date="2018-10-25T14:55:00Z"/>
              </w:rPr>
            </w:pPr>
          </w:p>
          <w:p w14:paraId="47C75F9E" w14:textId="77777777" w:rsidR="008F4112" w:rsidRDefault="008F4112" w:rsidP="00817263"/>
          <w:p w14:paraId="26036E53" w14:textId="77777777" w:rsidR="00817263" w:rsidRDefault="00817263" w:rsidP="00A0779C"/>
          <w:p w14:paraId="46CE7BF0" w14:textId="6969CC87" w:rsidR="00A0779C" w:rsidRDefault="00A0779C" w:rsidP="00A0779C"/>
          <w:p w14:paraId="7389F7FD"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1253444F"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63008910"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26970C39"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7</w:t>
            </w:r>
          </w:p>
        </w:tc>
        <w:tc>
          <w:tcPr>
            <w:tcW w:w="4940" w:type="dxa"/>
            <w:tcBorders>
              <w:top w:val="nil"/>
              <w:left w:val="nil"/>
              <w:bottom w:val="single" w:sz="4" w:space="0" w:color="auto"/>
              <w:right w:val="single" w:sz="4" w:space="0" w:color="auto"/>
            </w:tcBorders>
            <w:shd w:val="clear" w:color="auto" w:fill="auto"/>
            <w:vAlign w:val="center"/>
            <w:hideMark/>
          </w:tcPr>
          <w:p w14:paraId="0BBC9F48"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化學工程和材料工程系</w:t>
            </w:r>
          </w:p>
        </w:tc>
        <w:tc>
          <w:tcPr>
            <w:tcW w:w="3380" w:type="dxa"/>
            <w:tcBorders>
              <w:top w:val="nil"/>
              <w:left w:val="nil"/>
              <w:bottom w:val="single" w:sz="4" w:space="0" w:color="auto"/>
              <w:right w:val="single" w:sz="4" w:space="0" w:color="auto"/>
            </w:tcBorders>
            <w:shd w:val="clear" w:color="auto" w:fill="auto"/>
            <w:noWrap/>
            <w:vAlign w:val="center"/>
            <w:hideMark/>
          </w:tcPr>
          <w:p w14:paraId="5E3745F3"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https://chem.stust.edu.tw/en</w:t>
            </w:r>
          </w:p>
        </w:tc>
        <w:tc>
          <w:tcPr>
            <w:tcW w:w="6920" w:type="dxa"/>
            <w:tcBorders>
              <w:top w:val="nil"/>
              <w:left w:val="nil"/>
              <w:bottom w:val="single" w:sz="4" w:space="0" w:color="auto"/>
              <w:right w:val="single" w:sz="4" w:space="0" w:color="auto"/>
            </w:tcBorders>
            <w:shd w:val="clear" w:color="auto" w:fill="auto"/>
            <w:noWrap/>
            <w:hideMark/>
          </w:tcPr>
          <w:p w14:paraId="5706B358" w14:textId="2379E66B" w:rsidR="008F4112" w:rsidRDefault="008F4112" w:rsidP="008F4112">
            <w:pPr>
              <w:rPr>
                <w:ins w:id="697" w:author="Microsoft Office User" w:date="2018-10-25T15:02:00Z"/>
                <w:rFonts w:ascii="Helvetica" w:hAnsi="Helvetica"/>
                <w:color w:val="555555"/>
                <w:sz w:val="21"/>
                <w:szCs w:val="21"/>
                <w:shd w:val="clear" w:color="auto" w:fill="FFFFFF"/>
              </w:rPr>
            </w:pPr>
            <w:r>
              <w:rPr>
                <w:rFonts w:ascii="Helvetica" w:hAnsi="Helvetica"/>
                <w:color w:val="555555"/>
                <w:sz w:val="21"/>
                <w:szCs w:val="21"/>
                <w:shd w:val="clear" w:color="auto" w:fill="FFFFFF"/>
              </w:rPr>
              <w:t>The faculty of the Department of Chemical and Materials Engineering is made up </w:t>
            </w:r>
            <w:ins w:id="698" w:author="Microsoft Office User" w:date="2018-10-25T15:01:00Z">
              <w:r>
                <w:rPr>
                  <w:rFonts w:ascii="Helvetica" w:hAnsi="Helvetica"/>
                  <w:color w:val="555555"/>
                  <w:sz w:val="21"/>
                  <w:szCs w:val="21"/>
                  <w:shd w:val="clear" w:color="auto" w:fill="FFFFFF"/>
                </w:rPr>
                <w:t>of</w:t>
              </w:r>
            </w:ins>
            <w:del w:id="699" w:author="Microsoft Office User" w:date="2018-10-25T15:01:00Z">
              <w:r w:rsidDel="008F4112">
                <w:rPr>
                  <w:rFonts w:ascii="Helvetica" w:hAnsi="Helvetica"/>
                  <w:color w:val="555555"/>
                  <w:sz w:val="21"/>
                  <w:szCs w:val="21"/>
                  <w:shd w:val="clear" w:color="auto" w:fill="FFFFFF"/>
                </w:rPr>
                <w:delText>by</w:delText>
              </w:r>
            </w:del>
            <w:r>
              <w:rPr>
                <w:rFonts w:ascii="Helvetica" w:hAnsi="Helvetica"/>
                <w:color w:val="555555"/>
                <w:sz w:val="21"/>
                <w:szCs w:val="21"/>
                <w:shd w:val="clear" w:color="auto" w:fill="FFFFFF"/>
              </w:rPr>
              <w:t xml:space="preserve"> 8 professors, 6 associate professors, and 2 assistant professors. All teachers ha</w:t>
            </w:r>
            <w:ins w:id="700" w:author="Microsoft Office User" w:date="2018-10-25T15:02:00Z">
              <w:r>
                <w:rPr>
                  <w:rFonts w:ascii="Helvetica" w:hAnsi="Helvetica"/>
                  <w:color w:val="555555"/>
                  <w:sz w:val="21"/>
                  <w:szCs w:val="21"/>
                  <w:shd w:val="clear" w:color="auto" w:fill="FFFFFF"/>
                </w:rPr>
                <w:t>ve</w:t>
              </w:r>
            </w:ins>
            <w:del w:id="701" w:author="Microsoft Office User" w:date="2018-10-25T15:02:00Z">
              <w:r w:rsidDel="008F4112">
                <w:rPr>
                  <w:rFonts w:ascii="Helvetica" w:hAnsi="Helvetica"/>
                  <w:color w:val="555555"/>
                  <w:sz w:val="21"/>
                  <w:szCs w:val="21"/>
                  <w:shd w:val="clear" w:color="auto" w:fill="FFFFFF"/>
                </w:rPr>
                <w:delText>d</w:delText>
              </w:r>
            </w:del>
            <w:r>
              <w:rPr>
                <w:rFonts w:ascii="Helvetica" w:hAnsi="Helvetica"/>
                <w:color w:val="555555"/>
                <w:sz w:val="21"/>
                <w:szCs w:val="21"/>
                <w:shd w:val="clear" w:color="auto" w:fill="FFFFFF"/>
              </w:rPr>
              <w:t xml:space="preserve"> received their Ph.D. degrees in Chemical Engineering or Material Science. Combining academic and industrial training, the faculty </w:t>
            </w:r>
            <w:del w:id="702" w:author="Microsoft Office User" w:date="2018-10-25T15:02:00Z">
              <w:r w:rsidDel="006F24DD">
                <w:rPr>
                  <w:rFonts w:ascii="Helvetica" w:hAnsi="Helvetica"/>
                  <w:color w:val="555555"/>
                  <w:sz w:val="21"/>
                  <w:szCs w:val="21"/>
                  <w:shd w:val="clear" w:color="auto" w:fill="FFFFFF"/>
                </w:rPr>
                <w:delText>makes the department having</w:delText>
              </w:r>
            </w:del>
            <w:ins w:id="703" w:author="Microsoft Office User" w:date="2018-10-25T15:02:00Z">
              <w:r w:rsidR="006F24DD">
                <w:rPr>
                  <w:rFonts w:ascii="Helvetica" w:hAnsi="Helvetica"/>
                  <w:color w:val="555555"/>
                  <w:sz w:val="21"/>
                  <w:szCs w:val="21"/>
                  <w:shd w:val="clear" w:color="auto" w:fill="FFFFFF"/>
                </w:rPr>
                <w:t>gives the department</w:t>
              </w:r>
            </w:ins>
            <w:r>
              <w:rPr>
                <w:rFonts w:ascii="Helvetica" w:hAnsi="Helvetica"/>
                <w:color w:val="555555"/>
                <w:sz w:val="21"/>
                <w:szCs w:val="21"/>
                <w:shd w:val="clear" w:color="auto" w:fill="FFFFFF"/>
              </w:rPr>
              <w:t xml:space="preserve"> outstanding research performance, technological development and design innovation.  </w:t>
            </w:r>
          </w:p>
          <w:p w14:paraId="0356B6BE" w14:textId="414F4BA0" w:rsidR="006F24DD" w:rsidRDefault="006F24DD" w:rsidP="006F24DD">
            <w:pPr>
              <w:rPr>
                <w:ins w:id="704" w:author="Microsoft Office User" w:date="2018-10-25T15:05:00Z"/>
                <w:rFonts w:ascii="Helvetica" w:hAnsi="Helvetica"/>
                <w:color w:val="000000"/>
                <w:sz w:val="21"/>
                <w:szCs w:val="21"/>
                <w:shd w:val="clear" w:color="auto" w:fill="FFFFFF"/>
              </w:rPr>
            </w:pPr>
            <w:r>
              <w:rPr>
                <w:rFonts w:ascii="Helvetica" w:hAnsi="Helvetica"/>
                <w:color w:val="000000"/>
                <w:sz w:val="21"/>
                <w:szCs w:val="21"/>
                <w:shd w:val="clear" w:color="auto" w:fill="FFFFFF"/>
              </w:rPr>
              <w:t xml:space="preserve">Unit Operation, Thermodynamic, Chemical Reaction Engineering, Material Science and Technology, </w:t>
            </w:r>
            <w:ins w:id="705" w:author="Microsoft Office User" w:date="2018-10-25T15:05:00Z">
              <w:r>
                <w:rPr>
                  <w:rFonts w:ascii="Helvetica" w:hAnsi="Helvetica"/>
                  <w:color w:val="000000"/>
                  <w:sz w:val="21"/>
                  <w:szCs w:val="21"/>
                  <w:shd w:val="clear" w:color="auto" w:fill="FFFFFF"/>
                </w:rPr>
                <w:t xml:space="preserve">and </w:t>
              </w:r>
            </w:ins>
            <w:r>
              <w:rPr>
                <w:rFonts w:ascii="Helvetica" w:hAnsi="Helvetica"/>
                <w:color w:val="000000"/>
                <w:sz w:val="21"/>
                <w:szCs w:val="21"/>
                <w:shd w:val="clear" w:color="auto" w:fill="FFFFFF"/>
              </w:rPr>
              <w:t>Instrument Analysis</w:t>
            </w:r>
            <w:ins w:id="706" w:author="Microsoft Office User" w:date="2018-10-25T15:05:00Z">
              <w:r>
                <w:rPr>
                  <w:rFonts w:ascii="Helvetica" w:hAnsi="Helvetica"/>
                  <w:color w:val="000000"/>
                  <w:sz w:val="21"/>
                  <w:szCs w:val="21"/>
                  <w:shd w:val="clear" w:color="auto" w:fill="FFFFFF"/>
                </w:rPr>
                <w:t>.</w:t>
              </w:r>
            </w:ins>
            <w:del w:id="707" w:author="Microsoft Office User" w:date="2018-10-25T15:05:00Z">
              <w:r w:rsidDel="006F24DD">
                <w:rPr>
                  <w:rFonts w:ascii="Helvetica" w:hAnsi="Helvetica"/>
                  <w:color w:val="000000"/>
                  <w:sz w:val="21"/>
                  <w:szCs w:val="21"/>
                  <w:shd w:val="clear" w:color="auto" w:fill="FFFFFF"/>
                </w:rPr>
                <w:delText>, …</w:delText>
              </w:r>
            </w:del>
          </w:p>
          <w:p w14:paraId="63F3908B" w14:textId="3619E859" w:rsidR="006F24DD" w:rsidRDefault="006F24DD" w:rsidP="006F24DD">
            <w:r>
              <w:rPr>
                <w:rFonts w:ascii="Helvetica" w:hAnsi="Helvetica"/>
                <w:color w:val="000000"/>
                <w:sz w:val="21"/>
                <w:szCs w:val="21"/>
              </w:rPr>
              <w:t>Technical English, Introduction to Biotechnology, Introduction to Microelectronic Technology, Introduction to Environmental Technology, Introduction to Polymer Technology, Introduction to Electrochemical Technology, Interface Chemistry, Solution Thermodynamics, Environmental Chemical Analysis, Analytical Trace Compounds, Composite Materials, Crystal Liquid Materials</w:t>
            </w:r>
            <w:ins w:id="708" w:author="Microsoft Office User" w:date="2018-10-25T15:05:00Z">
              <w:r>
                <w:rPr>
                  <w:rFonts w:ascii="Helvetica" w:hAnsi="Helvetica"/>
                  <w:color w:val="000000"/>
                  <w:sz w:val="21"/>
                  <w:szCs w:val="21"/>
                </w:rPr>
                <w:t xml:space="preserve">. </w:t>
              </w:r>
            </w:ins>
            <w:del w:id="709" w:author="Microsoft Office User" w:date="2018-10-25T15:05:00Z">
              <w:r w:rsidDel="006F24DD">
                <w:rPr>
                  <w:rFonts w:ascii="Helvetica" w:hAnsi="Helvetica"/>
                  <w:color w:val="000000"/>
                  <w:sz w:val="21"/>
                  <w:szCs w:val="21"/>
                </w:rPr>
                <w:delText>,</w:delText>
              </w:r>
              <w:r w:rsidDel="006F24DD">
                <w:rPr>
                  <w:rStyle w:val="apple-converted-space"/>
                  <w:rFonts w:ascii="Helvetica" w:hAnsi="Helvetica"/>
                  <w:color w:val="000000"/>
                  <w:sz w:val="21"/>
                  <w:szCs w:val="21"/>
                </w:rPr>
                <w:delText> </w:delText>
              </w:r>
              <w:r w:rsidDel="006F24DD">
                <w:rPr>
                  <w:rFonts w:ascii="Helvetica" w:hAnsi="Helvetica"/>
                  <w:color w:val="000000"/>
                  <w:sz w:val="21"/>
                  <w:szCs w:val="21"/>
                </w:rPr>
                <w:delText>…  </w:delText>
              </w:r>
            </w:del>
          </w:p>
          <w:p w14:paraId="7C1EB164" w14:textId="4BD1806F" w:rsidR="006F24DD" w:rsidRDefault="006F24DD" w:rsidP="006F24DD">
            <w:r>
              <w:rPr>
                <w:rFonts w:ascii="Arial" w:hAnsi="Arial" w:cs="Arial"/>
                <w:color w:val="0000FF"/>
                <w:sz w:val="21"/>
                <w:szCs w:val="21"/>
                <w:shd w:val="clear" w:color="auto" w:fill="FFFFFF"/>
              </w:rPr>
              <w:t>Our department has over NT$120 billion</w:t>
            </w:r>
            <w:ins w:id="710" w:author="Microsoft Office User" w:date="2018-10-25T15:07:00Z">
              <w:r>
                <w:rPr>
                  <w:rFonts w:ascii="Arial" w:hAnsi="Arial" w:cs="Arial"/>
                  <w:color w:val="0000FF"/>
                  <w:sz w:val="21"/>
                  <w:szCs w:val="21"/>
                  <w:shd w:val="clear" w:color="auto" w:fill="FFFFFF"/>
                </w:rPr>
                <w:t xml:space="preserve"> of</w:t>
              </w:r>
            </w:ins>
            <w:r>
              <w:rPr>
                <w:rFonts w:ascii="Arial" w:hAnsi="Arial" w:cs="Arial"/>
                <w:color w:val="0000FF"/>
                <w:sz w:val="21"/>
                <w:szCs w:val="21"/>
                <w:shd w:val="clear" w:color="auto" w:fill="FFFFFF"/>
              </w:rPr>
              <w:t xml:space="preserve"> </w:t>
            </w:r>
            <w:ins w:id="711" w:author="Microsoft Office User" w:date="2018-10-25T15:07:00Z">
              <w:r>
                <w:rPr>
                  <w:rFonts w:ascii="Arial" w:hAnsi="Arial" w:cs="Arial"/>
                  <w:color w:val="0000FF"/>
                  <w:sz w:val="21"/>
                  <w:szCs w:val="21"/>
                  <w:shd w:val="clear" w:color="auto" w:fill="FFFFFF"/>
                </w:rPr>
                <w:t xml:space="preserve">equipment </w:t>
              </w:r>
            </w:ins>
            <w:del w:id="712" w:author="Microsoft Office User" w:date="2018-10-25T15:07:00Z">
              <w:r w:rsidDel="006F24DD">
                <w:rPr>
                  <w:rFonts w:ascii="Arial" w:hAnsi="Arial" w:cs="Arial"/>
                  <w:color w:val="0000FF"/>
                  <w:sz w:val="21"/>
                  <w:szCs w:val="21"/>
                  <w:shd w:val="clear" w:color="auto" w:fill="FFFFFF"/>
                </w:rPr>
                <w:delText>facilities</w:delText>
              </w:r>
            </w:del>
            <w:r>
              <w:rPr>
                <w:rFonts w:ascii="Arial" w:hAnsi="Arial" w:cs="Arial"/>
                <w:color w:val="0000FF"/>
                <w:sz w:val="21"/>
                <w:szCs w:val="21"/>
                <w:shd w:val="clear" w:color="auto" w:fill="FFFFFF"/>
              </w:rPr>
              <w:t> including FE-SEM, 130 kV TEM, 400MHz NMR, XRD, FTIR, TG-IR, Microscopic IR, TGA, Microtome, GPEC, HPLC, AA, GC, AFM, DLS, UV, Twins &amp; Single Screw Extruder ( Haake), DMA, DSC, and TGA</w:t>
            </w:r>
            <w:ins w:id="713" w:author="Microsoft Office User" w:date="2018-10-25T15:07:00Z">
              <w:r>
                <w:rPr>
                  <w:rFonts w:ascii="Arial" w:hAnsi="Arial" w:cs="Arial"/>
                  <w:color w:val="0000FF"/>
                  <w:sz w:val="21"/>
                  <w:szCs w:val="21"/>
                  <w:shd w:val="clear" w:color="auto" w:fill="FFFFFF"/>
                </w:rPr>
                <w:t xml:space="preserve">. </w:t>
              </w:r>
            </w:ins>
            <w:del w:id="714" w:author="Microsoft Office User" w:date="2018-10-25T15:07:00Z">
              <w:r w:rsidDel="006F24DD">
                <w:rPr>
                  <w:rFonts w:ascii="Arial" w:hAnsi="Arial" w:cs="Arial"/>
                  <w:color w:val="0000FF"/>
                  <w:sz w:val="21"/>
                  <w:szCs w:val="21"/>
                  <w:shd w:val="clear" w:color="auto" w:fill="FFFFFF"/>
                </w:rPr>
                <w:delText>, etc</w:delText>
              </w:r>
            </w:del>
            <w:r>
              <w:rPr>
                <w:rFonts w:ascii="Arial" w:hAnsi="Arial" w:cs="Arial"/>
                <w:color w:val="0000FF"/>
                <w:sz w:val="21"/>
                <w:szCs w:val="21"/>
                <w:shd w:val="clear" w:color="auto" w:fill="FFFFFF"/>
              </w:rPr>
              <w:t>.</w:t>
            </w:r>
            <w:r>
              <w:rPr>
                <w:rStyle w:val="apple-converted-space"/>
                <w:rFonts w:ascii="Arial" w:hAnsi="Arial" w:cs="Arial"/>
                <w:color w:val="0000FF"/>
                <w:sz w:val="21"/>
                <w:szCs w:val="21"/>
                <w:shd w:val="clear" w:color="auto" w:fill="FFFFFF"/>
              </w:rPr>
              <w:t> </w:t>
            </w:r>
          </w:p>
          <w:p w14:paraId="1A14FDC3" w14:textId="77777777" w:rsidR="006F24DD" w:rsidRDefault="006F24DD" w:rsidP="006F24DD"/>
          <w:p w14:paraId="1689676C" w14:textId="77777777" w:rsidR="006F24DD" w:rsidRDefault="006F24DD" w:rsidP="008F4112"/>
          <w:p w14:paraId="09836F58"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2568D5F4"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1F704D2A"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324CFC28"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8</w:t>
            </w:r>
          </w:p>
        </w:tc>
        <w:tc>
          <w:tcPr>
            <w:tcW w:w="4940" w:type="dxa"/>
            <w:tcBorders>
              <w:top w:val="nil"/>
              <w:left w:val="nil"/>
              <w:bottom w:val="single" w:sz="4" w:space="0" w:color="auto"/>
              <w:right w:val="single" w:sz="4" w:space="0" w:color="auto"/>
            </w:tcBorders>
            <w:shd w:val="clear" w:color="auto" w:fill="auto"/>
            <w:vAlign w:val="center"/>
            <w:hideMark/>
          </w:tcPr>
          <w:p w14:paraId="4E725157"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生物科技系</w:t>
            </w:r>
          </w:p>
        </w:tc>
        <w:tc>
          <w:tcPr>
            <w:tcW w:w="3380" w:type="dxa"/>
            <w:tcBorders>
              <w:top w:val="nil"/>
              <w:left w:val="nil"/>
              <w:bottom w:val="single" w:sz="4" w:space="0" w:color="auto"/>
              <w:right w:val="single" w:sz="4" w:space="0" w:color="auto"/>
            </w:tcBorders>
            <w:shd w:val="clear" w:color="auto" w:fill="auto"/>
            <w:noWrap/>
            <w:vAlign w:val="center"/>
            <w:hideMark/>
          </w:tcPr>
          <w:p w14:paraId="12A74309"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https://bio.stust.edu.tw/en</w:t>
            </w:r>
          </w:p>
        </w:tc>
        <w:tc>
          <w:tcPr>
            <w:tcW w:w="6920" w:type="dxa"/>
            <w:tcBorders>
              <w:top w:val="nil"/>
              <w:left w:val="nil"/>
              <w:bottom w:val="single" w:sz="4" w:space="0" w:color="auto"/>
              <w:right w:val="single" w:sz="4" w:space="0" w:color="auto"/>
            </w:tcBorders>
            <w:shd w:val="clear" w:color="auto" w:fill="auto"/>
            <w:noWrap/>
            <w:hideMark/>
          </w:tcPr>
          <w:p w14:paraId="33DE6998" w14:textId="055B3741" w:rsidR="00AE70C3" w:rsidRDefault="00AE70C3" w:rsidP="00AE70C3">
            <w:pPr>
              <w:rPr>
                <w:ins w:id="715" w:author="Microsoft Office User" w:date="2018-10-26T19:32:00Z"/>
                <w:color w:val="000000"/>
                <w:sz w:val="28"/>
                <w:szCs w:val="28"/>
                <w:shd w:val="clear" w:color="auto" w:fill="FFFFFF"/>
              </w:rPr>
            </w:pPr>
            <w:r>
              <w:rPr>
                <w:color w:val="000000"/>
                <w:sz w:val="28"/>
                <w:szCs w:val="28"/>
                <w:shd w:val="clear" w:color="auto" w:fill="FFFFFF"/>
              </w:rPr>
              <w:t xml:space="preserve">To build a sustainable </w:t>
            </w:r>
            <w:del w:id="716" w:author="Microsoft Office User" w:date="2018-10-26T19:32:00Z">
              <w:r w:rsidDel="00AE70C3">
                <w:rPr>
                  <w:color w:val="000000"/>
                  <w:sz w:val="28"/>
                  <w:szCs w:val="28"/>
                  <w:shd w:val="clear" w:color="auto" w:fill="FFFFFF"/>
                </w:rPr>
                <w:delText xml:space="preserve">development of </w:delText>
              </w:r>
            </w:del>
            <w:r>
              <w:rPr>
                <w:color w:val="000000"/>
                <w:sz w:val="28"/>
                <w:szCs w:val="28"/>
                <w:shd w:val="clear" w:color="auto" w:fill="FFFFFF"/>
              </w:rPr>
              <w:t xml:space="preserve">teaching and research environment by combining </w:t>
            </w:r>
            <w:del w:id="717" w:author="Microsoft Office User" w:date="2018-10-26T19:32:00Z">
              <w:r w:rsidDel="00AE70C3">
                <w:rPr>
                  <w:color w:val="000000"/>
                  <w:sz w:val="28"/>
                  <w:szCs w:val="28"/>
                  <w:shd w:val="clear" w:color="auto" w:fill="FFFFFF"/>
                </w:rPr>
                <w:delText xml:space="preserve">the </w:delText>
              </w:r>
            </w:del>
            <w:ins w:id="718" w:author="Microsoft Office User" w:date="2018-10-26T19:32:00Z">
              <w:r>
                <w:rPr>
                  <w:color w:val="000000"/>
                  <w:sz w:val="28"/>
                  <w:szCs w:val="28"/>
                  <w:shd w:val="clear" w:color="auto" w:fill="FFFFFF"/>
                </w:rPr>
                <w:t xml:space="preserve">with </w:t>
              </w:r>
            </w:ins>
            <w:r>
              <w:rPr>
                <w:color w:val="000000"/>
                <w:sz w:val="28"/>
                <w:szCs w:val="28"/>
                <w:shd w:val="clear" w:color="auto" w:fill="FFFFFF"/>
              </w:rPr>
              <w:t>industrial development</w:t>
            </w:r>
            <w:ins w:id="719" w:author="Microsoft Office User" w:date="2018-10-26T19:32:00Z">
              <w:r>
                <w:rPr>
                  <w:color w:val="000000"/>
                  <w:sz w:val="28"/>
                  <w:szCs w:val="28"/>
                  <w:shd w:val="clear" w:color="auto" w:fill="FFFFFF"/>
                </w:rPr>
                <w:t>.</w:t>
              </w:r>
            </w:ins>
          </w:p>
          <w:p w14:paraId="1E46380E" w14:textId="0EAB03D5" w:rsidR="00AE70C3" w:rsidRDefault="00AE70C3" w:rsidP="00AE70C3">
            <w:pPr>
              <w:pStyle w:val="NormalWeb"/>
              <w:rPr>
                <w:rFonts w:ascii="Helvetica" w:hAnsi="Helvetica"/>
                <w:color w:val="555555"/>
                <w:sz w:val="21"/>
                <w:szCs w:val="21"/>
              </w:rPr>
            </w:pPr>
            <w:r>
              <w:rPr>
                <w:color w:val="000000"/>
                <w:sz w:val="28"/>
                <w:szCs w:val="28"/>
              </w:rPr>
              <w:t xml:space="preserve">(4) To create a high-quality academic </w:t>
            </w:r>
            <w:del w:id="720" w:author="Microsoft Office User" w:date="2018-10-26T19:33:00Z">
              <w:r w:rsidDel="00AE70C3">
                <w:rPr>
                  <w:color w:val="000000"/>
                  <w:sz w:val="28"/>
                  <w:szCs w:val="28"/>
                </w:rPr>
                <w:delText xml:space="preserve">place </w:delText>
              </w:r>
            </w:del>
            <w:del w:id="721" w:author="Microsoft Office User" w:date="2018-10-26T19:34:00Z">
              <w:r w:rsidDel="00AE70C3">
                <w:rPr>
                  <w:color w:val="000000"/>
                  <w:sz w:val="28"/>
                  <w:szCs w:val="28"/>
                </w:rPr>
                <w:delText>of</w:delText>
              </w:r>
            </w:del>
            <w:ins w:id="722" w:author="Microsoft Office User" w:date="2018-10-26T19:34:00Z">
              <w:r>
                <w:rPr>
                  <w:color w:val="000000"/>
                  <w:sz w:val="28"/>
                  <w:szCs w:val="28"/>
                </w:rPr>
                <w:t>center of</w:t>
              </w:r>
            </w:ins>
            <w:r>
              <w:rPr>
                <w:color w:val="000000"/>
                <w:sz w:val="28"/>
                <w:szCs w:val="28"/>
              </w:rPr>
              <w:t xml:space="preserve"> technology, </w:t>
            </w:r>
            <w:del w:id="723" w:author="Microsoft Office User" w:date="2018-10-26T19:33:00Z">
              <w:r w:rsidDel="00AE70C3">
                <w:rPr>
                  <w:color w:val="000000"/>
                  <w:sz w:val="28"/>
                  <w:szCs w:val="28"/>
                </w:rPr>
                <w:delText xml:space="preserve">human </w:delText>
              </w:r>
            </w:del>
            <w:r>
              <w:rPr>
                <w:color w:val="000000"/>
                <w:sz w:val="28"/>
                <w:szCs w:val="28"/>
              </w:rPr>
              <w:t>culture, industrialization, and internationalization</w:t>
            </w:r>
          </w:p>
          <w:p w14:paraId="06E13A85" w14:textId="51BEB016" w:rsidR="00AE70C3" w:rsidRDefault="00AE70C3" w:rsidP="00AE70C3">
            <w:pPr>
              <w:pStyle w:val="NormalWeb"/>
              <w:rPr>
                <w:rFonts w:ascii="Helvetica" w:hAnsi="Helvetica"/>
                <w:color w:val="555555"/>
                <w:sz w:val="21"/>
                <w:szCs w:val="21"/>
              </w:rPr>
            </w:pPr>
            <w:r>
              <w:rPr>
                <w:color w:val="000000"/>
                <w:sz w:val="28"/>
                <w:szCs w:val="28"/>
              </w:rPr>
              <w:t xml:space="preserve">(5) Continue to explore the future of humankind's knowledge and skills, and constantly open up future </w:t>
            </w:r>
            <w:del w:id="724" w:author="Microsoft Office User" w:date="2018-10-26T19:34:00Z">
              <w:r w:rsidDel="00AE70C3">
                <w:rPr>
                  <w:color w:val="000000"/>
                  <w:sz w:val="28"/>
                  <w:szCs w:val="28"/>
                </w:rPr>
                <w:delText>progress and happiness of humankind</w:delText>
              </w:r>
            </w:del>
            <w:ins w:id="725" w:author="Microsoft Office User" w:date="2018-10-26T19:34:00Z">
              <w:r>
                <w:rPr>
                  <w:color w:val="000000"/>
                  <w:sz w:val="28"/>
                  <w:szCs w:val="28"/>
                </w:rPr>
                <w:t>research areas in order to</w:t>
              </w:r>
            </w:ins>
            <w:del w:id="726" w:author="Microsoft Office User" w:date="2018-10-26T19:34:00Z">
              <w:r w:rsidDel="00AE70C3">
                <w:rPr>
                  <w:color w:val="000000"/>
                  <w:sz w:val="28"/>
                  <w:szCs w:val="28"/>
                </w:rPr>
                <w:delText>, to</w:delText>
              </w:r>
            </w:del>
            <w:r>
              <w:rPr>
                <w:color w:val="000000"/>
                <w:sz w:val="28"/>
                <w:szCs w:val="28"/>
              </w:rPr>
              <w:t xml:space="preserve"> achieve the vision of sustainable industries</w:t>
            </w:r>
          </w:p>
          <w:p w14:paraId="4503FF07" w14:textId="2BC33F83" w:rsidR="00AE70C3" w:rsidRDefault="00AE70C3" w:rsidP="00AE70C3">
            <w:r>
              <w:t>In 2001</w:t>
            </w:r>
            <w:del w:id="727" w:author="Microsoft Office User" w:date="2018-10-26T19:36:00Z">
              <w:r w:rsidDel="00AE70C3">
                <w:delText>,</w:delText>
              </w:r>
            </w:del>
            <w:r>
              <w:t xml:space="preserve"> </w:t>
            </w:r>
            <w:del w:id="728" w:author="Microsoft Office User" w:date="2018-10-26T19:35:00Z">
              <w:r w:rsidDel="00AE70C3">
                <w:delText xml:space="preserve">established </w:delText>
              </w:r>
            </w:del>
            <w:r>
              <w:t>the Biotechnology Section, Department of Chemical Engineering</w:t>
            </w:r>
            <w:ins w:id="729" w:author="Microsoft Office User" w:date="2018-10-26T19:35:00Z">
              <w:r>
                <w:t xml:space="preserve"> was established.</w:t>
              </w:r>
            </w:ins>
            <w:del w:id="730" w:author="Microsoft Office User" w:date="2018-10-26T19:35:00Z">
              <w:r w:rsidDel="00AE70C3">
                <w:delText>.</w:delText>
              </w:r>
            </w:del>
          </w:p>
          <w:p w14:paraId="649B1BCC" w14:textId="4746335E" w:rsidR="00AE70C3" w:rsidRDefault="00AE70C3" w:rsidP="00AE70C3">
            <w:r>
              <w:rPr>
                <w:rFonts w:ascii="PMingLiU" w:eastAsia="PMingLiU" w:hAnsi="PMingLiU" w:cs="PMingLiU" w:hint="eastAsia"/>
              </w:rPr>
              <w:t>※</w:t>
            </w:r>
            <w:r>
              <w:t xml:space="preserve"> In 2002</w:t>
            </w:r>
            <w:del w:id="731" w:author="Microsoft Office User" w:date="2018-10-26T19:36:00Z">
              <w:r w:rsidDel="00AE70C3">
                <w:delText>,</w:delText>
              </w:r>
            </w:del>
            <w:r>
              <w:t xml:space="preserve"> </w:t>
            </w:r>
            <w:del w:id="732" w:author="Microsoft Office User" w:date="2018-10-26T19:35:00Z">
              <w:r w:rsidDel="00AE70C3">
                <w:delText xml:space="preserve">established </w:delText>
              </w:r>
            </w:del>
            <w:r>
              <w:t>the Department of Biotechnology, and the Institute of Biotechnology</w:t>
            </w:r>
            <w:ins w:id="733" w:author="Microsoft Office User" w:date="2018-10-26T19:35:00Z">
              <w:r>
                <w:t xml:space="preserve"> was establ</w:t>
              </w:r>
            </w:ins>
            <w:ins w:id="734" w:author="Microsoft Office User" w:date="2018-10-26T19:36:00Z">
              <w:r>
                <w:t>ished</w:t>
              </w:r>
            </w:ins>
            <w:r>
              <w:t>.</w:t>
            </w:r>
          </w:p>
          <w:p w14:paraId="1336DAF1" w14:textId="54B533A0" w:rsidR="00AE70C3" w:rsidRDefault="00AE70C3" w:rsidP="00AE70C3">
            <w:r>
              <w:rPr>
                <w:rFonts w:ascii="PMingLiU" w:eastAsia="PMingLiU" w:hAnsi="PMingLiU" w:cs="PMingLiU" w:hint="eastAsia"/>
              </w:rPr>
              <w:t>※</w:t>
            </w:r>
            <w:r>
              <w:t xml:space="preserve"> In 2003</w:t>
            </w:r>
            <w:del w:id="735" w:author="Microsoft Office User" w:date="2018-10-26T19:36:00Z">
              <w:r w:rsidDel="00AE70C3">
                <w:delText xml:space="preserve">, established </w:delText>
              </w:r>
            </w:del>
            <w:r>
              <w:t>the Executive Master Program of Institute of Biotechnolog</w:t>
            </w:r>
            <w:ins w:id="736" w:author="Microsoft Office User" w:date="2018-10-26T19:36:00Z">
              <w:r>
                <w:t>y was established.</w:t>
              </w:r>
            </w:ins>
            <w:del w:id="737" w:author="Microsoft Office User" w:date="2018-10-26T19:36:00Z">
              <w:r w:rsidDel="00AE70C3">
                <w:delText>y.</w:delText>
              </w:r>
            </w:del>
          </w:p>
          <w:p w14:paraId="176358E9" w14:textId="6B6E2C45" w:rsidR="00AE70C3" w:rsidRDefault="00AE70C3" w:rsidP="00AE70C3">
            <w:pPr>
              <w:rPr>
                <w:ins w:id="738" w:author="Microsoft Office User" w:date="2018-10-26T19:37:00Z"/>
              </w:rPr>
            </w:pPr>
            <w:r>
              <w:rPr>
                <w:rFonts w:ascii="PMingLiU" w:eastAsia="PMingLiU" w:hAnsi="PMingLiU" w:cs="PMingLiU" w:hint="eastAsia"/>
              </w:rPr>
              <w:t>※</w:t>
            </w:r>
            <w:r>
              <w:t xml:space="preserve"> In 2004, the Department of Biotechnology was renamed </w:t>
            </w:r>
            <w:del w:id="739" w:author="Microsoft Office User" w:date="2018-10-26T19:36:00Z">
              <w:r w:rsidDel="00AE70C3">
                <w:delText xml:space="preserve">as </w:delText>
              </w:r>
            </w:del>
            <w:r>
              <w:t xml:space="preserve">the Department of Biological Science and Technology, and the        Institute of Biotechnology became the Master’s program of </w:t>
            </w:r>
            <w:ins w:id="740" w:author="Microsoft Office User" w:date="2018-10-26T19:36:00Z">
              <w:r>
                <w:t xml:space="preserve">the </w:t>
              </w:r>
            </w:ins>
            <w:r>
              <w:t>Department of Biological Science and Technology.</w:t>
            </w:r>
          </w:p>
          <w:p w14:paraId="1DCF9B90" w14:textId="7B9B1379" w:rsidR="00AE70C3" w:rsidRDefault="00AE70C3" w:rsidP="00AE70C3">
            <w:pPr>
              <w:pStyle w:val="NormalWeb"/>
              <w:spacing w:before="0" w:beforeAutospacing="0" w:after="0" w:afterAutospacing="0"/>
              <w:rPr>
                <w:rFonts w:ascii="Helvetica" w:hAnsi="Helvetica"/>
                <w:color w:val="555555"/>
                <w:sz w:val="21"/>
                <w:szCs w:val="21"/>
              </w:rPr>
            </w:pPr>
            <w:r>
              <w:rPr>
                <w:color w:val="000000"/>
                <w:sz w:val="28"/>
                <w:szCs w:val="28"/>
              </w:rPr>
              <w:t xml:space="preserve">The main purpose of the Department is set up </w:t>
            </w:r>
            <w:del w:id="741" w:author="Microsoft Office User" w:date="2018-10-26T19:38:00Z">
              <w:r w:rsidDel="00AE70C3">
                <w:rPr>
                  <w:color w:val="000000"/>
                  <w:sz w:val="28"/>
                  <w:szCs w:val="28"/>
                </w:rPr>
                <w:delText xml:space="preserve">the </w:delText>
              </w:r>
            </w:del>
            <w:r>
              <w:rPr>
                <w:color w:val="000000"/>
                <w:sz w:val="28"/>
                <w:szCs w:val="28"/>
              </w:rPr>
              <w:t>development engineers, processing engineers, quality control engineers, and business professionals in the related bio-industries.</w:t>
            </w:r>
          </w:p>
          <w:p w14:paraId="408F96CA" w14:textId="5894B7EE" w:rsidR="00AE70C3" w:rsidRDefault="00AE70C3" w:rsidP="00AE70C3">
            <w:pPr>
              <w:pStyle w:val="NormalWeb"/>
              <w:spacing w:before="0" w:beforeAutospacing="0" w:after="0" w:afterAutospacing="0"/>
              <w:rPr>
                <w:rFonts w:ascii="Helvetica" w:hAnsi="Helvetica"/>
                <w:color w:val="555555"/>
                <w:sz w:val="21"/>
                <w:szCs w:val="21"/>
              </w:rPr>
            </w:pPr>
            <w:r>
              <w:rPr>
                <w:color w:val="000000"/>
                <w:sz w:val="28"/>
                <w:szCs w:val="28"/>
              </w:rPr>
              <w:t xml:space="preserve">The Department was accredited </w:t>
            </w:r>
            <w:del w:id="742" w:author="Microsoft Office User" w:date="2018-10-26T19:38:00Z">
              <w:r w:rsidDel="00AE70C3">
                <w:rPr>
                  <w:color w:val="000000"/>
                  <w:sz w:val="28"/>
                  <w:szCs w:val="28"/>
                </w:rPr>
                <w:delText xml:space="preserve">by </w:delText>
              </w:r>
            </w:del>
            <w:ins w:id="743" w:author="Microsoft Office User" w:date="2018-10-26T19:38:00Z">
              <w:r>
                <w:rPr>
                  <w:color w:val="000000"/>
                  <w:sz w:val="28"/>
                  <w:szCs w:val="28"/>
                </w:rPr>
                <w:t xml:space="preserve">the </w:t>
              </w:r>
            </w:ins>
            <w:r>
              <w:rPr>
                <w:color w:val="000000"/>
                <w:sz w:val="28"/>
                <w:szCs w:val="28"/>
              </w:rPr>
              <w:t xml:space="preserve">IEET International Engineering and Technology Education certification in 2007, </w:t>
            </w:r>
            <w:del w:id="744" w:author="Microsoft Office User" w:date="2018-10-26T19:38:00Z">
              <w:r w:rsidDel="00AE70C3">
                <w:rPr>
                  <w:color w:val="000000"/>
                  <w:sz w:val="28"/>
                  <w:szCs w:val="28"/>
                </w:rPr>
                <w:delText>and became an</w:delText>
              </w:r>
            </w:del>
            <w:ins w:id="745" w:author="Microsoft Office User" w:date="2018-10-26T19:38:00Z">
              <w:r>
                <w:rPr>
                  <w:color w:val="000000"/>
                  <w:sz w:val="28"/>
                  <w:szCs w:val="28"/>
                </w:rPr>
                <w:t>making it an</w:t>
              </w:r>
            </w:ins>
            <w:r>
              <w:rPr>
                <w:color w:val="000000"/>
                <w:sz w:val="28"/>
                <w:szCs w:val="28"/>
              </w:rPr>
              <w:t xml:space="preserve"> internationally recognized education </w:t>
            </w:r>
            <w:del w:id="746" w:author="Microsoft Office User" w:date="2018-10-26T19:38:00Z">
              <w:r w:rsidDel="00AE70C3">
                <w:rPr>
                  <w:color w:val="000000"/>
                  <w:sz w:val="28"/>
                  <w:szCs w:val="28"/>
                </w:rPr>
                <w:delText xml:space="preserve">system and a </w:delText>
              </w:r>
            </w:del>
            <w:r>
              <w:rPr>
                <w:color w:val="000000"/>
                <w:sz w:val="28"/>
                <w:szCs w:val="28"/>
              </w:rPr>
              <w:t>department</w:t>
            </w:r>
            <w:ins w:id="747" w:author="Microsoft Office User" w:date="2018-10-26T19:38:00Z">
              <w:r>
                <w:rPr>
                  <w:color w:val="000000"/>
                  <w:sz w:val="28"/>
                  <w:szCs w:val="28"/>
                </w:rPr>
                <w:t>.</w:t>
              </w:r>
            </w:ins>
            <w:del w:id="748" w:author="Microsoft Office User" w:date="2018-10-26T19:38:00Z">
              <w:r w:rsidDel="00AE70C3">
                <w:rPr>
                  <w:color w:val="000000"/>
                  <w:sz w:val="28"/>
                  <w:szCs w:val="28"/>
                </w:rPr>
                <w:delText xml:space="preserve"> with officially recognized international standards.</w:delText>
              </w:r>
            </w:del>
          </w:p>
          <w:p w14:paraId="75066DDD" w14:textId="54FC54BD" w:rsidR="00AE70C3" w:rsidRDefault="00AE70C3" w:rsidP="00AE70C3">
            <w:pPr>
              <w:pStyle w:val="NormalWeb"/>
              <w:spacing w:before="0" w:beforeAutospacing="0" w:after="0" w:afterAutospacing="0"/>
              <w:rPr>
                <w:rFonts w:ascii="Helvetica" w:hAnsi="Helvetica"/>
                <w:color w:val="555555"/>
                <w:sz w:val="21"/>
                <w:szCs w:val="21"/>
              </w:rPr>
            </w:pPr>
            <w:r>
              <w:rPr>
                <w:color w:val="000000"/>
                <w:sz w:val="28"/>
                <w:szCs w:val="28"/>
              </w:rPr>
              <w:lastRenderedPageBreak/>
              <w:t xml:space="preserve">To promote health and prevent disease </w:t>
            </w:r>
            <w:ins w:id="749" w:author="Microsoft Office User" w:date="2018-10-26T19:39:00Z">
              <w:r>
                <w:rPr>
                  <w:color w:val="000000"/>
                  <w:sz w:val="28"/>
                  <w:szCs w:val="28"/>
                </w:rPr>
                <w:t xml:space="preserve">by </w:t>
              </w:r>
            </w:ins>
            <w:r>
              <w:rPr>
                <w:color w:val="000000"/>
                <w:sz w:val="28"/>
                <w:szCs w:val="28"/>
              </w:rPr>
              <w:t xml:space="preserve">developing </w:t>
            </w:r>
            <w:del w:id="750" w:author="Microsoft Office User" w:date="2018-10-26T19:39:00Z">
              <w:r w:rsidDel="00AE70C3">
                <w:rPr>
                  <w:color w:val="000000"/>
                  <w:sz w:val="28"/>
                  <w:szCs w:val="28"/>
                </w:rPr>
                <w:delText xml:space="preserve">the </w:delText>
              </w:r>
            </w:del>
            <w:r>
              <w:rPr>
                <w:color w:val="000000"/>
                <w:sz w:val="28"/>
                <w:szCs w:val="28"/>
              </w:rPr>
              <w:t>new technologies and products</w:t>
            </w:r>
            <w:ins w:id="751" w:author="Microsoft Office User" w:date="2018-10-26T19:39:00Z">
              <w:r>
                <w:rPr>
                  <w:color w:val="000000"/>
                  <w:sz w:val="28"/>
                  <w:szCs w:val="28"/>
                </w:rPr>
                <w:t>.</w:t>
              </w:r>
            </w:ins>
          </w:p>
          <w:p w14:paraId="093A1CF6" w14:textId="0DA79ABB" w:rsidR="003C1264" w:rsidRDefault="00AE70C3" w:rsidP="00AE70C3">
            <w:pPr>
              <w:pStyle w:val="NormalWeb"/>
              <w:spacing w:before="0" w:beforeAutospacing="0" w:after="0" w:afterAutospacing="0"/>
              <w:rPr>
                <w:ins w:id="752" w:author="Microsoft Office User" w:date="2018-10-26T19:40:00Z"/>
                <w:color w:val="000000"/>
                <w:sz w:val="28"/>
                <w:szCs w:val="28"/>
              </w:rPr>
            </w:pPr>
            <w:r>
              <w:rPr>
                <w:color w:val="000000"/>
                <w:sz w:val="28"/>
                <w:szCs w:val="28"/>
              </w:rPr>
              <w:t xml:space="preserve">Economic prosperity brought affluent life </w:t>
            </w:r>
            <w:del w:id="753" w:author="Microsoft Office User" w:date="2018-10-26T19:40:00Z">
              <w:r w:rsidDel="003C1264">
                <w:rPr>
                  <w:color w:val="000000"/>
                  <w:sz w:val="28"/>
                  <w:szCs w:val="28"/>
                </w:rPr>
                <w:delText>making the proportion of civilization diseases and</w:delText>
              </w:r>
            </w:del>
            <w:ins w:id="754" w:author="Microsoft Office User" w:date="2018-10-26T19:40:00Z">
              <w:r w:rsidR="003C1264">
                <w:rPr>
                  <w:color w:val="000000"/>
                  <w:sz w:val="28"/>
                  <w:szCs w:val="28"/>
                </w:rPr>
                <w:t>but</w:t>
              </w:r>
            </w:ins>
            <w:r>
              <w:rPr>
                <w:color w:val="000000"/>
                <w:sz w:val="28"/>
                <w:szCs w:val="28"/>
              </w:rPr>
              <w:t xml:space="preserve"> chronic diseases continue to increase. </w:t>
            </w:r>
            <w:r w:rsidR="000C7DD8">
              <w:rPr>
                <w:color w:val="000000"/>
                <w:sz w:val="28"/>
                <w:szCs w:val="28"/>
              </w:rPr>
              <w:t xml:space="preserve">To prevent and treat human disease and to maintain our physical health </w:t>
            </w:r>
            <w:ins w:id="755" w:author="Microsoft Office User" w:date="2018-10-31T15:40:00Z">
              <w:r w:rsidR="000C7DD8">
                <w:rPr>
                  <w:color w:val="000000"/>
                  <w:sz w:val="28"/>
                  <w:szCs w:val="28"/>
                </w:rPr>
                <w:t>is</w:t>
              </w:r>
            </w:ins>
            <w:del w:id="756" w:author="Microsoft Office User" w:date="2018-10-31T15:40:00Z">
              <w:r w:rsidR="000C7DD8" w:rsidDel="00062667">
                <w:rPr>
                  <w:color w:val="000000"/>
                  <w:sz w:val="28"/>
                  <w:szCs w:val="28"/>
                </w:rPr>
                <w:delText>are</w:delText>
              </w:r>
            </w:del>
            <w:r w:rsidR="000C7DD8">
              <w:rPr>
                <w:color w:val="000000"/>
                <w:sz w:val="28"/>
                <w:szCs w:val="28"/>
              </w:rPr>
              <w:t xml:space="preserve"> the number one </w:t>
            </w:r>
            <w:del w:id="757" w:author="Microsoft Office User" w:date="2018-10-31T15:40:00Z">
              <w:r w:rsidR="000C7DD8" w:rsidDel="000C7DD8">
                <w:rPr>
                  <w:color w:val="000000"/>
                  <w:sz w:val="28"/>
                  <w:szCs w:val="28"/>
                </w:rPr>
                <w:delText>priorit</w:delText>
              </w:r>
            </w:del>
            <w:ins w:id="758" w:author="Microsoft Office User" w:date="2018-10-31T15:40:00Z">
              <w:r w:rsidR="000C7DD8">
                <w:rPr>
                  <w:color w:val="000000"/>
                  <w:sz w:val="28"/>
                  <w:szCs w:val="28"/>
                </w:rPr>
                <w:t>priority</w:t>
              </w:r>
            </w:ins>
            <w:del w:id="759" w:author="Microsoft Office User" w:date="2018-10-26T19:40:00Z">
              <w:r w:rsidR="000C7DD8" w:rsidDel="003C1264">
                <w:rPr>
                  <w:color w:val="000000"/>
                  <w:sz w:val="28"/>
                  <w:szCs w:val="28"/>
                </w:rPr>
                <w:delText>y</w:delText>
              </w:r>
            </w:del>
            <w:r w:rsidR="000C7DD8">
              <w:rPr>
                <w:color w:val="000000"/>
                <w:sz w:val="28"/>
                <w:szCs w:val="28"/>
              </w:rPr>
              <w:t xml:space="preserve">. </w:t>
            </w:r>
          </w:p>
          <w:p w14:paraId="71B14D1A" w14:textId="77777777" w:rsidR="003C1264" w:rsidRDefault="003C1264" w:rsidP="00AE70C3">
            <w:pPr>
              <w:pStyle w:val="NormalWeb"/>
              <w:spacing w:before="0" w:beforeAutospacing="0" w:after="0" w:afterAutospacing="0"/>
              <w:rPr>
                <w:ins w:id="760" w:author="Microsoft Office User" w:date="2018-10-26T19:41:00Z"/>
                <w:color w:val="000000"/>
                <w:sz w:val="28"/>
                <w:szCs w:val="28"/>
              </w:rPr>
            </w:pPr>
            <w:ins w:id="761" w:author="Microsoft Office User" w:date="2018-10-26T19:40:00Z">
              <w:r>
                <w:rPr>
                  <w:color w:val="000000"/>
                  <w:sz w:val="28"/>
                  <w:szCs w:val="28"/>
                </w:rPr>
                <w:t>As living standards improve, health</w:t>
              </w:r>
            </w:ins>
            <w:ins w:id="762" w:author="Microsoft Office User" w:date="2018-10-26T19:41:00Z">
              <w:r>
                <w:rPr>
                  <w:color w:val="000000"/>
                  <w:sz w:val="28"/>
                  <w:szCs w:val="28"/>
                </w:rPr>
                <w:t xml:space="preserve"> awareness increases.</w:t>
              </w:r>
            </w:ins>
            <w:del w:id="763" w:author="Microsoft Office User" w:date="2018-10-26T19:41:00Z">
              <w:r w:rsidR="00AE70C3" w:rsidDel="003C1264">
                <w:rPr>
                  <w:color w:val="000000"/>
                  <w:sz w:val="28"/>
                  <w:szCs w:val="28"/>
                </w:rPr>
                <w:delText xml:space="preserve">The idea of health is increasing by the living standards improvement. </w:delText>
              </w:r>
            </w:del>
          </w:p>
          <w:p w14:paraId="12B1B7B7" w14:textId="292E43ED" w:rsidR="00AE70C3" w:rsidRPr="003C1264" w:rsidDel="003C1264" w:rsidRDefault="00AE70C3" w:rsidP="00AE70C3">
            <w:pPr>
              <w:pStyle w:val="NormalWeb"/>
              <w:spacing w:before="0" w:beforeAutospacing="0" w:after="0" w:afterAutospacing="0"/>
              <w:rPr>
                <w:del w:id="764" w:author="Microsoft Office User" w:date="2018-10-26T19:42:00Z"/>
                <w:color w:val="000000"/>
                <w:sz w:val="28"/>
                <w:szCs w:val="28"/>
                <w:rPrChange w:id="765" w:author="Microsoft Office User" w:date="2018-10-26T19:41:00Z">
                  <w:rPr>
                    <w:del w:id="766" w:author="Microsoft Office User" w:date="2018-10-26T19:42:00Z"/>
                    <w:rFonts w:ascii="Helvetica" w:hAnsi="Helvetica"/>
                    <w:color w:val="555555"/>
                    <w:sz w:val="21"/>
                    <w:szCs w:val="21"/>
                  </w:rPr>
                </w:rPrChange>
              </w:rPr>
            </w:pPr>
            <w:r>
              <w:rPr>
                <w:color w:val="000000"/>
                <w:sz w:val="28"/>
                <w:szCs w:val="28"/>
              </w:rPr>
              <w:t xml:space="preserve">In addition, with </w:t>
            </w:r>
            <w:del w:id="767" w:author="Microsoft Office User" w:date="2018-10-26T19:41:00Z">
              <w:r w:rsidDel="003C1264">
                <w:rPr>
                  <w:color w:val="000000"/>
                  <w:sz w:val="28"/>
                  <w:szCs w:val="28"/>
                </w:rPr>
                <w:delText>the social trend of the</w:delText>
              </w:r>
            </w:del>
            <w:ins w:id="768" w:author="Microsoft Office User" w:date="2018-10-26T19:41:00Z">
              <w:r w:rsidR="003C1264">
                <w:rPr>
                  <w:color w:val="000000"/>
                  <w:sz w:val="28"/>
                  <w:szCs w:val="28"/>
                </w:rPr>
                <w:t>an</w:t>
              </w:r>
            </w:ins>
            <w:r>
              <w:rPr>
                <w:color w:val="000000"/>
                <w:sz w:val="28"/>
                <w:szCs w:val="28"/>
              </w:rPr>
              <w:t xml:space="preserve"> aging population, elderly health care needs are more pressing. Therefore, the overall trend </w:t>
            </w:r>
            <w:del w:id="769" w:author="Microsoft Office User" w:date="2018-10-26T19:42:00Z">
              <w:r w:rsidDel="003C1264">
                <w:rPr>
                  <w:color w:val="000000"/>
                  <w:sz w:val="28"/>
                  <w:szCs w:val="28"/>
                </w:rPr>
                <w:delText xml:space="preserve">between social and economic development </w:delText>
              </w:r>
            </w:del>
            <w:r>
              <w:rPr>
                <w:color w:val="000000"/>
                <w:sz w:val="28"/>
                <w:szCs w:val="28"/>
              </w:rPr>
              <w:t>is: the more developed the economy, the more severe the disease.</w:t>
            </w:r>
            <w:r>
              <w:rPr>
                <w:rStyle w:val="apple-converted-space"/>
                <w:color w:val="000000"/>
                <w:sz w:val="28"/>
                <w:szCs w:val="28"/>
              </w:rPr>
              <w:t> </w:t>
            </w:r>
          </w:p>
          <w:p w14:paraId="46E1A7D8" w14:textId="77777777" w:rsidR="00AE70C3" w:rsidRDefault="00AE70C3" w:rsidP="00AE70C3">
            <w:pPr>
              <w:pStyle w:val="NormalWeb"/>
              <w:spacing w:before="0" w:beforeAutospacing="0" w:after="0" w:afterAutospacing="0"/>
              <w:rPr>
                <w:rFonts w:ascii="Helvetica" w:hAnsi="Helvetica"/>
                <w:color w:val="555555"/>
                <w:sz w:val="21"/>
                <w:szCs w:val="21"/>
              </w:rPr>
            </w:pPr>
            <w:del w:id="770" w:author="Microsoft Office User" w:date="2018-10-26T19:42:00Z">
              <w:r w:rsidDel="003C1264">
                <w:rPr>
                  <w:color w:val="000000"/>
                  <w:sz w:val="28"/>
                  <w:szCs w:val="28"/>
                </w:rPr>
                <w:delText> </w:delText>
              </w:r>
            </w:del>
          </w:p>
          <w:p w14:paraId="1EB86F80" w14:textId="3F8E620F" w:rsidR="003C1264" w:rsidRDefault="00AE70C3" w:rsidP="00AE70C3">
            <w:pPr>
              <w:pStyle w:val="NormalWeb"/>
              <w:spacing w:before="0" w:beforeAutospacing="0" w:after="0" w:afterAutospacing="0"/>
              <w:rPr>
                <w:ins w:id="771" w:author="Microsoft Office User" w:date="2018-10-26T19:43:00Z"/>
                <w:color w:val="000000"/>
                <w:sz w:val="28"/>
                <w:szCs w:val="28"/>
              </w:rPr>
            </w:pPr>
            <w:r>
              <w:rPr>
                <w:color w:val="000000"/>
                <w:sz w:val="28"/>
                <w:szCs w:val="28"/>
              </w:rPr>
              <w:t xml:space="preserve">This tendency drives </w:t>
            </w:r>
            <w:del w:id="772" w:author="Microsoft Office User" w:date="2018-10-26T19:42:00Z">
              <w:r w:rsidDel="003C1264">
                <w:rPr>
                  <w:color w:val="000000"/>
                  <w:sz w:val="28"/>
                  <w:szCs w:val="28"/>
                </w:rPr>
                <w:delText>the</w:delText>
              </w:r>
            </w:del>
            <w:r>
              <w:rPr>
                <w:color w:val="000000"/>
                <w:sz w:val="28"/>
                <w:szCs w:val="28"/>
              </w:rPr>
              <w:t xml:space="preserve"> innovation in medical technology and the </w:t>
            </w:r>
            <w:del w:id="773" w:author="Microsoft Office User" w:date="2018-10-26T19:42:00Z">
              <w:r w:rsidDel="003C1264">
                <w:rPr>
                  <w:color w:val="000000"/>
                  <w:sz w:val="28"/>
                  <w:szCs w:val="28"/>
                </w:rPr>
                <w:delText xml:space="preserve">progress and </w:delText>
              </w:r>
            </w:del>
            <w:r>
              <w:rPr>
                <w:color w:val="000000"/>
                <w:sz w:val="28"/>
                <w:szCs w:val="28"/>
              </w:rPr>
              <w:t xml:space="preserve">development of </w:t>
            </w:r>
            <w:del w:id="774" w:author="Microsoft Office User" w:date="2018-10-28T22:56:00Z">
              <w:r w:rsidDel="00900C6C">
                <w:rPr>
                  <w:color w:val="000000"/>
                  <w:sz w:val="28"/>
                  <w:szCs w:val="28"/>
                </w:rPr>
                <w:delText>drugs</w:delText>
              </w:r>
            </w:del>
            <w:del w:id="775" w:author="Microsoft Office User" w:date="2018-10-26T19:42:00Z">
              <w:r w:rsidDel="003C1264">
                <w:rPr>
                  <w:color w:val="000000"/>
                  <w:sz w:val="28"/>
                  <w:szCs w:val="28"/>
                </w:rPr>
                <w:delText xml:space="preserve"> products, </w:delText>
              </w:r>
            </w:del>
            <w:commentRangeStart w:id="776"/>
            <w:del w:id="777" w:author="Microsoft Office User" w:date="2018-10-28T22:56:00Z">
              <w:r w:rsidDel="00900C6C">
                <w:rPr>
                  <w:color w:val="000000"/>
                  <w:sz w:val="28"/>
                  <w:szCs w:val="28"/>
                </w:rPr>
                <w:delText>also</w:delText>
              </w:r>
            </w:del>
            <w:ins w:id="778" w:author="Microsoft Office User" w:date="2018-10-28T22:56:00Z">
              <w:r w:rsidR="00900C6C">
                <w:rPr>
                  <w:color w:val="000000"/>
                  <w:sz w:val="28"/>
                  <w:szCs w:val="28"/>
                </w:rPr>
                <w:t>drugs. Also</w:t>
              </w:r>
            </w:ins>
            <w:r>
              <w:rPr>
                <w:color w:val="000000"/>
                <w:sz w:val="28"/>
                <w:szCs w:val="28"/>
              </w:rPr>
              <w:t xml:space="preserve"> contributed to the biomedical industry, and the development of the biotechnology industry, however, the industry has brought the economic prosperity and human well-off life, thus creating a causal loop evolution.</w:t>
            </w:r>
            <w:commentRangeEnd w:id="776"/>
            <w:r w:rsidR="003C1264">
              <w:rPr>
                <w:rStyle w:val="CommentReference"/>
              </w:rPr>
              <w:commentReference w:id="776"/>
            </w:r>
            <w:r>
              <w:rPr>
                <w:color w:val="000000"/>
                <w:sz w:val="28"/>
                <w:szCs w:val="28"/>
              </w:rPr>
              <w:t xml:space="preserve"> </w:t>
            </w:r>
          </w:p>
          <w:p w14:paraId="38822387" w14:textId="7B5E41B3" w:rsidR="003C1264" w:rsidRDefault="00AE70C3" w:rsidP="00AE70C3">
            <w:pPr>
              <w:pStyle w:val="NormalWeb"/>
              <w:spacing w:before="0" w:beforeAutospacing="0" w:after="0" w:afterAutospacing="0"/>
              <w:rPr>
                <w:ins w:id="779" w:author="Microsoft Office User" w:date="2018-10-26T19:44:00Z"/>
                <w:color w:val="000000"/>
                <w:sz w:val="28"/>
                <w:szCs w:val="28"/>
              </w:rPr>
            </w:pPr>
            <w:r>
              <w:rPr>
                <w:color w:val="000000"/>
                <w:sz w:val="28"/>
                <w:szCs w:val="28"/>
              </w:rPr>
              <w:t xml:space="preserve">In </w:t>
            </w:r>
            <w:del w:id="780" w:author="Microsoft Office User" w:date="2018-10-26T19:43:00Z">
              <w:r w:rsidDel="003C1264">
                <w:rPr>
                  <w:color w:val="000000"/>
                  <w:sz w:val="28"/>
                  <w:szCs w:val="28"/>
                </w:rPr>
                <w:delText xml:space="preserve">the </w:delText>
              </w:r>
            </w:del>
            <w:r>
              <w:rPr>
                <w:color w:val="000000"/>
                <w:sz w:val="28"/>
                <w:szCs w:val="28"/>
              </w:rPr>
              <w:t xml:space="preserve">light of this, </w:t>
            </w:r>
            <w:ins w:id="781" w:author="Microsoft Office User" w:date="2018-10-26T19:44:00Z">
              <w:r w:rsidR="003C1264">
                <w:rPr>
                  <w:color w:val="000000"/>
                  <w:sz w:val="28"/>
                  <w:szCs w:val="28"/>
                </w:rPr>
                <w:t>the department is constantly striving to develop new products and technologies for human health.</w:t>
              </w:r>
            </w:ins>
          </w:p>
          <w:p w14:paraId="59F0E46E" w14:textId="6D0E10D4" w:rsidR="00AE70C3" w:rsidDel="003C1264" w:rsidRDefault="00AE70C3" w:rsidP="00AE70C3">
            <w:pPr>
              <w:pStyle w:val="NormalWeb"/>
              <w:spacing w:before="0" w:beforeAutospacing="0" w:after="0" w:afterAutospacing="0"/>
              <w:rPr>
                <w:del w:id="782" w:author="Microsoft Office User" w:date="2018-10-26T19:44:00Z"/>
                <w:rFonts w:ascii="Helvetica" w:hAnsi="Helvetica"/>
                <w:color w:val="555555"/>
                <w:sz w:val="21"/>
                <w:szCs w:val="21"/>
              </w:rPr>
            </w:pPr>
            <w:del w:id="783" w:author="Microsoft Office User" w:date="2018-10-26T19:44:00Z">
              <w:r w:rsidDel="003C1264">
                <w:rPr>
                  <w:color w:val="000000"/>
                  <w:sz w:val="28"/>
                  <w:szCs w:val="28"/>
                </w:rPr>
                <w:delText xml:space="preserve">the development direction of the </w:delText>
              </w:r>
            </w:del>
            <w:del w:id="784" w:author="Microsoft Office User" w:date="2018-10-26T19:43:00Z">
              <w:r w:rsidDel="003C1264">
                <w:rPr>
                  <w:color w:val="000000"/>
                  <w:sz w:val="28"/>
                  <w:szCs w:val="28"/>
                </w:rPr>
                <w:delText>D</w:delText>
              </w:r>
            </w:del>
            <w:del w:id="785" w:author="Microsoft Office User" w:date="2018-10-26T19:44:00Z">
              <w:r w:rsidDel="003C1264">
                <w:rPr>
                  <w:color w:val="000000"/>
                  <w:sz w:val="28"/>
                  <w:szCs w:val="28"/>
                </w:rPr>
                <w:delText>epartment locking for developing new technologies and products for human health and disease problems, and to promote the biotechnology industry.</w:delText>
              </w:r>
            </w:del>
          </w:p>
          <w:p w14:paraId="1D0DAE0A" w14:textId="11D0258B" w:rsidR="003C1264" w:rsidRDefault="003C1264" w:rsidP="003C1264">
            <w:pPr>
              <w:pStyle w:val="NormalWeb"/>
              <w:rPr>
                <w:rFonts w:ascii="Helvetica" w:hAnsi="Helvetica"/>
                <w:color w:val="555555"/>
                <w:sz w:val="21"/>
                <w:szCs w:val="21"/>
              </w:rPr>
            </w:pPr>
            <w:r>
              <w:rPr>
                <w:rFonts w:eastAsia="PMingLiU"/>
                <w:color w:val="000000"/>
                <w:sz w:val="28"/>
                <w:szCs w:val="28"/>
              </w:rPr>
              <w:t xml:space="preserve">The Development features: The </w:t>
            </w:r>
            <w:del w:id="786" w:author="Microsoft Office User" w:date="2018-10-26T19:46:00Z">
              <w:r w:rsidDel="003C1264">
                <w:rPr>
                  <w:rFonts w:eastAsia="PMingLiU"/>
                  <w:color w:val="000000"/>
                  <w:sz w:val="28"/>
                  <w:szCs w:val="28"/>
                </w:rPr>
                <w:delText xml:space="preserve">application </w:delText>
              </w:r>
            </w:del>
            <w:r>
              <w:rPr>
                <w:rFonts w:eastAsia="PMingLiU"/>
                <w:color w:val="000000"/>
                <w:sz w:val="28"/>
                <w:szCs w:val="28"/>
              </w:rPr>
              <w:t>integration of life sciences and engineering</w:t>
            </w:r>
            <w:r>
              <w:rPr>
                <w:rStyle w:val="apple-converted-space"/>
                <w:rFonts w:eastAsia="PMingLiU"/>
                <w:color w:val="000000"/>
                <w:sz w:val="28"/>
                <w:szCs w:val="28"/>
              </w:rPr>
              <w:t> </w:t>
            </w:r>
          </w:p>
          <w:p w14:paraId="30DA649D" w14:textId="31E4F6C4" w:rsidR="003C1264" w:rsidRDefault="003C1264" w:rsidP="003C1264">
            <w:pPr>
              <w:pStyle w:val="NormalWeb"/>
              <w:rPr>
                <w:rFonts w:ascii="Helvetica" w:hAnsi="Helvetica"/>
                <w:color w:val="555555"/>
                <w:sz w:val="21"/>
                <w:szCs w:val="21"/>
              </w:rPr>
            </w:pPr>
            <w:r>
              <w:rPr>
                <w:color w:val="000000"/>
                <w:sz w:val="28"/>
                <w:szCs w:val="28"/>
              </w:rPr>
              <w:lastRenderedPageBreak/>
              <w:t>(1) The establishment of</w:t>
            </w:r>
            <w:ins w:id="787" w:author="Microsoft Office User" w:date="2018-10-26T19:46:00Z">
              <w:r>
                <w:rPr>
                  <w:color w:val="000000"/>
                  <w:sz w:val="28"/>
                  <w:szCs w:val="28"/>
                </w:rPr>
                <w:t xml:space="preserve"> a</w:t>
              </w:r>
            </w:ins>
            <w:r>
              <w:rPr>
                <w:color w:val="000000"/>
                <w:sz w:val="28"/>
                <w:szCs w:val="28"/>
              </w:rPr>
              <w:t xml:space="preserve"> biotech trial production and R &amp; D center </w:t>
            </w:r>
            <w:ins w:id="788" w:author="Microsoft Office User" w:date="2018-10-26T19:46:00Z">
              <w:r>
                <w:rPr>
                  <w:color w:val="000000"/>
                  <w:sz w:val="28"/>
                  <w:szCs w:val="28"/>
                </w:rPr>
                <w:t xml:space="preserve">for the </w:t>
              </w:r>
            </w:ins>
            <w:del w:id="789" w:author="Microsoft Office User" w:date="2018-10-26T19:46:00Z">
              <w:r w:rsidDel="003C1264">
                <w:rPr>
                  <w:color w:val="000000"/>
                  <w:sz w:val="28"/>
                  <w:szCs w:val="28"/>
                </w:rPr>
                <w:delText>of</w:delText>
              </w:r>
            </w:del>
            <w:r>
              <w:rPr>
                <w:color w:val="000000"/>
                <w:sz w:val="28"/>
                <w:szCs w:val="28"/>
              </w:rPr>
              <w:t xml:space="preserve"> functional assessment of product</w:t>
            </w:r>
            <w:ins w:id="790" w:author="Microsoft Office User" w:date="2018-10-26T19:46:00Z">
              <w:r>
                <w:rPr>
                  <w:color w:val="000000"/>
                  <w:sz w:val="28"/>
                  <w:szCs w:val="28"/>
                </w:rPr>
                <w:t>s</w:t>
              </w:r>
            </w:ins>
            <w:r>
              <w:rPr>
                <w:color w:val="000000"/>
                <w:sz w:val="28"/>
                <w:szCs w:val="28"/>
              </w:rPr>
              <w:t>.</w:t>
            </w:r>
            <w:r>
              <w:rPr>
                <w:rStyle w:val="apple-converted-space"/>
                <w:color w:val="000000"/>
                <w:sz w:val="28"/>
                <w:szCs w:val="28"/>
              </w:rPr>
              <w:t> </w:t>
            </w:r>
          </w:p>
          <w:p w14:paraId="05F7772F" w14:textId="7245B272" w:rsidR="003C1264" w:rsidRDefault="003C1264" w:rsidP="003C1264">
            <w:pPr>
              <w:pStyle w:val="NormalWeb"/>
              <w:rPr>
                <w:ins w:id="791" w:author="Microsoft Office User" w:date="2018-10-26T19:47:00Z"/>
                <w:color w:val="000000"/>
                <w:sz w:val="28"/>
                <w:szCs w:val="28"/>
              </w:rPr>
            </w:pPr>
            <w:r>
              <w:rPr>
                <w:color w:val="000000"/>
                <w:sz w:val="28"/>
                <w:szCs w:val="28"/>
              </w:rPr>
              <w:t xml:space="preserve">In 2000, The </w:t>
            </w:r>
            <w:del w:id="792" w:author="Microsoft Office User" w:date="2018-10-26T19:46:00Z">
              <w:r w:rsidDel="003C1264">
                <w:rPr>
                  <w:color w:val="000000"/>
                  <w:sz w:val="28"/>
                  <w:szCs w:val="28"/>
                </w:rPr>
                <w:delText xml:space="preserve">Department </w:delText>
              </w:r>
            </w:del>
            <w:ins w:id="793" w:author="Microsoft Office User" w:date="2018-10-26T19:46:00Z">
              <w:r>
                <w:rPr>
                  <w:color w:val="000000"/>
                  <w:sz w:val="28"/>
                  <w:szCs w:val="28"/>
                </w:rPr>
                <w:t xml:space="preserve">department </w:t>
              </w:r>
            </w:ins>
            <w:r>
              <w:rPr>
                <w:color w:val="000000"/>
                <w:sz w:val="28"/>
                <w:szCs w:val="28"/>
              </w:rPr>
              <w:t xml:space="preserve">invested NT$10 million to set up </w:t>
            </w:r>
            <w:ins w:id="794" w:author="Microsoft Office User" w:date="2018-10-26T19:46:00Z">
              <w:r>
                <w:rPr>
                  <w:color w:val="000000"/>
                  <w:sz w:val="28"/>
                  <w:szCs w:val="28"/>
                </w:rPr>
                <w:t xml:space="preserve">a </w:t>
              </w:r>
            </w:ins>
            <w:r>
              <w:rPr>
                <w:color w:val="000000"/>
                <w:sz w:val="28"/>
                <w:szCs w:val="28"/>
              </w:rPr>
              <w:t>biotechnology research cente</w:t>
            </w:r>
            <w:ins w:id="795" w:author="Microsoft Office User" w:date="2018-10-26T19:47:00Z">
              <w:r>
                <w:rPr>
                  <w:color w:val="000000"/>
                  <w:sz w:val="28"/>
                  <w:szCs w:val="28"/>
                </w:rPr>
                <w:t>r.</w:t>
              </w:r>
            </w:ins>
            <w:del w:id="796" w:author="Microsoft Office User" w:date="2018-10-26T19:47:00Z">
              <w:r w:rsidDel="003C1264">
                <w:rPr>
                  <w:color w:val="000000"/>
                  <w:sz w:val="28"/>
                  <w:szCs w:val="28"/>
                </w:rPr>
                <w:delText>r,</w:delText>
              </w:r>
            </w:del>
          </w:p>
          <w:p w14:paraId="347FD1E0" w14:textId="77777777" w:rsidR="003C1264" w:rsidRDefault="003C1264" w:rsidP="003C1264">
            <w:pPr>
              <w:pStyle w:val="NormalWeb"/>
              <w:rPr>
                <w:ins w:id="797" w:author="Microsoft Office User" w:date="2018-10-26T19:48:00Z"/>
                <w:color w:val="000000"/>
                <w:sz w:val="28"/>
                <w:szCs w:val="28"/>
              </w:rPr>
            </w:pPr>
            <w:ins w:id="798" w:author="Microsoft Office User" w:date="2018-10-26T19:47:00Z">
              <w:r>
                <w:rPr>
                  <w:color w:val="000000"/>
                  <w:sz w:val="28"/>
                  <w:szCs w:val="28"/>
                </w:rPr>
                <w:t xml:space="preserve">Four key technology platforms have been established for counselling, </w:t>
              </w:r>
            </w:ins>
            <w:ins w:id="799" w:author="Microsoft Office User" w:date="2018-10-26T19:48:00Z">
              <w:r>
                <w:rPr>
                  <w:color w:val="000000"/>
                  <w:sz w:val="28"/>
                  <w:szCs w:val="28"/>
                </w:rPr>
                <w:t xml:space="preserve">consulting, and exchanging information with biotech companies. </w:t>
              </w:r>
            </w:ins>
          </w:p>
          <w:p w14:paraId="64C0D909" w14:textId="77777777" w:rsidR="003C1264" w:rsidRDefault="003C1264" w:rsidP="003C1264">
            <w:pPr>
              <w:pStyle w:val="NormalWeb"/>
              <w:rPr>
                <w:ins w:id="800" w:author="Microsoft Office User" w:date="2018-10-26T19:48:00Z"/>
                <w:color w:val="000000"/>
                <w:sz w:val="28"/>
                <w:szCs w:val="28"/>
              </w:rPr>
            </w:pPr>
            <w:del w:id="801" w:author="Microsoft Office User" w:date="2018-10-26T19:47:00Z">
              <w:r w:rsidDel="003C1264">
                <w:rPr>
                  <w:color w:val="000000"/>
                  <w:sz w:val="28"/>
                  <w:szCs w:val="28"/>
                </w:rPr>
                <w:delText xml:space="preserve"> </w:delText>
              </w:r>
            </w:del>
            <w:del w:id="802" w:author="Microsoft Office User" w:date="2018-10-26T19:48:00Z">
              <w:r w:rsidDel="003C1264">
                <w:rPr>
                  <w:color w:val="000000"/>
                  <w:sz w:val="28"/>
                  <w:szCs w:val="28"/>
                </w:rPr>
                <w:delText xml:space="preserve">and using four key technology platforms for counseling biotech companies, and provides consulting and industry experience in information exchange channels. </w:delText>
              </w:r>
            </w:del>
          </w:p>
          <w:p w14:paraId="4552B09A" w14:textId="4EA3043F" w:rsidR="003C1264" w:rsidRPr="003C1264" w:rsidRDefault="003C1264" w:rsidP="003C1264">
            <w:pPr>
              <w:pStyle w:val="NormalWeb"/>
              <w:rPr>
                <w:color w:val="000000"/>
                <w:sz w:val="28"/>
                <w:szCs w:val="28"/>
                <w:rPrChange w:id="803" w:author="Microsoft Office User" w:date="2018-10-26T19:48:00Z">
                  <w:rPr>
                    <w:rFonts w:ascii="Helvetica" w:hAnsi="Helvetica"/>
                    <w:color w:val="555555"/>
                    <w:sz w:val="21"/>
                    <w:szCs w:val="21"/>
                  </w:rPr>
                </w:rPrChange>
              </w:rPr>
            </w:pPr>
            <w:r>
              <w:rPr>
                <w:color w:val="000000"/>
                <w:sz w:val="28"/>
                <w:szCs w:val="28"/>
              </w:rPr>
              <w:t>Through the operation of this center, the Department has become the best technical support unit</w:t>
            </w:r>
            <w:del w:id="804" w:author="Microsoft Office User" w:date="2018-10-26T19:48:00Z">
              <w:r w:rsidDel="003C1264">
                <w:rPr>
                  <w:color w:val="000000"/>
                  <w:sz w:val="28"/>
                  <w:szCs w:val="28"/>
                </w:rPr>
                <w:delText>s</w:delText>
              </w:r>
            </w:del>
            <w:r>
              <w:rPr>
                <w:color w:val="000000"/>
                <w:sz w:val="28"/>
                <w:szCs w:val="28"/>
              </w:rPr>
              <w:t xml:space="preserve"> </w:t>
            </w:r>
            <w:del w:id="805" w:author="Microsoft Office User" w:date="2018-10-26T19:49:00Z">
              <w:r w:rsidDel="003C1264">
                <w:rPr>
                  <w:color w:val="000000"/>
                  <w:sz w:val="28"/>
                  <w:szCs w:val="28"/>
                </w:rPr>
                <w:delText xml:space="preserve">of </w:delText>
              </w:r>
            </w:del>
            <w:ins w:id="806" w:author="Microsoft Office User" w:date="2018-10-26T19:49:00Z">
              <w:r>
                <w:rPr>
                  <w:color w:val="000000"/>
                  <w:sz w:val="28"/>
                  <w:szCs w:val="28"/>
                </w:rPr>
                <w:t xml:space="preserve">for </w:t>
              </w:r>
            </w:ins>
            <w:r>
              <w:rPr>
                <w:color w:val="000000"/>
                <w:sz w:val="28"/>
                <w:szCs w:val="28"/>
              </w:rPr>
              <w:t xml:space="preserve">the biotech </w:t>
            </w:r>
            <w:del w:id="807" w:author="Microsoft Office User" w:date="2018-10-28T22:56:00Z">
              <w:r w:rsidDel="00900C6C">
                <w:rPr>
                  <w:color w:val="000000"/>
                  <w:sz w:val="28"/>
                  <w:szCs w:val="28"/>
                </w:rPr>
                <w:delText>industry,.</w:delText>
              </w:r>
            </w:del>
            <w:ins w:id="808" w:author="Microsoft Office User" w:date="2018-10-28T22:56:00Z">
              <w:r w:rsidR="00900C6C">
                <w:rPr>
                  <w:color w:val="000000"/>
                  <w:sz w:val="28"/>
                  <w:szCs w:val="28"/>
                </w:rPr>
                <w:t>industry.</w:t>
              </w:r>
            </w:ins>
          </w:p>
          <w:p w14:paraId="104DEE6C" w14:textId="32961F7A" w:rsidR="003C1264" w:rsidRDefault="003C1264" w:rsidP="003C1264">
            <w:pPr>
              <w:pStyle w:val="NormalWeb"/>
              <w:rPr>
                <w:rFonts w:ascii="Helvetica" w:hAnsi="Helvetica"/>
                <w:color w:val="555555"/>
                <w:sz w:val="21"/>
                <w:szCs w:val="21"/>
              </w:rPr>
            </w:pPr>
            <w:r>
              <w:rPr>
                <w:color w:val="000000"/>
                <w:sz w:val="28"/>
                <w:szCs w:val="28"/>
              </w:rPr>
              <w:t xml:space="preserve">(2) The establishment of </w:t>
            </w:r>
            <w:ins w:id="809" w:author="Microsoft Office User" w:date="2018-10-26T19:49:00Z">
              <w:r>
                <w:rPr>
                  <w:color w:val="000000"/>
                  <w:sz w:val="28"/>
                  <w:szCs w:val="28"/>
                </w:rPr>
                <w:t xml:space="preserve">a </w:t>
              </w:r>
            </w:ins>
            <w:r>
              <w:rPr>
                <w:color w:val="000000"/>
                <w:sz w:val="28"/>
                <w:szCs w:val="28"/>
              </w:rPr>
              <w:t>functional food development technology platform</w:t>
            </w:r>
            <w:ins w:id="810" w:author="Microsoft Office User" w:date="2018-10-26T19:49:00Z">
              <w:r>
                <w:rPr>
                  <w:color w:val="000000"/>
                  <w:sz w:val="28"/>
                  <w:szCs w:val="28"/>
                </w:rPr>
                <w:t>.</w:t>
              </w:r>
            </w:ins>
            <w:del w:id="811" w:author="Microsoft Office User" w:date="2018-10-26T19:49:00Z">
              <w:r w:rsidDel="003C1264">
                <w:rPr>
                  <w:color w:val="000000"/>
                  <w:sz w:val="28"/>
                  <w:szCs w:val="28"/>
                </w:rPr>
                <w:delText>,</w:delText>
              </w:r>
            </w:del>
          </w:p>
          <w:p w14:paraId="18C05CFC" w14:textId="444256B3" w:rsidR="003C1264" w:rsidRDefault="003C1264" w:rsidP="003C1264">
            <w:pPr>
              <w:pStyle w:val="NormalWeb"/>
              <w:rPr>
                <w:rFonts w:ascii="Helvetica" w:hAnsi="Helvetica"/>
                <w:color w:val="555555"/>
                <w:sz w:val="21"/>
                <w:szCs w:val="21"/>
              </w:rPr>
            </w:pPr>
            <w:r>
              <w:rPr>
                <w:color w:val="000000"/>
                <w:sz w:val="28"/>
                <w:szCs w:val="28"/>
              </w:rPr>
              <w:t>(3) The development of genetic engineering and protein engineering</w:t>
            </w:r>
            <w:ins w:id="812" w:author="Microsoft Office User" w:date="2018-10-26T19:49:00Z">
              <w:r>
                <w:rPr>
                  <w:color w:val="000000"/>
                  <w:sz w:val="28"/>
                  <w:szCs w:val="28"/>
                </w:rPr>
                <w:t>.</w:t>
              </w:r>
            </w:ins>
            <w:del w:id="813" w:author="Microsoft Office User" w:date="2018-10-26T19:49:00Z">
              <w:r w:rsidDel="003C1264">
                <w:rPr>
                  <w:color w:val="000000"/>
                  <w:sz w:val="28"/>
                  <w:szCs w:val="28"/>
                </w:rPr>
                <w:delText>,</w:delText>
              </w:r>
            </w:del>
          </w:p>
          <w:p w14:paraId="26BBE86B" w14:textId="16266A2C" w:rsidR="003C1264" w:rsidRDefault="003C1264" w:rsidP="003C1264">
            <w:pPr>
              <w:pStyle w:val="NormalWeb"/>
              <w:rPr>
                <w:ins w:id="814" w:author="Microsoft Office User" w:date="2018-10-26T19:49:00Z"/>
                <w:color w:val="000000"/>
                <w:sz w:val="28"/>
                <w:szCs w:val="28"/>
              </w:rPr>
            </w:pPr>
            <w:r>
              <w:rPr>
                <w:color w:val="000000"/>
                <w:sz w:val="28"/>
                <w:szCs w:val="28"/>
              </w:rPr>
              <w:t xml:space="preserve">(4) Integration of basic medical research and clinical application towards </w:t>
            </w:r>
            <w:del w:id="815" w:author="Microsoft Office User" w:date="2018-10-26T19:49:00Z">
              <w:r w:rsidDel="003C1264">
                <w:rPr>
                  <w:color w:val="000000"/>
                  <w:sz w:val="28"/>
                  <w:szCs w:val="28"/>
                </w:rPr>
                <w:delText xml:space="preserve">of </w:delText>
              </w:r>
            </w:del>
            <w:r>
              <w:rPr>
                <w:color w:val="000000"/>
                <w:sz w:val="28"/>
                <w:szCs w:val="28"/>
              </w:rPr>
              <w:t>the new trend of translational medicine.</w:t>
            </w:r>
          </w:p>
          <w:p w14:paraId="0F72D9E1" w14:textId="77777777" w:rsidR="00296FB8" w:rsidRDefault="00296FB8" w:rsidP="003C1264">
            <w:pPr>
              <w:pStyle w:val="NormalWeb"/>
              <w:spacing w:before="0" w:beforeAutospacing="0" w:after="0" w:afterAutospacing="0"/>
              <w:rPr>
                <w:ins w:id="816" w:author="Microsoft Office User" w:date="2018-10-26T19:52:00Z"/>
                <w:color w:val="000000"/>
                <w:sz w:val="28"/>
                <w:szCs w:val="28"/>
              </w:rPr>
            </w:pPr>
            <w:ins w:id="817" w:author="Microsoft Office User" w:date="2018-10-26T19:50:00Z">
              <w:r>
                <w:rPr>
                  <w:color w:val="000000"/>
                  <w:sz w:val="28"/>
                  <w:szCs w:val="28"/>
                </w:rPr>
                <w:t>The depa</w:t>
              </w:r>
            </w:ins>
            <w:ins w:id="818" w:author="Microsoft Office User" w:date="2018-10-26T19:51:00Z">
              <w:r>
                <w:rPr>
                  <w:color w:val="000000"/>
                  <w:sz w:val="28"/>
                  <w:szCs w:val="28"/>
                </w:rPr>
                <w:t xml:space="preserve">rtment is strongly aware of regional needs so as to ensure future developments </w:t>
              </w:r>
            </w:ins>
            <w:ins w:id="819" w:author="Microsoft Office User" w:date="2018-10-26T19:52:00Z">
              <w:r>
                <w:rPr>
                  <w:color w:val="000000"/>
                  <w:sz w:val="28"/>
                  <w:szCs w:val="28"/>
                </w:rPr>
                <w:t xml:space="preserve">meets the needs of society as a whole. </w:t>
              </w:r>
            </w:ins>
          </w:p>
          <w:p w14:paraId="44EBFCFA" w14:textId="7B9EA026" w:rsidR="00296FB8" w:rsidRDefault="003C1264" w:rsidP="003C1264">
            <w:pPr>
              <w:pStyle w:val="NormalWeb"/>
              <w:spacing w:before="0" w:beforeAutospacing="0" w:after="0" w:afterAutospacing="0"/>
              <w:rPr>
                <w:color w:val="000000"/>
                <w:sz w:val="28"/>
                <w:szCs w:val="28"/>
              </w:rPr>
            </w:pPr>
            <w:del w:id="820" w:author="Microsoft Office User" w:date="2018-10-26T19:50:00Z">
              <w:r w:rsidDel="00296FB8">
                <w:rPr>
                  <w:color w:val="000000"/>
                  <w:sz w:val="28"/>
                  <w:szCs w:val="28"/>
                </w:rPr>
                <w:delText xml:space="preserve">In addition to </w:delText>
              </w:r>
            </w:del>
          </w:p>
          <w:p w14:paraId="31BF0C35" w14:textId="306658F7" w:rsidR="003C1264" w:rsidDel="00296FB8" w:rsidRDefault="003C1264" w:rsidP="003C1264">
            <w:pPr>
              <w:pStyle w:val="NormalWeb"/>
              <w:spacing w:before="0" w:beforeAutospacing="0" w:after="0" w:afterAutospacing="0"/>
              <w:rPr>
                <w:del w:id="821" w:author="Microsoft Office User" w:date="2018-10-26T19:52:00Z"/>
                <w:rFonts w:ascii="Helvetica" w:hAnsi="Helvetica"/>
                <w:color w:val="555555"/>
                <w:sz w:val="21"/>
                <w:szCs w:val="21"/>
              </w:rPr>
            </w:pPr>
            <w:del w:id="822" w:author="Microsoft Office User" w:date="2018-10-26T19:52:00Z">
              <w:r w:rsidDel="00296FB8">
                <w:rPr>
                  <w:color w:val="000000"/>
                  <w:sz w:val="28"/>
                  <w:szCs w:val="28"/>
                </w:rPr>
                <w:lastRenderedPageBreak/>
                <w:delText>the direction and characteristics established, The Department also considered to the regional conditions and needs, the future development of the whole society, and feedback to the state and society.</w:delText>
              </w:r>
            </w:del>
          </w:p>
          <w:p w14:paraId="09441C15" w14:textId="3827DFB4" w:rsidR="003C1264" w:rsidRDefault="00296FB8" w:rsidP="003C1264">
            <w:pPr>
              <w:pStyle w:val="NormalWeb"/>
              <w:spacing w:before="0" w:beforeAutospacing="0" w:after="0" w:afterAutospacing="0"/>
              <w:rPr>
                <w:rFonts w:ascii="Helvetica" w:hAnsi="Helvetica"/>
                <w:color w:val="555555"/>
                <w:sz w:val="21"/>
                <w:szCs w:val="21"/>
              </w:rPr>
            </w:pPr>
            <w:ins w:id="823" w:author="Microsoft Office User" w:date="2018-10-26T19:52:00Z">
              <w:r>
                <w:rPr>
                  <w:color w:val="000000"/>
                  <w:sz w:val="28"/>
                  <w:szCs w:val="28"/>
                </w:rPr>
                <w:t>The department has developed the fol</w:t>
              </w:r>
            </w:ins>
            <w:ins w:id="824" w:author="Microsoft Office User" w:date="2018-10-26T19:53:00Z">
              <w:r>
                <w:rPr>
                  <w:color w:val="000000"/>
                  <w:sz w:val="28"/>
                  <w:szCs w:val="28"/>
                </w:rPr>
                <w:t>lowing three objectives.</w:t>
              </w:r>
            </w:ins>
            <w:del w:id="825" w:author="Microsoft Office User" w:date="2018-10-26T19:52:00Z">
              <w:r w:rsidR="003C1264" w:rsidDel="00296FB8">
                <w:rPr>
                  <w:color w:val="000000"/>
                  <w:sz w:val="28"/>
                  <w:szCs w:val="28"/>
                </w:rPr>
                <w:delText> </w:delText>
              </w:r>
            </w:del>
          </w:p>
          <w:p w14:paraId="14F60868" w14:textId="7D2059A4" w:rsidR="003C1264" w:rsidDel="00296FB8" w:rsidRDefault="00296FB8" w:rsidP="003C1264">
            <w:pPr>
              <w:pStyle w:val="NormalWeb"/>
              <w:spacing w:before="0" w:beforeAutospacing="0" w:after="0" w:afterAutospacing="0"/>
              <w:rPr>
                <w:del w:id="826" w:author="Microsoft Office User" w:date="2018-10-26T19:53:00Z"/>
                <w:rFonts w:ascii="Helvetica" w:hAnsi="Helvetica"/>
                <w:color w:val="555555"/>
                <w:sz w:val="21"/>
                <w:szCs w:val="21"/>
              </w:rPr>
            </w:pPr>
            <w:ins w:id="827" w:author="Microsoft Office User" w:date="2018-10-26T19:53:00Z">
              <w:r w:rsidDel="00296FB8">
                <w:rPr>
                  <w:color w:val="000000"/>
                  <w:sz w:val="28"/>
                  <w:szCs w:val="28"/>
                </w:rPr>
                <w:t xml:space="preserve"> </w:t>
              </w:r>
            </w:ins>
            <w:del w:id="828" w:author="Microsoft Office User" w:date="2018-10-26T19:53:00Z">
              <w:r w:rsidR="003C1264" w:rsidDel="00296FB8">
                <w:rPr>
                  <w:color w:val="000000"/>
                  <w:sz w:val="28"/>
                  <w:szCs w:val="28"/>
                </w:rPr>
                <w:delText>Therefore, the Department developed the overall development of the following three objectives:</w:delText>
              </w:r>
            </w:del>
          </w:p>
          <w:p w14:paraId="3DAD28CA" w14:textId="77777777" w:rsidR="003C1264" w:rsidRDefault="003C1264" w:rsidP="003C1264">
            <w:pPr>
              <w:pStyle w:val="NormalWeb"/>
              <w:spacing w:before="0" w:beforeAutospacing="0" w:after="0" w:afterAutospacing="0"/>
              <w:rPr>
                <w:rFonts w:ascii="Helvetica" w:hAnsi="Helvetica"/>
                <w:color w:val="555555"/>
                <w:sz w:val="21"/>
                <w:szCs w:val="21"/>
              </w:rPr>
            </w:pPr>
            <w:r>
              <w:rPr>
                <w:color w:val="000000"/>
                <w:sz w:val="28"/>
                <w:szCs w:val="28"/>
              </w:rPr>
              <w:t>(1) to develop biomedical and biotech industry professionals.</w:t>
            </w:r>
          </w:p>
          <w:p w14:paraId="3702B143" w14:textId="15218DB8" w:rsidR="003C1264" w:rsidRDefault="003C1264" w:rsidP="003C1264">
            <w:pPr>
              <w:pStyle w:val="NormalWeb"/>
              <w:spacing w:before="0" w:beforeAutospacing="0" w:after="0" w:afterAutospacing="0"/>
              <w:rPr>
                <w:rFonts w:ascii="Helvetica" w:hAnsi="Helvetica"/>
                <w:color w:val="555555"/>
                <w:sz w:val="21"/>
                <w:szCs w:val="21"/>
              </w:rPr>
            </w:pPr>
            <w:r>
              <w:rPr>
                <w:color w:val="000000"/>
                <w:sz w:val="28"/>
                <w:szCs w:val="28"/>
              </w:rPr>
              <w:t xml:space="preserve">(2) to enhance the </w:t>
            </w:r>
            <w:del w:id="829" w:author="Microsoft Office User" w:date="2018-10-26T19:54:00Z">
              <w:r w:rsidDel="00296FB8">
                <w:rPr>
                  <w:color w:val="000000"/>
                  <w:sz w:val="28"/>
                  <w:szCs w:val="28"/>
                </w:rPr>
                <w:delText>competitiv</w:delText>
              </w:r>
            </w:del>
            <w:ins w:id="830" w:author="Microsoft Office User" w:date="2018-10-26T19:54:00Z">
              <w:r w:rsidR="00296FB8">
                <w:rPr>
                  <w:color w:val="000000"/>
                  <w:sz w:val="28"/>
                  <w:szCs w:val="28"/>
                </w:rPr>
                <w:t xml:space="preserve">competitiveness </w:t>
              </w:r>
            </w:ins>
            <w:del w:id="831" w:author="Microsoft Office User" w:date="2018-10-26T19:53:00Z">
              <w:r w:rsidDel="00296FB8">
                <w:rPr>
                  <w:color w:val="000000"/>
                  <w:sz w:val="28"/>
                  <w:szCs w:val="28"/>
                </w:rPr>
                <w:delText xml:space="preserve">e advantage </w:delText>
              </w:r>
            </w:del>
            <w:r>
              <w:rPr>
                <w:color w:val="000000"/>
                <w:sz w:val="28"/>
                <w:szCs w:val="28"/>
              </w:rPr>
              <w:t>of job market.</w:t>
            </w:r>
          </w:p>
          <w:p w14:paraId="7D57360C" w14:textId="646A29BB" w:rsidR="003C1264" w:rsidRDefault="003C1264" w:rsidP="003C1264">
            <w:pPr>
              <w:pStyle w:val="NormalWeb"/>
              <w:spacing w:before="0" w:beforeAutospacing="0" w:after="0" w:afterAutospacing="0"/>
              <w:rPr>
                <w:rFonts w:ascii="Helvetica" w:hAnsi="Helvetica"/>
                <w:color w:val="555555"/>
                <w:sz w:val="21"/>
                <w:szCs w:val="21"/>
              </w:rPr>
            </w:pPr>
            <w:r>
              <w:rPr>
                <w:color w:val="000000"/>
                <w:sz w:val="28"/>
                <w:szCs w:val="28"/>
              </w:rPr>
              <w:t xml:space="preserve">(3) to promote </w:t>
            </w:r>
            <w:del w:id="832" w:author="Microsoft Office User" w:date="2018-10-26T19:54:00Z">
              <w:r w:rsidDel="00296FB8">
                <w:rPr>
                  <w:color w:val="000000"/>
                  <w:sz w:val="28"/>
                  <w:szCs w:val="28"/>
                </w:rPr>
                <w:delText xml:space="preserve">Taiwan's </w:delText>
              </w:r>
            </w:del>
            <w:ins w:id="833" w:author="Microsoft Office User" w:date="2018-10-26T19:54:00Z">
              <w:r w:rsidR="00296FB8">
                <w:rPr>
                  <w:color w:val="000000"/>
                  <w:sz w:val="28"/>
                  <w:szCs w:val="28"/>
                </w:rPr>
                <w:t xml:space="preserve">the </w:t>
              </w:r>
            </w:ins>
            <w:r>
              <w:rPr>
                <w:color w:val="000000"/>
                <w:sz w:val="28"/>
                <w:szCs w:val="28"/>
              </w:rPr>
              <w:t xml:space="preserve">sustainable development of </w:t>
            </w:r>
            <w:del w:id="834" w:author="Microsoft Office User" w:date="2018-10-26T19:54:00Z">
              <w:r w:rsidDel="00296FB8">
                <w:rPr>
                  <w:color w:val="000000"/>
                  <w:sz w:val="28"/>
                  <w:szCs w:val="28"/>
                </w:rPr>
                <w:delText xml:space="preserve">the </w:delText>
              </w:r>
            </w:del>
            <w:ins w:id="835" w:author="Microsoft Office User" w:date="2018-10-26T19:54:00Z">
              <w:r w:rsidR="00296FB8">
                <w:rPr>
                  <w:color w:val="000000"/>
                  <w:sz w:val="28"/>
                  <w:szCs w:val="28"/>
                </w:rPr>
                <w:t xml:space="preserve">Taiwan’s </w:t>
              </w:r>
            </w:ins>
            <w:r>
              <w:rPr>
                <w:color w:val="000000"/>
                <w:sz w:val="28"/>
                <w:szCs w:val="28"/>
              </w:rPr>
              <w:t>biotechnology industry.</w:t>
            </w:r>
          </w:p>
          <w:p w14:paraId="2E0BB89F" w14:textId="52904EB8" w:rsidR="00296FB8" w:rsidRDefault="00296FB8" w:rsidP="00296FB8">
            <w:pPr>
              <w:rPr>
                <w:ins w:id="836" w:author="Microsoft Office User" w:date="2018-10-26T19:55:00Z"/>
                <w:rStyle w:val="apple-converted-space"/>
                <w:color w:val="000000"/>
                <w:sz w:val="28"/>
                <w:szCs w:val="28"/>
                <w:shd w:val="clear" w:color="auto" w:fill="FFFFFF"/>
              </w:rPr>
            </w:pPr>
            <w:r>
              <w:rPr>
                <w:color w:val="000000"/>
                <w:sz w:val="28"/>
                <w:szCs w:val="28"/>
                <w:shd w:val="clear" w:color="auto" w:fill="FFFFFF"/>
              </w:rPr>
              <w:t xml:space="preserve">The Department has three kinds of classes: undergraduate, graduate, and executive master's classes. 47 students come from </w:t>
            </w:r>
            <w:del w:id="837" w:author="Microsoft Office User" w:date="2018-10-26T19:55:00Z">
              <w:r w:rsidDel="00296FB8">
                <w:rPr>
                  <w:color w:val="000000"/>
                  <w:sz w:val="28"/>
                  <w:szCs w:val="28"/>
                  <w:shd w:val="clear" w:color="auto" w:fill="FFFFFF"/>
                </w:rPr>
                <w:delText xml:space="preserve">the </w:delText>
              </w:r>
            </w:del>
            <w:r>
              <w:rPr>
                <w:color w:val="000000"/>
                <w:sz w:val="28"/>
                <w:szCs w:val="28"/>
                <w:shd w:val="clear" w:color="auto" w:fill="FFFFFF"/>
              </w:rPr>
              <w:t>general senior high schools, while eight students are from vocational high schools and majored in chemical</w:t>
            </w:r>
            <w:del w:id="838" w:author="Microsoft Office User" w:date="2018-10-26T19:55:00Z">
              <w:r w:rsidDel="00296FB8">
                <w:rPr>
                  <w:color w:val="000000"/>
                  <w:sz w:val="28"/>
                  <w:szCs w:val="28"/>
                  <w:shd w:val="clear" w:color="auto" w:fill="FFFFFF"/>
                </w:rPr>
                <w:delText>s</w:delText>
              </w:r>
            </w:del>
            <w:r>
              <w:rPr>
                <w:color w:val="000000"/>
                <w:sz w:val="28"/>
                <w:szCs w:val="28"/>
                <w:shd w:val="clear" w:color="auto" w:fill="FFFFFF"/>
              </w:rPr>
              <w:t xml:space="preserve">, hospitality, and agricultural courses. A total of 55 students are enrolled </w:t>
            </w:r>
            <w:del w:id="839" w:author="Microsoft Office User" w:date="2018-10-26T19:55:00Z">
              <w:r w:rsidDel="00296FB8">
                <w:rPr>
                  <w:color w:val="000000"/>
                  <w:sz w:val="28"/>
                  <w:szCs w:val="28"/>
                  <w:shd w:val="clear" w:color="auto" w:fill="FFFFFF"/>
                </w:rPr>
                <w:delText xml:space="preserve">for </w:delText>
              </w:r>
            </w:del>
            <w:r>
              <w:rPr>
                <w:color w:val="000000"/>
                <w:sz w:val="28"/>
                <w:szCs w:val="28"/>
                <w:shd w:val="clear" w:color="auto" w:fill="FFFFFF"/>
              </w:rPr>
              <w:t>each year, along with 25 graduate program students and 17 executive master's program students.</w:t>
            </w:r>
            <w:r>
              <w:rPr>
                <w:rStyle w:val="apple-converted-space"/>
                <w:color w:val="000000"/>
                <w:sz w:val="28"/>
                <w:szCs w:val="28"/>
                <w:shd w:val="clear" w:color="auto" w:fill="FFFFFF"/>
              </w:rPr>
              <w:t> </w:t>
            </w:r>
          </w:p>
          <w:p w14:paraId="79FEE55D" w14:textId="2702E2E3" w:rsidR="00296FB8" w:rsidRDefault="00296FB8" w:rsidP="00296FB8">
            <w:pPr>
              <w:rPr>
                <w:ins w:id="840" w:author="Microsoft Office User" w:date="2018-10-26T19:56:00Z"/>
                <w:color w:val="000000"/>
                <w:sz w:val="28"/>
                <w:szCs w:val="28"/>
                <w:shd w:val="clear" w:color="auto" w:fill="FFFFFF"/>
              </w:rPr>
            </w:pPr>
            <w:r>
              <w:rPr>
                <w:color w:val="000000"/>
                <w:sz w:val="28"/>
                <w:szCs w:val="28"/>
                <w:shd w:val="clear" w:color="auto" w:fill="FFFFFF"/>
              </w:rPr>
              <w:t xml:space="preserve">Another eight teachers are from Chi Mei Medical Center, and </w:t>
            </w:r>
            <w:ins w:id="841" w:author="Microsoft Office User" w:date="2018-10-26T19:56:00Z">
              <w:r>
                <w:rPr>
                  <w:color w:val="000000"/>
                  <w:sz w:val="28"/>
                  <w:szCs w:val="28"/>
                  <w:shd w:val="clear" w:color="auto" w:fill="FFFFFF"/>
                </w:rPr>
                <w:t xml:space="preserve">there are </w:t>
              </w:r>
            </w:ins>
            <w:r>
              <w:rPr>
                <w:color w:val="000000"/>
                <w:sz w:val="28"/>
                <w:szCs w:val="28"/>
                <w:shd w:val="clear" w:color="auto" w:fill="FFFFFF"/>
              </w:rPr>
              <w:t>three part-time teachers.</w:t>
            </w:r>
          </w:p>
          <w:p w14:paraId="0CF3706E" w14:textId="7D6AA4C7" w:rsidR="00296FB8" w:rsidDel="00296FB8" w:rsidRDefault="00296FB8" w:rsidP="00296FB8">
            <w:pPr>
              <w:rPr>
                <w:del w:id="842" w:author="Microsoft Office User" w:date="2018-10-26T19:57:00Z"/>
              </w:rPr>
            </w:pPr>
            <w:r>
              <w:rPr>
                <w:color w:val="000000"/>
                <w:sz w:val="28"/>
                <w:szCs w:val="28"/>
                <w:shd w:val="clear" w:color="auto" w:fill="FFFFFF"/>
              </w:rPr>
              <w:t xml:space="preserve">The Key </w:t>
            </w:r>
            <w:del w:id="843" w:author="Microsoft Office User" w:date="2018-10-28T22:56:00Z">
              <w:r w:rsidDel="00900C6C">
                <w:rPr>
                  <w:color w:val="000000"/>
                  <w:sz w:val="28"/>
                  <w:szCs w:val="28"/>
                  <w:shd w:val="clear" w:color="auto" w:fill="FFFFFF"/>
                </w:rPr>
                <w:delText>Laborator</w:delText>
              </w:r>
            </w:del>
            <w:del w:id="844" w:author="Microsoft Office User" w:date="2018-10-26T19:57:00Z">
              <w:r w:rsidDel="00296FB8">
                <w:rPr>
                  <w:color w:val="000000"/>
                  <w:sz w:val="28"/>
                  <w:szCs w:val="28"/>
                  <w:shd w:val="clear" w:color="auto" w:fill="FFFFFF"/>
                </w:rPr>
                <w:delText>y</w:delText>
              </w:r>
            </w:del>
          </w:p>
          <w:p w14:paraId="1CB4F9EB" w14:textId="7F40564F" w:rsidR="00296FB8" w:rsidRDefault="00296FB8">
            <w:pPr>
              <w:rPr>
                <w:rFonts w:ascii="Helvetica" w:hAnsi="Helvetica"/>
                <w:color w:val="555555"/>
                <w:sz w:val="21"/>
                <w:szCs w:val="21"/>
              </w:rPr>
              <w:pPrChange w:id="845" w:author="Microsoft Office User" w:date="2018-10-26T19:57:00Z">
                <w:pPr>
                  <w:pStyle w:val="NormalWeb"/>
                </w:pPr>
              </w:pPrChange>
            </w:pPr>
            <w:del w:id="846" w:author="Microsoft Office User" w:date="2018-10-28T22:56:00Z">
              <w:r w:rsidDel="00900C6C">
                <w:delText>There</w:delText>
              </w:r>
            </w:del>
            <w:ins w:id="847" w:author="Microsoft Office User" w:date="2018-10-28T22:56:00Z">
              <w:r w:rsidR="00900C6C">
                <w:rPr>
                  <w:color w:val="000000"/>
                  <w:sz w:val="28"/>
                  <w:szCs w:val="28"/>
                  <w:shd w:val="clear" w:color="auto" w:fill="FFFFFF"/>
                </w:rPr>
                <w:t>Laboratories</w:t>
              </w:r>
              <w:r w:rsidR="00900C6C">
                <w:t xml:space="preserve"> There</w:t>
              </w:r>
            </w:ins>
            <w:r>
              <w:t xml:space="preserve"> are more than 60 local manufacturers and two foreign firms in Taiwan </w:t>
            </w:r>
            <w:del w:id="848" w:author="Microsoft Office User" w:date="2018-10-26T19:58:00Z">
              <w:r w:rsidDel="00296FB8">
                <w:delText xml:space="preserve">had </w:delText>
              </w:r>
            </w:del>
            <w:ins w:id="849" w:author="Microsoft Office User" w:date="2018-10-26T19:58:00Z">
              <w:r>
                <w:t xml:space="preserve">that have </w:t>
              </w:r>
            </w:ins>
            <w:r>
              <w:t xml:space="preserve">been counseled by the </w:t>
            </w:r>
            <w:del w:id="850" w:author="Microsoft Office User" w:date="2018-10-26T19:58:00Z">
              <w:r w:rsidDel="00296FB8">
                <w:delText>Department</w:delText>
              </w:r>
            </w:del>
            <w:ins w:id="851" w:author="Microsoft Office User" w:date="2018-10-26T19:58:00Z">
              <w:r>
                <w:t>department</w:t>
              </w:r>
            </w:ins>
            <w:r>
              <w:t>.</w:t>
            </w:r>
          </w:p>
          <w:p w14:paraId="65E47473" w14:textId="77777777" w:rsidR="00296FB8" w:rsidRDefault="00296FB8" w:rsidP="00296FB8">
            <w:pPr>
              <w:pStyle w:val="NormalWeb"/>
              <w:rPr>
                <w:rFonts w:ascii="Helvetica" w:hAnsi="Helvetica"/>
                <w:color w:val="555555"/>
                <w:sz w:val="21"/>
                <w:szCs w:val="21"/>
              </w:rPr>
            </w:pPr>
            <w:r>
              <w:rPr>
                <w:color w:val="000000"/>
                <w:sz w:val="28"/>
                <w:szCs w:val="28"/>
              </w:rPr>
              <w:t>6. R &amp; D Results (Development of Products)</w:t>
            </w:r>
          </w:p>
          <w:p w14:paraId="085455F1" w14:textId="05A1CD89" w:rsidR="00296FB8" w:rsidRDefault="00296FB8" w:rsidP="00296FB8">
            <w:pPr>
              <w:pStyle w:val="NormalWeb"/>
              <w:rPr>
                <w:ins w:id="852" w:author="Microsoft Office User" w:date="2018-10-26T19:59:00Z"/>
                <w:color w:val="000000"/>
                <w:sz w:val="28"/>
                <w:szCs w:val="28"/>
              </w:rPr>
            </w:pPr>
            <w:r>
              <w:rPr>
                <w:color w:val="000000"/>
                <w:sz w:val="28"/>
                <w:szCs w:val="28"/>
              </w:rPr>
              <w:lastRenderedPageBreak/>
              <w:t xml:space="preserve">The Department has developed </w:t>
            </w:r>
            <w:del w:id="853" w:author="Microsoft Office User" w:date="2018-10-26T19:58:00Z">
              <w:r w:rsidDel="00296FB8">
                <w:rPr>
                  <w:color w:val="000000"/>
                  <w:sz w:val="28"/>
                  <w:szCs w:val="28"/>
                </w:rPr>
                <w:delText xml:space="preserve">for </w:delText>
              </w:r>
            </w:del>
            <w:r>
              <w:rPr>
                <w:color w:val="000000"/>
                <w:sz w:val="28"/>
                <w:szCs w:val="28"/>
              </w:rPr>
              <w:t>over 30 biotech products through industry-academic cooperation or technology transfer.</w:t>
            </w:r>
          </w:p>
          <w:p w14:paraId="27291D0C" w14:textId="20020EDB" w:rsidR="00296FB8" w:rsidRDefault="00296FB8" w:rsidP="00296FB8">
            <w:pPr>
              <w:rPr>
                <w:ins w:id="854" w:author="Microsoft Office User" w:date="2018-10-26T19:59:00Z"/>
                <w:color w:val="000000"/>
                <w:sz w:val="28"/>
                <w:szCs w:val="28"/>
                <w:shd w:val="clear" w:color="auto" w:fill="FFFFFF"/>
              </w:rPr>
            </w:pPr>
            <w:r>
              <w:rPr>
                <w:color w:val="000000"/>
                <w:sz w:val="28"/>
                <w:szCs w:val="28"/>
                <w:shd w:val="clear" w:color="auto" w:fill="FFFFFF"/>
              </w:rPr>
              <w:t xml:space="preserve">Teachers’ </w:t>
            </w:r>
            <w:del w:id="855" w:author="Microsoft Office User" w:date="2018-10-26T19:59:00Z">
              <w:r w:rsidDel="00296FB8">
                <w:rPr>
                  <w:color w:val="000000"/>
                  <w:sz w:val="28"/>
                  <w:szCs w:val="28"/>
                  <w:shd w:val="clear" w:color="auto" w:fill="FFFFFF"/>
                </w:rPr>
                <w:delText xml:space="preserve">Backgrounds </w:delText>
              </w:r>
            </w:del>
            <w:ins w:id="856" w:author="Microsoft Office User" w:date="2018-10-26T19:59:00Z">
              <w:r>
                <w:rPr>
                  <w:color w:val="000000"/>
                  <w:sz w:val="28"/>
                  <w:szCs w:val="28"/>
                  <w:shd w:val="clear" w:color="auto" w:fill="FFFFFF"/>
                </w:rPr>
                <w:t xml:space="preserve">backgrounds </w:t>
              </w:r>
            </w:ins>
            <w:r>
              <w:rPr>
                <w:color w:val="000000"/>
                <w:sz w:val="28"/>
                <w:szCs w:val="28"/>
                <w:shd w:val="clear" w:color="auto" w:fill="FFFFFF"/>
              </w:rPr>
              <w:t>cover life science, biomedical, food biotechnology, agricultural biotechnology, biochemical engineering and other fields.</w:t>
            </w:r>
          </w:p>
          <w:p w14:paraId="0A00B018" w14:textId="77777777" w:rsidR="00296FB8" w:rsidRDefault="00296FB8" w:rsidP="00296FB8"/>
          <w:p w14:paraId="2B56B4EC" w14:textId="77777777" w:rsidR="00296FB8" w:rsidRDefault="00296FB8" w:rsidP="00296FB8">
            <w:pPr>
              <w:pStyle w:val="NormalWeb"/>
              <w:rPr>
                <w:rFonts w:ascii="Helvetica" w:hAnsi="Helvetica"/>
                <w:color w:val="555555"/>
                <w:sz w:val="21"/>
                <w:szCs w:val="21"/>
              </w:rPr>
            </w:pPr>
          </w:p>
          <w:p w14:paraId="34C6EDF7" w14:textId="77777777" w:rsidR="00296FB8" w:rsidRDefault="00296FB8" w:rsidP="00296FB8"/>
          <w:p w14:paraId="0528C66F" w14:textId="77777777" w:rsidR="00296FB8" w:rsidRDefault="00296FB8" w:rsidP="00296FB8"/>
          <w:p w14:paraId="5AC3C644" w14:textId="77777777" w:rsidR="003C1264" w:rsidRDefault="003C1264" w:rsidP="003C1264">
            <w:pPr>
              <w:pStyle w:val="NormalWeb"/>
              <w:rPr>
                <w:rFonts w:ascii="Helvetica" w:hAnsi="Helvetica"/>
                <w:color w:val="555555"/>
                <w:sz w:val="21"/>
                <w:szCs w:val="21"/>
              </w:rPr>
            </w:pPr>
          </w:p>
          <w:p w14:paraId="7CA53718" w14:textId="77777777" w:rsidR="00AE70C3" w:rsidRDefault="00AE70C3" w:rsidP="00AE70C3"/>
          <w:p w14:paraId="35C36E3C"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138B0377"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1E4C988"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011442B9"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9</w:t>
            </w:r>
          </w:p>
        </w:tc>
        <w:tc>
          <w:tcPr>
            <w:tcW w:w="4940" w:type="dxa"/>
            <w:tcBorders>
              <w:top w:val="nil"/>
              <w:left w:val="nil"/>
              <w:bottom w:val="single" w:sz="4" w:space="0" w:color="auto"/>
              <w:right w:val="single" w:sz="4" w:space="0" w:color="auto"/>
            </w:tcBorders>
            <w:shd w:val="clear" w:color="auto" w:fill="auto"/>
            <w:vAlign w:val="center"/>
            <w:hideMark/>
          </w:tcPr>
          <w:p w14:paraId="01505E4C"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商管學院(整合行銷溝通中心)</w:t>
            </w:r>
          </w:p>
        </w:tc>
        <w:tc>
          <w:tcPr>
            <w:tcW w:w="3380" w:type="dxa"/>
            <w:tcBorders>
              <w:top w:val="nil"/>
              <w:left w:val="nil"/>
              <w:bottom w:val="single" w:sz="4" w:space="0" w:color="auto"/>
              <w:right w:val="single" w:sz="4" w:space="0" w:color="auto"/>
            </w:tcBorders>
            <w:shd w:val="clear" w:color="auto" w:fill="auto"/>
            <w:noWrap/>
            <w:vAlign w:val="center"/>
            <w:hideMark/>
          </w:tcPr>
          <w:p w14:paraId="033E27BC"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https://business.stust.edu.tw/en</w:t>
            </w:r>
          </w:p>
        </w:tc>
        <w:tc>
          <w:tcPr>
            <w:tcW w:w="6920" w:type="dxa"/>
            <w:tcBorders>
              <w:top w:val="nil"/>
              <w:left w:val="nil"/>
              <w:bottom w:val="single" w:sz="4" w:space="0" w:color="auto"/>
              <w:right w:val="single" w:sz="4" w:space="0" w:color="auto"/>
            </w:tcBorders>
            <w:shd w:val="clear" w:color="auto" w:fill="auto"/>
            <w:noWrap/>
            <w:hideMark/>
          </w:tcPr>
          <w:p w14:paraId="618F0527" w14:textId="4FA7AA8E" w:rsidR="005F3323" w:rsidRDefault="005F3323" w:rsidP="005F3323">
            <w:r>
              <w:rPr>
                <w:rFonts w:ascii="Helvetica" w:hAnsi="Helvetica"/>
                <w:color w:val="555555"/>
                <w:shd w:val="clear" w:color="auto" w:fill="FFFFFF"/>
              </w:rPr>
              <w:t xml:space="preserve">The College of Commerce consisted of </w:t>
            </w:r>
            <w:ins w:id="857" w:author="Microsoft Office User" w:date="2018-10-26T20:12:00Z">
              <w:r w:rsidR="00E92471">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of Finance, </w:t>
            </w:r>
            <w:ins w:id="858" w:author="Microsoft Office User" w:date="2018-10-26T20:12:00Z">
              <w:r w:rsidR="00E92471">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Accounting Information, and </w:t>
            </w:r>
            <w:ins w:id="859" w:author="Microsoft Office User" w:date="2018-10-26T20:12:00Z">
              <w:r w:rsidR="00E92471">
                <w:rPr>
                  <w:rFonts w:ascii="Helvetica" w:hAnsi="Helvetica"/>
                  <w:color w:val="555555"/>
                  <w:shd w:val="clear" w:color="auto" w:fill="FFFFFF"/>
                </w:rPr>
                <w:t xml:space="preserve">the </w:t>
              </w:r>
            </w:ins>
            <w:r>
              <w:rPr>
                <w:rFonts w:ascii="Helvetica" w:hAnsi="Helvetica"/>
                <w:color w:val="555555"/>
                <w:shd w:val="clear" w:color="auto" w:fill="FFFFFF"/>
              </w:rPr>
              <w:t>Department of International Business.</w:t>
            </w:r>
            <w:r>
              <w:rPr>
                <w:rStyle w:val="apple-converted-space"/>
                <w:rFonts w:ascii="Helvetica" w:hAnsi="Helvetica"/>
                <w:color w:val="555555"/>
                <w:shd w:val="clear" w:color="auto" w:fill="FFFFFF"/>
              </w:rPr>
              <w:t> </w:t>
            </w:r>
          </w:p>
          <w:p w14:paraId="2D6E4980" w14:textId="1C25B45F" w:rsidR="00E92471" w:rsidRDefault="00E92471" w:rsidP="00E92471">
            <w:r>
              <w:rPr>
                <w:rFonts w:ascii="Helvetica" w:hAnsi="Helvetica"/>
                <w:color w:val="555555"/>
                <w:shd w:val="clear" w:color="auto" w:fill="FFFFFF"/>
              </w:rPr>
              <w:t xml:space="preserve">The College of Management consisted of </w:t>
            </w:r>
            <w:ins w:id="860" w:author="Microsoft Office User" w:date="2018-10-26T20:12:00Z">
              <w:r>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of Business Administration, </w:t>
            </w:r>
            <w:ins w:id="861" w:author="Microsoft Office User" w:date="2018-10-26T20:12:00Z">
              <w:r>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of Information Management, </w:t>
            </w:r>
            <w:ins w:id="862" w:author="Microsoft Office User" w:date="2018-10-26T20:12:00Z">
              <w:r>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of Management and Information (originally Department of Industrial Engineering and Management), </w:t>
            </w:r>
            <w:ins w:id="863" w:author="Microsoft Office User" w:date="2018-10-26T20:12:00Z">
              <w:r>
                <w:rPr>
                  <w:rFonts w:ascii="Helvetica" w:hAnsi="Helvetica"/>
                  <w:color w:val="555555"/>
                  <w:shd w:val="clear" w:color="auto" w:fill="FFFFFF"/>
                </w:rPr>
                <w:t xml:space="preserve">the </w:t>
              </w:r>
            </w:ins>
            <w:r>
              <w:rPr>
                <w:rFonts w:ascii="Helvetica" w:hAnsi="Helvetica"/>
                <w:color w:val="555555"/>
                <w:shd w:val="clear" w:color="auto" w:fill="FFFFFF"/>
              </w:rPr>
              <w:t xml:space="preserve">Department of Marketing and Logistics, and </w:t>
            </w:r>
            <w:ins w:id="864" w:author="Microsoft Office User" w:date="2018-10-26T20:12:00Z">
              <w:r>
                <w:rPr>
                  <w:rFonts w:ascii="Helvetica" w:hAnsi="Helvetica"/>
                  <w:color w:val="555555"/>
                  <w:shd w:val="clear" w:color="auto" w:fill="FFFFFF"/>
                </w:rPr>
                <w:t xml:space="preserve">the </w:t>
              </w:r>
            </w:ins>
            <w:r>
              <w:rPr>
                <w:rFonts w:ascii="Helvetica" w:hAnsi="Helvetica"/>
                <w:color w:val="555555"/>
                <w:shd w:val="clear" w:color="auto" w:fill="FFFFFF"/>
              </w:rPr>
              <w:t>Department of Leisure, Recreation, and Tourism.</w:t>
            </w:r>
          </w:p>
          <w:p w14:paraId="74CDDFBF" w14:textId="7B6B7D8C" w:rsidR="00E92471" w:rsidRDefault="00E92471" w:rsidP="00E92471">
            <w:r>
              <w:rPr>
                <w:rFonts w:ascii="Arial" w:hAnsi="Arial" w:cs="Arial"/>
                <w:color w:val="555555"/>
              </w:rPr>
              <w:t>We are devoted to advan</w:t>
            </w:r>
            <w:ins w:id="865" w:author="Microsoft Office User" w:date="2018-10-26T20:14:00Z">
              <w:r>
                <w:rPr>
                  <w:rFonts w:ascii="Arial" w:hAnsi="Arial" w:cs="Arial"/>
                  <w:color w:val="555555"/>
                </w:rPr>
                <w:t>cing</w:t>
              </w:r>
            </w:ins>
            <w:del w:id="866" w:author="Microsoft Office User" w:date="2018-10-26T20:14:00Z">
              <w:r w:rsidDel="00E92471">
                <w:rPr>
                  <w:rFonts w:ascii="Arial" w:hAnsi="Arial" w:cs="Arial"/>
                  <w:color w:val="555555"/>
                </w:rPr>
                <w:delText>ce</w:delText>
              </w:r>
            </w:del>
            <w:r>
              <w:rPr>
                <w:rFonts w:ascii="Arial" w:hAnsi="Arial" w:cs="Arial"/>
                <w:color w:val="555555"/>
              </w:rPr>
              <w:t xml:space="preserve"> and disseminat</w:t>
            </w:r>
            <w:ins w:id="867" w:author="Microsoft Office User" w:date="2018-10-26T20:14:00Z">
              <w:r>
                <w:rPr>
                  <w:rFonts w:ascii="Arial" w:hAnsi="Arial" w:cs="Arial"/>
                  <w:color w:val="555555"/>
                </w:rPr>
                <w:t>ing</w:t>
              </w:r>
            </w:ins>
            <w:del w:id="868" w:author="Microsoft Office User" w:date="2018-10-26T20:14:00Z">
              <w:r w:rsidDel="00E92471">
                <w:rPr>
                  <w:rFonts w:ascii="Arial" w:hAnsi="Arial" w:cs="Arial"/>
                  <w:color w:val="555555"/>
                </w:rPr>
                <w:delText>e</w:delText>
              </w:r>
            </w:del>
            <w:r>
              <w:rPr>
                <w:rFonts w:ascii="Arial" w:hAnsi="Arial" w:cs="Arial"/>
                <w:color w:val="555555"/>
              </w:rPr>
              <w:t xml:space="preserve"> business knowledge to serve </w:t>
            </w:r>
            <w:ins w:id="869" w:author="Microsoft Office User" w:date="2018-10-26T20:14:00Z">
              <w:r>
                <w:rPr>
                  <w:rFonts w:ascii="Arial" w:hAnsi="Arial" w:cs="Arial"/>
                  <w:color w:val="555555"/>
                </w:rPr>
                <w:t xml:space="preserve">the </w:t>
              </w:r>
            </w:ins>
            <w:r>
              <w:rPr>
                <w:rFonts w:ascii="Arial" w:hAnsi="Arial" w:cs="Arial"/>
                <w:color w:val="555555"/>
              </w:rPr>
              <w:t>community</w:t>
            </w:r>
            <w:ins w:id="870" w:author="Microsoft Office User" w:date="2018-10-26T20:14:00Z">
              <w:r>
                <w:rPr>
                  <w:rFonts w:ascii="Arial" w:hAnsi="Arial" w:cs="Arial"/>
                  <w:color w:val="555555"/>
                </w:rPr>
                <w:t>,</w:t>
              </w:r>
            </w:ins>
            <w:r>
              <w:rPr>
                <w:rFonts w:ascii="Arial" w:hAnsi="Arial" w:cs="Arial"/>
                <w:color w:val="555555"/>
              </w:rPr>
              <w:t xml:space="preserve"> business</w:t>
            </w:r>
            <w:ins w:id="871" w:author="Microsoft Office User" w:date="2018-10-26T20:14:00Z">
              <w:r>
                <w:rPr>
                  <w:rFonts w:ascii="Arial" w:hAnsi="Arial" w:cs="Arial"/>
                  <w:color w:val="555555"/>
                </w:rPr>
                <w:t>,</w:t>
              </w:r>
            </w:ins>
            <w:r>
              <w:rPr>
                <w:rFonts w:ascii="Arial" w:hAnsi="Arial" w:cs="Arial"/>
                <w:color w:val="555555"/>
              </w:rPr>
              <w:t xml:space="preserve"> and society.</w:t>
            </w:r>
            <w:r>
              <w:rPr>
                <w:rStyle w:val="apple-converted-space"/>
                <w:rFonts w:ascii="Arial" w:hAnsi="Arial" w:cs="Arial"/>
                <w:color w:val="555555"/>
              </w:rPr>
              <w:t> </w:t>
            </w:r>
            <w:r>
              <w:rPr>
                <w:rFonts w:ascii="Helvetica" w:hAnsi="Helvetica"/>
                <w:color w:val="555555"/>
              </w:rPr>
              <w:br/>
              <w:t>In Keeping with this mission, we endeavor to:</w:t>
            </w:r>
          </w:p>
          <w:p w14:paraId="190D8A8A" w14:textId="3346788C" w:rsidR="00E92471" w:rsidRPr="00E92471" w:rsidRDefault="00E92471" w:rsidP="00E92471">
            <w:pPr>
              <w:numPr>
                <w:ilvl w:val="0"/>
                <w:numId w:val="8"/>
              </w:numPr>
              <w:spacing w:before="100" w:beforeAutospacing="1" w:after="100" w:afterAutospacing="1"/>
              <w:rPr>
                <w:ins w:id="872" w:author="Microsoft Office User" w:date="2018-10-26T20:15:00Z"/>
                <w:rFonts w:ascii="Helvetica" w:hAnsi="Helvetica"/>
                <w:color w:val="555555"/>
                <w:sz w:val="21"/>
                <w:szCs w:val="21"/>
                <w:rPrChange w:id="873" w:author="Microsoft Office User" w:date="2018-10-26T20:15:00Z">
                  <w:rPr>
                    <w:ins w:id="874" w:author="Microsoft Office User" w:date="2018-10-26T20:15:00Z"/>
                    <w:rFonts w:ascii="Helvetica" w:hAnsi="Helvetica"/>
                    <w:color w:val="555555"/>
                  </w:rPr>
                </w:rPrChange>
              </w:rPr>
            </w:pPr>
            <w:r>
              <w:rPr>
                <w:rFonts w:ascii="Helvetica" w:hAnsi="Helvetica"/>
                <w:color w:val="555555"/>
              </w:rPr>
              <w:t> Develop business leaders, professionals and scholars, with advanced cogniti</w:t>
            </w:r>
            <w:ins w:id="875" w:author="Microsoft Office User" w:date="2018-10-26T20:14:00Z">
              <w:r>
                <w:rPr>
                  <w:rFonts w:ascii="Helvetica" w:hAnsi="Helvetica"/>
                  <w:color w:val="555555"/>
                </w:rPr>
                <w:t>ve</w:t>
              </w:r>
            </w:ins>
            <w:del w:id="876" w:author="Microsoft Office User" w:date="2018-10-26T20:14:00Z">
              <w:r w:rsidDel="00E92471">
                <w:rPr>
                  <w:rFonts w:ascii="Helvetica" w:hAnsi="Helvetica"/>
                  <w:color w:val="555555"/>
                </w:rPr>
                <w:delText>on</w:delText>
              </w:r>
            </w:del>
            <w:r>
              <w:rPr>
                <w:rFonts w:ascii="Helvetica" w:hAnsi="Helvetica"/>
                <w:color w:val="555555"/>
              </w:rPr>
              <w:t xml:space="preserve"> capabilit</w:t>
            </w:r>
            <w:ins w:id="877" w:author="Microsoft Office User" w:date="2018-10-26T20:15:00Z">
              <w:r>
                <w:rPr>
                  <w:rFonts w:ascii="Helvetica" w:hAnsi="Helvetica"/>
                  <w:color w:val="555555"/>
                </w:rPr>
                <w:t>ies</w:t>
              </w:r>
            </w:ins>
            <w:del w:id="878" w:author="Microsoft Office User" w:date="2018-10-26T20:15:00Z">
              <w:r w:rsidDel="00E92471">
                <w:rPr>
                  <w:rFonts w:ascii="Helvetica" w:hAnsi="Helvetica"/>
                  <w:color w:val="555555"/>
                </w:rPr>
                <w:delText>y</w:delText>
              </w:r>
            </w:del>
            <w:r>
              <w:rPr>
                <w:rFonts w:ascii="Helvetica" w:hAnsi="Helvetica"/>
                <w:color w:val="555555"/>
              </w:rPr>
              <w:t xml:space="preserve"> and ethical thinking.</w:t>
            </w:r>
          </w:p>
          <w:p w14:paraId="318B6355" w14:textId="77777777" w:rsidR="00E92471" w:rsidRDefault="00E92471" w:rsidP="00E92471">
            <w:pPr>
              <w:numPr>
                <w:ilvl w:val="0"/>
                <w:numId w:val="8"/>
              </w:numPr>
              <w:spacing w:before="100" w:beforeAutospacing="1" w:after="100" w:afterAutospacing="1"/>
              <w:rPr>
                <w:rFonts w:ascii="Helvetica" w:hAnsi="Helvetica"/>
                <w:color w:val="555555"/>
                <w:sz w:val="21"/>
                <w:szCs w:val="21"/>
              </w:rPr>
            </w:pPr>
          </w:p>
          <w:p w14:paraId="02871706"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0E117683"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5710B525"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3702426B"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10</w:t>
            </w:r>
          </w:p>
        </w:tc>
        <w:tc>
          <w:tcPr>
            <w:tcW w:w="4940" w:type="dxa"/>
            <w:tcBorders>
              <w:top w:val="nil"/>
              <w:left w:val="nil"/>
              <w:bottom w:val="single" w:sz="4" w:space="0" w:color="auto"/>
              <w:right w:val="single" w:sz="4" w:space="0" w:color="auto"/>
            </w:tcBorders>
            <w:shd w:val="clear" w:color="auto" w:fill="auto"/>
            <w:vAlign w:val="center"/>
            <w:hideMark/>
          </w:tcPr>
          <w:p w14:paraId="6CBAC94D"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國際企業系</w:t>
            </w:r>
          </w:p>
        </w:tc>
        <w:tc>
          <w:tcPr>
            <w:tcW w:w="3380" w:type="dxa"/>
            <w:tcBorders>
              <w:top w:val="nil"/>
              <w:left w:val="nil"/>
              <w:bottom w:val="single" w:sz="4" w:space="0" w:color="auto"/>
              <w:right w:val="single" w:sz="4" w:space="0" w:color="auto"/>
            </w:tcBorders>
            <w:shd w:val="clear" w:color="auto" w:fill="auto"/>
            <w:noWrap/>
            <w:vAlign w:val="center"/>
            <w:hideMark/>
          </w:tcPr>
          <w:p w14:paraId="54C98549"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https://ib.stust.edu.tw/en</w:t>
            </w:r>
          </w:p>
        </w:tc>
        <w:tc>
          <w:tcPr>
            <w:tcW w:w="6920" w:type="dxa"/>
            <w:tcBorders>
              <w:top w:val="nil"/>
              <w:left w:val="nil"/>
              <w:bottom w:val="single" w:sz="4" w:space="0" w:color="auto"/>
              <w:right w:val="single" w:sz="4" w:space="0" w:color="auto"/>
            </w:tcBorders>
            <w:shd w:val="clear" w:color="auto" w:fill="auto"/>
            <w:noWrap/>
            <w:hideMark/>
          </w:tcPr>
          <w:p w14:paraId="498C32DE" w14:textId="05E6FAE3" w:rsidR="00E92471" w:rsidRDefault="00E92471" w:rsidP="00E92471">
            <w:pPr>
              <w:spacing w:before="100" w:beforeAutospacing="1" w:after="100" w:afterAutospacing="1"/>
              <w:ind w:firstLine="600"/>
              <w:rPr>
                <w:rFonts w:ascii="Helvetica" w:hAnsi="Helvetica"/>
                <w:color w:val="555555"/>
                <w:sz w:val="21"/>
                <w:szCs w:val="21"/>
              </w:rPr>
            </w:pPr>
            <w:del w:id="879" w:author="Microsoft Office User" w:date="2018-10-26T20:19:00Z">
              <w:r w:rsidDel="00E92471">
                <w:rPr>
                  <w:rFonts w:ascii="Helvetica" w:hAnsi="Helvetica"/>
                  <w:color w:val="555555"/>
                </w:rPr>
                <w:delText xml:space="preserve">Responsibilities </w:delText>
              </w:r>
            </w:del>
            <w:ins w:id="880" w:author="Microsoft Office User" w:date="2018-10-26T20:19:00Z">
              <w:r>
                <w:rPr>
                  <w:rFonts w:ascii="Helvetica" w:hAnsi="Helvetica"/>
                  <w:color w:val="555555"/>
                </w:rPr>
                <w:t xml:space="preserve">The responsibilities </w:t>
              </w:r>
            </w:ins>
            <w:r>
              <w:rPr>
                <w:rFonts w:ascii="Helvetica" w:hAnsi="Helvetica"/>
                <w:color w:val="555555"/>
              </w:rPr>
              <w:t>of each committee are described below:</w:t>
            </w:r>
          </w:p>
          <w:p w14:paraId="2A9DB394" w14:textId="1CDFF2C3" w:rsidR="00E92471" w:rsidRDefault="00E92471" w:rsidP="00E92471">
            <w:pPr>
              <w:rPr>
                <w:ins w:id="881" w:author="Microsoft Office User" w:date="2018-10-26T20:20:00Z"/>
                <w:rFonts w:ascii="Helvetica" w:hAnsi="Helvetica"/>
                <w:color w:val="555555"/>
                <w:shd w:val="clear" w:color="auto" w:fill="FFFFFF"/>
              </w:rPr>
            </w:pPr>
            <w:r>
              <w:rPr>
                <w:rFonts w:ascii="Helvetica" w:hAnsi="Helvetica"/>
                <w:color w:val="555555"/>
                <w:shd w:val="clear" w:color="auto" w:fill="FFFFFF"/>
              </w:rPr>
              <w:t xml:space="preserve">Major decisions are made by relevant committees before they </w:t>
            </w:r>
            <w:ins w:id="882" w:author="Microsoft Office User" w:date="2018-10-26T20:20:00Z">
              <w:r>
                <w:rPr>
                  <w:rFonts w:ascii="Helvetica" w:hAnsi="Helvetica"/>
                  <w:color w:val="555555"/>
                  <w:shd w:val="clear" w:color="auto" w:fill="FFFFFF"/>
                </w:rPr>
                <w:t xml:space="preserve">are </w:t>
              </w:r>
            </w:ins>
            <w:r>
              <w:rPr>
                <w:rFonts w:ascii="Helvetica" w:hAnsi="Helvetica"/>
                <w:color w:val="555555"/>
                <w:shd w:val="clear" w:color="auto" w:fill="FFFFFF"/>
              </w:rPr>
              <w:t>brought to the department committee for further discussions and the decision of the department.</w:t>
            </w:r>
          </w:p>
          <w:p w14:paraId="680E3C91" w14:textId="7A3301CD" w:rsidR="00E92471" w:rsidRDefault="00E92471" w:rsidP="00E92471">
            <w:pPr>
              <w:rPr>
                <w:ins w:id="883" w:author="Microsoft Office User" w:date="2018-10-26T20:22:00Z"/>
                <w:rFonts w:ascii="Helvetica" w:hAnsi="Helvetica"/>
                <w:color w:val="555555"/>
                <w:shd w:val="clear" w:color="auto" w:fill="FFFFFF"/>
              </w:rPr>
            </w:pPr>
            <w:del w:id="884" w:author="Microsoft Office User" w:date="2018-10-26T20:28:00Z">
              <w:r w:rsidDel="00844975">
                <w:rPr>
                  <w:rFonts w:ascii="Helvetica" w:hAnsi="Helvetica"/>
                  <w:color w:val="555555"/>
                  <w:shd w:val="clear" w:color="auto" w:fill="FFFFFF"/>
                </w:rPr>
                <w:delText xml:space="preserve">The committee </w:delText>
              </w:r>
            </w:del>
            <w:del w:id="885" w:author="Microsoft Office User" w:date="2018-10-26T20:21:00Z">
              <w:r w:rsidDel="00E92471">
                <w:rPr>
                  <w:rFonts w:ascii="Helvetica" w:hAnsi="Helvetica"/>
                  <w:color w:val="555555"/>
                  <w:shd w:val="clear" w:color="auto" w:fill="FFFFFF"/>
                </w:rPr>
                <w:delText>is constituted by</w:delText>
              </w:r>
            </w:del>
            <w:del w:id="886" w:author="Microsoft Office User" w:date="2018-10-26T20:28:00Z">
              <w:r w:rsidDel="00844975">
                <w:rPr>
                  <w:rFonts w:ascii="Helvetica" w:hAnsi="Helvetica"/>
                  <w:color w:val="555555"/>
                  <w:shd w:val="clear" w:color="auto" w:fill="FFFFFF"/>
                </w:rPr>
                <w:delText xml:space="preserve"> 4 full-time teachers of the department, a student representative, an alumnus and two (or more) invited professionals.</w:delText>
              </w:r>
            </w:del>
            <w:r>
              <w:rPr>
                <w:rFonts w:ascii="Helvetica" w:hAnsi="Helvetica"/>
                <w:color w:val="555555"/>
                <w:shd w:val="clear" w:color="auto" w:fill="FFFFFF"/>
              </w:rPr>
              <w:t xml:space="preserve">The committee is responsible for planning </w:t>
            </w:r>
            <w:del w:id="887" w:author="Microsoft Office User" w:date="2018-10-26T20:22:00Z">
              <w:r w:rsidDel="00E92471">
                <w:rPr>
                  <w:rFonts w:ascii="Helvetica" w:hAnsi="Helvetica"/>
                  <w:color w:val="555555"/>
                  <w:shd w:val="clear" w:color="auto" w:fill="FFFFFF"/>
                </w:rPr>
                <w:delText xml:space="preserve">on </w:delText>
              </w:r>
            </w:del>
            <w:r>
              <w:rPr>
                <w:rFonts w:ascii="Helvetica" w:hAnsi="Helvetica"/>
                <w:color w:val="555555"/>
                <w:shd w:val="clear" w:color="auto" w:fill="FFFFFF"/>
              </w:rPr>
              <w:t>the reading material and equipment of the department and for related purchases.</w:t>
            </w:r>
          </w:p>
          <w:p w14:paraId="1BA3515C" w14:textId="11D914DB" w:rsidR="00E92471" w:rsidRDefault="00E92471" w:rsidP="00E92471">
            <w:pPr>
              <w:rPr>
                <w:ins w:id="888" w:author="Microsoft Office User" w:date="2018-10-26T20:29:00Z"/>
                <w:rFonts w:ascii="Helvetica" w:hAnsi="Helvetica"/>
                <w:color w:val="555555"/>
                <w:shd w:val="clear" w:color="auto" w:fill="FFFFFF"/>
              </w:rPr>
            </w:pPr>
            <w:del w:id="889" w:author="Microsoft Office User" w:date="2018-10-26T20:28:00Z">
              <w:r w:rsidDel="00844975">
                <w:rPr>
                  <w:rFonts w:ascii="Helvetica" w:hAnsi="Helvetica"/>
                  <w:color w:val="555555"/>
                  <w:shd w:val="clear" w:color="auto" w:fill="FFFFFF"/>
                </w:rPr>
                <w:delText xml:space="preserve">The committee </w:delText>
              </w:r>
            </w:del>
            <w:del w:id="890" w:author="Microsoft Office User" w:date="2018-10-26T20:23:00Z">
              <w:r w:rsidDel="00E92471">
                <w:rPr>
                  <w:rFonts w:ascii="Helvetica" w:hAnsi="Helvetica"/>
                  <w:color w:val="555555"/>
                  <w:shd w:val="clear" w:color="auto" w:fill="FFFFFF"/>
                </w:rPr>
                <w:delText>is constituted by</w:delText>
              </w:r>
            </w:del>
            <w:del w:id="891" w:author="Microsoft Office User" w:date="2018-10-26T20:28:00Z">
              <w:r w:rsidDel="00844975">
                <w:rPr>
                  <w:rFonts w:ascii="Helvetica" w:hAnsi="Helvetica"/>
                  <w:color w:val="555555"/>
                  <w:shd w:val="clear" w:color="auto" w:fill="FFFFFF"/>
                </w:rPr>
                <w:delText xml:space="preserve"> five full professors and two associated or assistant professors who are full-time teachers of the department. </w:delText>
              </w:r>
            </w:del>
            <w:r>
              <w:rPr>
                <w:rFonts w:ascii="Helvetica" w:hAnsi="Helvetica"/>
                <w:color w:val="555555"/>
                <w:shd w:val="clear" w:color="auto" w:fill="FFFFFF"/>
              </w:rPr>
              <w:t xml:space="preserve">It is responsible for </w:t>
            </w:r>
            <w:del w:id="892" w:author="Microsoft Office User" w:date="2018-10-26T20:23:00Z">
              <w:r w:rsidDel="00E92471">
                <w:rPr>
                  <w:rFonts w:ascii="Helvetica" w:hAnsi="Helvetica"/>
                  <w:color w:val="555555"/>
                  <w:shd w:val="clear" w:color="auto" w:fill="FFFFFF"/>
                </w:rPr>
                <w:delText xml:space="preserve">the </w:delText>
              </w:r>
            </w:del>
            <w:r>
              <w:rPr>
                <w:rFonts w:ascii="Helvetica" w:hAnsi="Helvetica"/>
                <w:color w:val="555555"/>
                <w:shd w:val="clear" w:color="auto" w:fill="FFFFFF"/>
              </w:rPr>
              <w:t>appointment</w:t>
            </w:r>
            <w:ins w:id="893" w:author="Microsoft Office User" w:date="2018-10-26T20:24:00Z">
              <w:r>
                <w:rPr>
                  <w:rFonts w:ascii="Helvetica" w:hAnsi="Helvetica"/>
                  <w:color w:val="555555"/>
                  <w:shd w:val="clear" w:color="auto" w:fill="FFFFFF"/>
                </w:rPr>
                <w:t>s</w:t>
              </w:r>
            </w:ins>
            <w:r>
              <w:rPr>
                <w:rFonts w:ascii="Helvetica" w:hAnsi="Helvetica"/>
                <w:color w:val="555555"/>
                <w:shd w:val="clear" w:color="auto" w:fill="FFFFFF"/>
              </w:rPr>
              <w:t>, promotion</w:t>
            </w:r>
            <w:ins w:id="894" w:author="Microsoft Office User" w:date="2018-10-26T20:24:00Z">
              <w:r>
                <w:rPr>
                  <w:rFonts w:ascii="Helvetica" w:hAnsi="Helvetica"/>
                  <w:color w:val="555555"/>
                  <w:shd w:val="clear" w:color="auto" w:fill="FFFFFF"/>
                </w:rPr>
                <w:t>s</w:t>
              </w:r>
            </w:ins>
            <w:r>
              <w:rPr>
                <w:rFonts w:ascii="Helvetica" w:hAnsi="Helvetica"/>
                <w:color w:val="555555"/>
                <w:shd w:val="clear" w:color="auto" w:fill="FFFFFF"/>
              </w:rPr>
              <w:t>, dismissal</w:t>
            </w:r>
            <w:ins w:id="895" w:author="Microsoft Office User" w:date="2018-10-26T20:24:00Z">
              <w:r>
                <w:rPr>
                  <w:rFonts w:ascii="Helvetica" w:hAnsi="Helvetica"/>
                  <w:color w:val="555555"/>
                  <w:shd w:val="clear" w:color="auto" w:fill="FFFFFF"/>
                </w:rPr>
                <w:t>s</w:t>
              </w:r>
            </w:ins>
            <w:r>
              <w:rPr>
                <w:rFonts w:ascii="Helvetica" w:hAnsi="Helvetica"/>
                <w:color w:val="555555"/>
                <w:shd w:val="clear" w:color="auto" w:fill="FFFFFF"/>
              </w:rPr>
              <w:t>, suspension</w:t>
            </w:r>
            <w:ins w:id="896" w:author="Microsoft Office User" w:date="2018-10-26T20:24:00Z">
              <w:r>
                <w:rPr>
                  <w:rFonts w:ascii="Helvetica" w:hAnsi="Helvetica"/>
                  <w:color w:val="555555"/>
                  <w:shd w:val="clear" w:color="auto" w:fill="FFFFFF"/>
                </w:rPr>
                <w:t>s</w:t>
              </w:r>
            </w:ins>
            <w:r>
              <w:rPr>
                <w:rFonts w:ascii="Helvetica" w:hAnsi="Helvetica"/>
                <w:color w:val="555555"/>
                <w:shd w:val="clear" w:color="auto" w:fill="FFFFFF"/>
              </w:rPr>
              <w:t>, training, extension</w:t>
            </w:r>
            <w:ins w:id="897" w:author="Microsoft Office User" w:date="2018-10-26T20:24:00Z">
              <w:r>
                <w:rPr>
                  <w:rFonts w:ascii="Helvetica" w:hAnsi="Helvetica"/>
                  <w:color w:val="555555"/>
                  <w:shd w:val="clear" w:color="auto" w:fill="FFFFFF"/>
                </w:rPr>
                <w:t>s</w:t>
              </w:r>
            </w:ins>
            <w:r>
              <w:rPr>
                <w:rFonts w:ascii="Helvetica" w:hAnsi="Helvetica"/>
                <w:color w:val="555555"/>
                <w:shd w:val="clear" w:color="auto" w:fill="FFFFFF"/>
              </w:rPr>
              <w:t>, awards and grants, and other matters. The committee meets twice every semester as a routine, on</w:t>
            </w:r>
            <w:ins w:id="898" w:author="Microsoft Office User" w:date="2018-10-26T20:24:00Z">
              <w:r>
                <w:rPr>
                  <w:rFonts w:ascii="Helvetica" w:hAnsi="Helvetica"/>
                  <w:color w:val="555555"/>
                  <w:shd w:val="clear" w:color="auto" w:fill="FFFFFF"/>
                </w:rPr>
                <w:t>ce</w:t>
              </w:r>
            </w:ins>
            <w:del w:id="899" w:author="Microsoft Office User" w:date="2018-10-26T20:24:00Z">
              <w:r w:rsidDel="00E92471">
                <w:rPr>
                  <w:rFonts w:ascii="Helvetica" w:hAnsi="Helvetica"/>
                  <w:color w:val="555555"/>
                  <w:shd w:val="clear" w:color="auto" w:fill="FFFFFF"/>
                </w:rPr>
                <w:delText>e</w:delText>
              </w:r>
            </w:del>
            <w:r>
              <w:rPr>
                <w:rFonts w:ascii="Helvetica" w:hAnsi="Helvetica"/>
                <w:color w:val="555555"/>
                <w:shd w:val="clear" w:color="auto" w:fill="FFFFFF"/>
              </w:rPr>
              <w:t xml:space="preserve"> at the beginning and the other by the end of the semester. It may hold additional meetings when necessary. Meetings are generally held before the college faculty evaluation committee meets. Reviews and admissions of application</w:t>
            </w:r>
            <w:ins w:id="900" w:author="Microsoft Office User" w:date="2018-10-26T20:24:00Z">
              <w:r w:rsidR="00844975">
                <w:rPr>
                  <w:rFonts w:ascii="Helvetica" w:hAnsi="Helvetica"/>
                  <w:color w:val="555555"/>
                  <w:shd w:val="clear" w:color="auto" w:fill="FFFFFF"/>
                </w:rPr>
                <w:t>s</w:t>
              </w:r>
            </w:ins>
            <w:r>
              <w:rPr>
                <w:rFonts w:ascii="Helvetica" w:hAnsi="Helvetica"/>
                <w:color w:val="555555"/>
                <w:shd w:val="clear" w:color="auto" w:fill="FFFFFF"/>
              </w:rPr>
              <w:t xml:space="preserve"> for on-the-job study are held in accordance with rules and regulations of the school. </w:t>
            </w:r>
          </w:p>
          <w:p w14:paraId="4DAF157C" w14:textId="3BD15920" w:rsidR="00844975" w:rsidRDefault="00844975" w:rsidP="00844975">
            <w:r>
              <w:rPr>
                <w:rFonts w:ascii="Helvetica" w:hAnsi="Helvetica"/>
                <w:color w:val="555555"/>
                <w:shd w:val="clear" w:color="auto" w:fill="FFFFFF"/>
              </w:rPr>
              <w:t xml:space="preserve">Computer and language classes are mainly arranged </w:t>
            </w:r>
            <w:del w:id="901" w:author="Microsoft Office User" w:date="2018-10-26T20:32:00Z">
              <w:r w:rsidDel="00844975">
                <w:rPr>
                  <w:rFonts w:ascii="Helvetica" w:hAnsi="Helvetica"/>
                  <w:color w:val="555555"/>
                  <w:shd w:val="clear" w:color="auto" w:fill="FFFFFF"/>
                </w:rPr>
                <w:delText xml:space="preserve">at </w:delText>
              </w:r>
            </w:del>
            <w:ins w:id="902" w:author="Microsoft Office User" w:date="2018-10-26T20:32:00Z">
              <w:r>
                <w:rPr>
                  <w:rFonts w:ascii="Helvetica" w:hAnsi="Helvetica"/>
                  <w:color w:val="555555"/>
                  <w:shd w:val="clear" w:color="auto" w:fill="FFFFFF"/>
                </w:rPr>
                <w:t xml:space="preserve">in </w:t>
              </w:r>
            </w:ins>
            <w:r>
              <w:rPr>
                <w:rFonts w:ascii="Helvetica" w:hAnsi="Helvetica"/>
                <w:color w:val="555555"/>
                <w:shd w:val="clear" w:color="auto" w:fill="FFFFFF"/>
              </w:rPr>
              <w:t>S502, while some classes can also use S509 as a computer room for related drills</w:t>
            </w:r>
          </w:p>
          <w:p w14:paraId="66AB2961" w14:textId="68781F92" w:rsidR="00844975" w:rsidRDefault="00844975" w:rsidP="00844975">
            <w:pPr>
              <w:rPr>
                <w:ins w:id="903" w:author="Microsoft Office User" w:date="2018-10-26T20:33:00Z"/>
                <w:rFonts w:ascii="Helvetica" w:hAnsi="Helvetica"/>
                <w:color w:val="555555"/>
                <w:shd w:val="clear" w:color="auto" w:fill="FFFFFF"/>
              </w:rPr>
            </w:pPr>
            <w:r>
              <w:rPr>
                <w:rFonts w:ascii="Helvetica" w:hAnsi="Helvetica"/>
                <w:color w:val="555555"/>
                <w:shd w:val="clear" w:color="auto" w:fill="FFFFFF"/>
              </w:rPr>
              <w:t xml:space="preserve">These software systems are also available for students and teachers to use in class and </w:t>
            </w:r>
            <w:ins w:id="904" w:author="Microsoft Office User" w:date="2018-10-26T20:33:00Z">
              <w:r>
                <w:rPr>
                  <w:rFonts w:ascii="Helvetica" w:hAnsi="Helvetica"/>
                  <w:color w:val="555555"/>
                  <w:shd w:val="clear" w:color="auto" w:fill="FFFFFF"/>
                </w:rPr>
                <w:t xml:space="preserve">for </w:t>
              </w:r>
            </w:ins>
            <w:r>
              <w:rPr>
                <w:rFonts w:ascii="Helvetica" w:hAnsi="Helvetica"/>
                <w:color w:val="555555"/>
                <w:shd w:val="clear" w:color="auto" w:fill="FFFFFF"/>
              </w:rPr>
              <w:t>individual study.</w:t>
            </w:r>
          </w:p>
          <w:p w14:paraId="636021D8" w14:textId="77777777" w:rsidR="00844975" w:rsidRDefault="00844975" w:rsidP="00844975"/>
          <w:p w14:paraId="5001C0F1" w14:textId="77777777" w:rsidR="00844975" w:rsidRDefault="00844975" w:rsidP="00E92471">
            <w:pPr>
              <w:rPr>
                <w:ins w:id="905" w:author="Microsoft Office User" w:date="2018-10-26T20:25:00Z"/>
                <w:rFonts w:ascii="Helvetica" w:hAnsi="Helvetica"/>
                <w:color w:val="555555"/>
                <w:shd w:val="clear" w:color="auto" w:fill="FFFFFF"/>
              </w:rPr>
            </w:pPr>
          </w:p>
          <w:p w14:paraId="1302DBBF" w14:textId="77777777" w:rsidR="00844975" w:rsidRDefault="00844975" w:rsidP="00E92471"/>
          <w:p w14:paraId="67B4C4F2" w14:textId="77777777" w:rsidR="00E92471" w:rsidRDefault="00E92471" w:rsidP="00E92471"/>
          <w:p w14:paraId="2EF91F9C" w14:textId="77777777" w:rsidR="00E92471" w:rsidRDefault="00E92471" w:rsidP="00E92471"/>
          <w:p w14:paraId="5670D39E" w14:textId="77777777" w:rsidR="00E92471" w:rsidRDefault="00E92471" w:rsidP="00E92471"/>
          <w:p w14:paraId="22885381" w14:textId="77777777" w:rsidR="00E92471" w:rsidRDefault="00E92471" w:rsidP="00E92471"/>
          <w:p w14:paraId="520B142A"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4669F756"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EFC3E9B"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3DFA90EF"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11</w:t>
            </w:r>
          </w:p>
        </w:tc>
        <w:tc>
          <w:tcPr>
            <w:tcW w:w="4940" w:type="dxa"/>
            <w:tcBorders>
              <w:top w:val="nil"/>
              <w:left w:val="nil"/>
              <w:bottom w:val="single" w:sz="4" w:space="0" w:color="auto"/>
              <w:right w:val="single" w:sz="4" w:space="0" w:color="auto"/>
            </w:tcBorders>
            <w:shd w:val="clear" w:color="auto" w:fill="auto"/>
            <w:vAlign w:val="center"/>
            <w:hideMark/>
          </w:tcPr>
          <w:p w14:paraId="5096E562"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資訊管理系</w:t>
            </w:r>
          </w:p>
        </w:tc>
        <w:tc>
          <w:tcPr>
            <w:tcW w:w="3380" w:type="dxa"/>
            <w:tcBorders>
              <w:top w:val="nil"/>
              <w:left w:val="nil"/>
              <w:bottom w:val="single" w:sz="4" w:space="0" w:color="auto"/>
              <w:right w:val="single" w:sz="4" w:space="0" w:color="auto"/>
            </w:tcBorders>
            <w:shd w:val="clear" w:color="auto" w:fill="auto"/>
            <w:noWrap/>
            <w:vAlign w:val="center"/>
            <w:hideMark/>
          </w:tcPr>
          <w:p w14:paraId="47EAC228"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https://mis.stust.edu.tw/en</w:t>
            </w:r>
          </w:p>
        </w:tc>
        <w:tc>
          <w:tcPr>
            <w:tcW w:w="6920" w:type="dxa"/>
            <w:tcBorders>
              <w:top w:val="nil"/>
              <w:left w:val="nil"/>
              <w:bottom w:val="single" w:sz="4" w:space="0" w:color="auto"/>
              <w:right w:val="single" w:sz="4" w:space="0" w:color="auto"/>
            </w:tcBorders>
            <w:shd w:val="clear" w:color="auto" w:fill="auto"/>
            <w:noWrap/>
            <w:hideMark/>
          </w:tcPr>
          <w:p w14:paraId="113AA443" w14:textId="36E4D36A" w:rsidR="004C7D4A" w:rsidRDefault="004C7D4A" w:rsidP="004C7D4A">
            <w:pPr>
              <w:rPr>
                <w:ins w:id="906" w:author="Microsoft Office User" w:date="2018-10-28T11:18:00Z"/>
                <w:color w:val="000000"/>
                <w:shd w:val="clear" w:color="auto" w:fill="FFFFFF"/>
              </w:rPr>
            </w:pPr>
            <w:r>
              <w:rPr>
                <w:color w:val="000000"/>
                <w:shd w:val="clear" w:color="auto" w:fill="FFFFFF"/>
              </w:rPr>
              <w:t xml:space="preserve">For most people, the use of computers is a means to an end. It is a huge adventure and a big challenge to learn how to use applications, </w:t>
            </w:r>
            <w:ins w:id="907" w:author="Microsoft Office User" w:date="2018-10-28T11:18:00Z">
              <w:r>
                <w:rPr>
                  <w:color w:val="000000"/>
                  <w:shd w:val="clear" w:color="auto" w:fill="FFFFFF"/>
                </w:rPr>
                <w:t xml:space="preserve">use </w:t>
              </w:r>
            </w:ins>
            <w:r>
              <w:rPr>
                <w:color w:val="000000"/>
                <w:shd w:val="clear" w:color="auto" w:fill="FFFFFF"/>
              </w:rPr>
              <w:t>new tools to communicate, do</w:t>
            </w:r>
            <w:del w:id="908" w:author="Microsoft Office User" w:date="2018-10-28T11:18:00Z">
              <w:r w:rsidDel="004C7D4A">
                <w:rPr>
                  <w:color w:val="000000"/>
                  <w:shd w:val="clear" w:color="auto" w:fill="FFFFFF"/>
                </w:rPr>
                <w:delText>ing</w:delText>
              </w:r>
            </w:del>
            <w:r>
              <w:rPr>
                <w:color w:val="000000"/>
                <w:shd w:val="clear" w:color="auto" w:fill="FFFFFF"/>
              </w:rPr>
              <w:t xml:space="preserve"> business, undergo</w:t>
            </w:r>
            <w:del w:id="909" w:author="Microsoft Office User" w:date="2018-10-28T11:18:00Z">
              <w:r w:rsidDel="004C7D4A">
                <w:rPr>
                  <w:color w:val="000000"/>
                  <w:shd w:val="clear" w:color="auto" w:fill="FFFFFF"/>
                </w:rPr>
                <w:delText>ing</w:delText>
              </w:r>
            </w:del>
            <w:r>
              <w:rPr>
                <w:color w:val="000000"/>
                <w:shd w:val="clear" w:color="auto" w:fill="FFFFFF"/>
              </w:rPr>
              <w:t xml:space="preserve"> research, and help</w:t>
            </w:r>
            <w:del w:id="910" w:author="Microsoft Office User" w:date="2018-10-28T11:18:00Z">
              <w:r w:rsidDel="004C7D4A">
                <w:rPr>
                  <w:color w:val="000000"/>
                  <w:shd w:val="clear" w:color="auto" w:fill="FFFFFF"/>
                </w:rPr>
                <w:delText>ing</w:delText>
              </w:r>
            </w:del>
            <w:r>
              <w:rPr>
                <w:color w:val="000000"/>
                <w:shd w:val="clear" w:color="auto" w:fill="FFFFFF"/>
              </w:rPr>
              <w:t xml:space="preserve"> users to make their daily work easier, faster, and better.</w:t>
            </w:r>
          </w:p>
          <w:p w14:paraId="7B553AD8" w14:textId="77777777" w:rsidR="004C7D4A" w:rsidRDefault="004C7D4A" w:rsidP="004C7D4A">
            <w:pPr>
              <w:spacing w:line="640" w:lineRule="atLeast"/>
              <w:ind w:firstLine="480"/>
              <w:jc w:val="both"/>
              <w:rPr>
                <w:rFonts w:ascii="Helvetica" w:hAnsi="Helvetica"/>
                <w:color w:val="555555"/>
                <w:sz w:val="21"/>
                <w:szCs w:val="21"/>
              </w:rPr>
            </w:pPr>
            <w:r>
              <w:rPr>
                <w:color w:val="555555"/>
              </w:rPr>
              <w:t>The Master program in Management in Information Systems (MIS) is designed for students to combine</w:t>
            </w:r>
            <w:del w:id="911" w:author="Microsoft Office User" w:date="2018-10-28T11:20:00Z">
              <w:r w:rsidDel="004C7D4A">
                <w:rPr>
                  <w:color w:val="555555"/>
                </w:rPr>
                <w:delText>d</w:delText>
              </w:r>
            </w:del>
            <w:r>
              <w:rPr>
                <w:color w:val="555555"/>
              </w:rPr>
              <w:t xml:space="preserve"> professional IT knowledge with practical experience</w:t>
            </w:r>
            <w:del w:id="912" w:author="Microsoft Office User" w:date="2018-10-28T11:20:00Z">
              <w:r w:rsidDel="004C7D4A">
                <w:rPr>
                  <w:color w:val="555555"/>
                </w:rPr>
                <w:delText>s</w:delText>
              </w:r>
            </w:del>
            <w:r>
              <w:rPr>
                <w:color w:val="555555"/>
              </w:rPr>
              <w:t xml:space="preserve"> in business organizations.</w:t>
            </w:r>
          </w:p>
          <w:p w14:paraId="348B1CFA" w14:textId="4AF90AAC" w:rsidR="004C7D4A" w:rsidRDefault="004C7D4A" w:rsidP="004C7D4A">
            <w:pPr>
              <w:spacing w:line="640" w:lineRule="atLeast"/>
              <w:ind w:firstLine="480"/>
              <w:jc w:val="both"/>
              <w:rPr>
                <w:color w:val="555555"/>
              </w:rPr>
            </w:pPr>
            <w:r>
              <w:rPr>
                <w:color w:val="555555"/>
              </w:rPr>
              <w:t xml:space="preserve">Students have opportunities to intern in renowned enterprises and </w:t>
            </w:r>
            <w:ins w:id="913" w:author="Microsoft Office User" w:date="2018-10-28T11:20:00Z">
              <w:r>
                <w:rPr>
                  <w:color w:val="555555"/>
                </w:rPr>
                <w:t>opportunities</w:t>
              </w:r>
            </w:ins>
            <w:del w:id="914" w:author="Microsoft Office User" w:date="2018-10-28T11:20:00Z">
              <w:r w:rsidDel="004C7D4A">
                <w:rPr>
                  <w:color w:val="555555"/>
                </w:rPr>
                <w:delText>occasions</w:delText>
              </w:r>
            </w:del>
            <w:r>
              <w:rPr>
                <w:color w:val="555555"/>
              </w:rPr>
              <w:t xml:space="preserve"> to exchange ideas with specialists from the government, job market</w:t>
            </w:r>
            <w:ins w:id="915" w:author="Microsoft Office User" w:date="2018-10-28T11:20:00Z">
              <w:r>
                <w:rPr>
                  <w:color w:val="555555"/>
                </w:rPr>
                <w:t>,</w:t>
              </w:r>
            </w:ins>
            <w:r>
              <w:rPr>
                <w:color w:val="555555"/>
              </w:rPr>
              <w:t xml:space="preserve"> and </w:t>
            </w:r>
            <w:del w:id="916" w:author="Microsoft Office User" w:date="2018-10-28T11:20:00Z">
              <w:r w:rsidDel="004C7D4A">
                <w:rPr>
                  <w:color w:val="555555"/>
                </w:rPr>
                <w:delText xml:space="preserve">the </w:delText>
              </w:r>
            </w:del>
            <w:r>
              <w:rPr>
                <w:color w:val="555555"/>
              </w:rPr>
              <w:t>research fields.</w:t>
            </w:r>
          </w:p>
          <w:p w14:paraId="63F2D0F7" w14:textId="53FAC695" w:rsidR="004C7D4A" w:rsidRPr="004C7D4A" w:rsidRDefault="004C7D4A" w:rsidP="004C7D4A">
            <w:pPr>
              <w:spacing w:line="640" w:lineRule="atLeast"/>
              <w:ind w:firstLine="480"/>
              <w:jc w:val="both"/>
              <w:rPr>
                <w:color w:val="555555"/>
              </w:rPr>
            </w:pPr>
            <w:r w:rsidRPr="004C7D4A">
              <w:rPr>
                <w:color w:val="555555"/>
              </w:rPr>
              <w:t>1.    Employment-oriented</w:t>
            </w:r>
            <w:ins w:id="917" w:author="Microsoft Office User" w:date="2018-10-28T11:25:00Z">
              <w:r>
                <w:rPr>
                  <w:color w:val="555555"/>
                </w:rPr>
                <w:t xml:space="preserve"> </w:t>
              </w:r>
            </w:ins>
            <w:r w:rsidRPr="004C7D4A">
              <w:rPr>
                <w:color w:val="555555"/>
              </w:rPr>
              <w:t>multi-course curriculum planning</w:t>
            </w:r>
          </w:p>
          <w:p w14:paraId="553412CE" w14:textId="419B9804" w:rsidR="004C7D4A" w:rsidRPr="004C7D4A" w:rsidRDefault="004C7D4A" w:rsidP="004C7D4A">
            <w:pPr>
              <w:spacing w:line="640" w:lineRule="atLeast"/>
              <w:ind w:firstLine="480"/>
              <w:jc w:val="both"/>
              <w:rPr>
                <w:color w:val="555555"/>
              </w:rPr>
            </w:pPr>
            <w:r w:rsidRPr="004C7D4A">
              <w:rPr>
                <w:color w:val="555555"/>
              </w:rPr>
              <w:t xml:space="preserve"> 2.    Focus on the quality of the students’ projects</w:t>
            </w:r>
          </w:p>
          <w:p w14:paraId="40B20869" w14:textId="60371839" w:rsidR="004C7D4A" w:rsidRPr="004C7D4A" w:rsidRDefault="004C7D4A" w:rsidP="004C7D4A">
            <w:pPr>
              <w:spacing w:line="640" w:lineRule="atLeast"/>
              <w:ind w:firstLine="480"/>
              <w:jc w:val="both"/>
              <w:rPr>
                <w:color w:val="555555"/>
              </w:rPr>
            </w:pPr>
            <w:r w:rsidRPr="004C7D4A">
              <w:rPr>
                <w:color w:val="555555"/>
              </w:rPr>
              <w:t xml:space="preserve"> 3.    Theory and Practice of </w:t>
            </w:r>
            <w:del w:id="918" w:author="Microsoft Office User" w:date="2018-10-28T22:18:00Z">
              <w:r w:rsidRPr="004C7D4A" w:rsidDel="00047F3A">
                <w:rPr>
                  <w:color w:val="555555"/>
                </w:rPr>
                <w:delText xml:space="preserve">courses </w:delText>
              </w:r>
            </w:del>
            <w:r w:rsidRPr="004C7D4A">
              <w:rPr>
                <w:color w:val="555555"/>
              </w:rPr>
              <w:t>accompanied</w:t>
            </w:r>
            <w:ins w:id="919" w:author="Microsoft Office User" w:date="2018-10-28T11:25:00Z">
              <w:r>
                <w:rPr>
                  <w:color w:val="555555"/>
                </w:rPr>
                <w:t xml:space="preserve"> </w:t>
              </w:r>
            </w:ins>
            <w:r w:rsidRPr="004C7D4A">
              <w:rPr>
                <w:color w:val="555555"/>
              </w:rPr>
              <w:t>by professional certifications</w:t>
            </w:r>
          </w:p>
          <w:p w14:paraId="668B3C68" w14:textId="3AF310F3" w:rsidR="004C7D4A" w:rsidRPr="004C7D4A" w:rsidRDefault="004C7D4A" w:rsidP="004C7D4A">
            <w:pPr>
              <w:spacing w:line="640" w:lineRule="atLeast"/>
              <w:ind w:firstLine="480"/>
              <w:jc w:val="both"/>
              <w:rPr>
                <w:color w:val="555555"/>
              </w:rPr>
            </w:pPr>
            <w:r w:rsidRPr="004C7D4A">
              <w:rPr>
                <w:color w:val="555555"/>
              </w:rPr>
              <w:t xml:space="preserve"> 4.    Off-campus internships as </w:t>
            </w:r>
            <w:del w:id="920" w:author="Microsoft Office User" w:date="2018-10-28T22:18:00Z">
              <w:r w:rsidRPr="004C7D4A" w:rsidDel="00047F3A">
                <w:rPr>
                  <w:color w:val="555555"/>
                </w:rPr>
                <w:delText xml:space="preserve">the </w:delText>
              </w:r>
            </w:del>
            <w:r w:rsidRPr="004C7D4A">
              <w:rPr>
                <w:color w:val="555555"/>
              </w:rPr>
              <w:t>pre-employment training</w:t>
            </w:r>
          </w:p>
          <w:p w14:paraId="4259F45C" w14:textId="40AD2207" w:rsidR="004C7D4A" w:rsidRPr="004C7D4A" w:rsidRDefault="004C7D4A" w:rsidP="004C7D4A">
            <w:pPr>
              <w:spacing w:line="640" w:lineRule="atLeast"/>
              <w:ind w:firstLine="480"/>
              <w:jc w:val="both"/>
              <w:rPr>
                <w:color w:val="555555"/>
              </w:rPr>
            </w:pPr>
            <w:r w:rsidRPr="004C7D4A">
              <w:rPr>
                <w:color w:val="555555"/>
              </w:rPr>
              <w:t xml:space="preserve"> 5.    Emphasis</w:t>
            </w:r>
            <w:ins w:id="921" w:author="Microsoft Office User" w:date="2018-10-28T11:25:00Z">
              <w:r>
                <w:rPr>
                  <w:color w:val="555555"/>
                </w:rPr>
                <w:t xml:space="preserve"> </w:t>
              </w:r>
            </w:ins>
            <w:r w:rsidRPr="004C7D4A">
              <w:rPr>
                <w:color w:val="555555"/>
              </w:rPr>
              <w:t>on academic research and</w:t>
            </w:r>
            <w:ins w:id="922" w:author="Microsoft Office User" w:date="2018-10-28T11:25:00Z">
              <w:r>
                <w:rPr>
                  <w:color w:val="555555"/>
                </w:rPr>
                <w:t xml:space="preserve"> </w:t>
              </w:r>
            </w:ins>
            <w:r w:rsidRPr="004C7D4A">
              <w:rPr>
                <w:color w:val="555555"/>
              </w:rPr>
              <w:t>industry-university cooperation</w:t>
            </w:r>
          </w:p>
          <w:p w14:paraId="4F1B4C37" w14:textId="790AAD9D" w:rsidR="004C7D4A" w:rsidRPr="004C7D4A" w:rsidRDefault="004C7D4A" w:rsidP="004C7D4A">
            <w:pPr>
              <w:spacing w:line="640" w:lineRule="atLeast"/>
              <w:ind w:firstLine="480"/>
              <w:jc w:val="both"/>
              <w:rPr>
                <w:color w:val="555555"/>
              </w:rPr>
            </w:pPr>
            <w:r w:rsidRPr="004C7D4A">
              <w:rPr>
                <w:color w:val="555555"/>
              </w:rPr>
              <w:t xml:space="preserve"> 6.    Attach</w:t>
            </w:r>
            <w:del w:id="923" w:author="Microsoft Office User" w:date="2018-10-28T22:18:00Z">
              <w:r w:rsidRPr="004C7D4A" w:rsidDel="00047F3A">
                <w:rPr>
                  <w:color w:val="555555"/>
                </w:rPr>
                <w:delText>es</w:delText>
              </w:r>
            </w:del>
            <w:r w:rsidRPr="004C7D4A">
              <w:rPr>
                <w:color w:val="555555"/>
              </w:rPr>
              <w:t xml:space="preserve"> great importance to</w:t>
            </w:r>
            <w:ins w:id="924" w:author="Microsoft Office User" w:date="2018-10-28T11:25:00Z">
              <w:r>
                <w:rPr>
                  <w:color w:val="555555"/>
                </w:rPr>
                <w:t xml:space="preserve"> </w:t>
              </w:r>
            </w:ins>
            <w:r w:rsidRPr="004C7D4A">
              <w:rPr>
                <w:color w:val="555555"/>
              </w:rPr>
              <w:t>International</w:t>
            </w:r>
            <w:ins w:id="925" w:author="Microsoft Office User" w:date="2018-10-28T11:26:00Z">
              <w:r>
                <w:rPr>
                  <w:color w:val="555555"/>
                </w:rPr>
                <w:t xml:space="preserve"> </w:t>
              </w:r>
            </w:ins>
            <w:r w:rsidRPr="004C7D4A">
              <w:rPr>
                <w:color w:val="555555"/>
              </w:rPr>
              <w:t>IT personnel training</w:t>
            </w:r>
          </w:p>
          <w:p w14:paraId="038F55B7" w14:textId="77777777" w:rsidR="004C7D4A" w:rsidRDefault="004C7D4A" w:rsidP="004C7D4A"/>
          <w:p w14:paraId="14276568"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03A2D2AC"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6A426CB1"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1150A2F6"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12</w:t>
            </w:r>
          </w:p>
        </w:tc>
        <w:tc>
          <w:tcPr>
            <w:tcW w:w="4940" w:type="dxa"/>
            <w:tcBorders>
              <w:top w:val="nil"/>
              <w:left w:val="nil"/>
              <w:bottom w:val="single" w:sz="4" w:space="0" w:color="auto"/>
              <w:right w:val="single" w:sz="4" w:space="0" w:color="auto"/>
            </w:tcBorders>
            <w:shd w:val="clear" w:color="auto" w:fill="auto"/>
            <w:vAlign w:val="center"/>
            <w:hideMark/>
          </w:tcPr>
          <w:p w14:paraId="5D8876FB"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餐旅管理系</w:t>
            </w:r>
          </w:p>
        </w:tc>
        <w:tc>
          <w:tcPr>
            <w:tcW w:w="3380" w:type="dxa"/>
            <w:tcBorders>
              <w:top w:val="nil"/>
              <w:left w:val="nil"/>
              <w:bottom w:val="single" w:sz="4" w:space="0" w:color="auto"/>
              <w:right w:val="single" w:sz="4" w:space="0" w:color="auto"/>
            </w:tcBorders>
            <w:shd w:val="clear" w:color="auto" w:fill="auto"/>
            <w:noWrap/>
            <w:vAlign w:val="center"/>
            <w:hideMark/>
          </w:tcPr>
          <w:p w14:paraId="57495D30"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https://hm.stust.edu.tw/en</w:t>
            </w:r>
          </w:p>
        </w:tc>
        <w:tc>
          <w:tcPr>
            <w:tcW w:w="6920" w:type="dxa"/>
            <w:tcBorders>
              <w:top w:val="nil"/>
              <w:left w:val="nil"/>
              <w:bottom w:val="single" w:sz="4" w:space="0" w:color="auto"/>
              <w:right w:val="single" w:sz="4" w:space="0" w:color="auto"/>
            </w:tcBorders>
            <w:shd w:val="clear" w:color="auto" w:fill="auto"/>
            <w:noWrap/>
            <w:hideMark/>
          </w:tcPr>
          <w:p w14:paraId="4B7CF379" w14:textId="7367A9A8" w:rsidR="00FB303B" w:rsidRDefault="00FB303B" w:rsidP="00FB303B">
            <w:pPr>
              <w:rPr>
                <w:ins w:id="926" w:author="Microsoft Office User" w:date="2018-10-28T13:22:00Z"/>
                <w:rStyle w:val="apple-converted-space"/>
                <w:color w:val="555555"/>
              </w:rPr>
            </w:pPr>
            <w:r>
              <w:rPr>
                <w:color w:val="555555"/>
              </w:rPr>
              <w:t xml:space="preserve">The broad and growing field of hospitality is one of the world's largest industries. In </w:t>
            </w:r>
            <w:del w:id="927" w:author="Microsoft Office User" w:date="2018-10-28T22:56:00Z">
              <w:r w:rsidDel="00900C6C">
                <w:rPr>
                  <w:color w:val="555555"/>
                </w:rPr>
                <w:delText>respon</w:delText>
              </w:r>
            </w:del>
            <w:ins w:id="928" w:author="Microsoft Office User" w:date="2018-10-28T22:56:00Z">
              <w:r w:rsidR="00900C6C">
                <w:rPr>
                  <w:color w:val="555555"/>
                </w:rPr>
                <w:t>response</w:t>
              </w:r>
            </w:ins>
            <w:del w:id="929" w:author="Microsoft Office User" w:date="2018-10-28T13:22:00Z">
              <w:r w:rsidDel="00FB303B">
                <w:rPr>
                  <w:color w:val="555555"/>
                </w:rPr>
                <w:delText>ds</w:delText>
              </w:r>
            </w:del>
            <w:r>
              <w:rPr>
                <w:color w:val="555555"/>
              </w:rPr>
              <w:t xml:space="preserve"> to this growing demand for hospitality professionals,</w:t>
            </w:r>
            <w:r>
              <w:rPr>
                <w:rStyle w:val="apple-converted-space"/>
                <w:color w:val="555555"/>
              </w:rPr>
              <w:t> </w:t>
            </w:r>
            <w:r>
              <w:rPr>
                <w:rStyle w:val="hps"/>
                <w:color w:val="555555"/>
                <w:lang w:val="en"/>
              </w:rPr>
              <w:t>Southern Taiwan</w:t>
            </w:r>
            <w:ins w:id="930" w:author="Microsoft Office User" w:date="2018-10-28T13:22:00Z">
              <w:r>
                <w:rPr>
                  <w:rStyle w:val="hps"/>
                  <w:color w:val="555555"/>
                  <w:lang w:val="en"/>
                </w:rPr>
                <w:t xml:space="preserve"> </w:t>
              </w:r>
            </w:ins>
            <w:del w:id="931" w:author="Microsoft Office User" w:date="2018-10-28T22:56:00Z">
              <w:r w:rsidDel="00900C6C">
                <w:rPr>
                  <w:rStyle w:val="hps"/>
                  <w:color w:val="555555"/>
                  <w:lang w:val="en"/>
                </w:rPr>
                <w:delText>University</w:delText>
              </w:r>
            </w:del>
            <w:del w:id="932" w:author="Microsoft Office User" w:date="2018-10-28T13:22:00Z">
              <w:r w:rsidDel="00FB303B">
                <w:rPr>
                  <w:rStyle w:val="hps"/>
                  <w:color w:val="555555"/>
                  <w:lang w:val="en"/>
                </w:rPr>
                <w:delText xml:space="preserve"> </w:delText>
              </w:r>
            </w:del>
            <w:del w:id="933" w:author="Microsoft Office User" w:date="2018-10-28T22:56:00Z">
              <w:r w:rsidDel="00900C6C">
                <w:rPr>
                  <w:rStyle w:val="hps"/>
                  <w:color w:val="555555"/>
                  <w:lang w:val="en"/>
                </w:rPr>
                <w:delText>of</w:delText>
              </w:r>
            </w:del>
            <w:ins w:id="934" w:author="Microsoft Office User" w:date="2018-10-28T22:56:00Z">
              <w:r w:rsidR="00900C6C">
                <w:rPr>
                  <w:rStyle w:val="hps"/>
                  <w:color w:val="555555"/>
                  <w:lang w:val="en"/>
                </w:rPr>
                <w:t>University. Of</w:t>
              </w:r>
            </w:ins>
            <w:r>
              <w:rPr>
                <w:rStyle w:val="apple-converted-space"/>
                <w:color w:val="555555"/>
                <w:lang w:val="en"/>
              </w:rPr>
              <w:t> </w:t>
            </w:r>
            <w:r>
              <w:rPr>
                <w:rStyle w:val="hps"/>
                <w:color w:val="555555"/>
                <w:lang w:val="en"/>
              </w:rPr>
              <w:t>Science</w:t>
            </w:r>
            <w:r>
              <w:rPr>
                <w:rStyle w:val="apple-converted-space"/>
                <w:color w:val="555555"/>
                <w:lang w:val="en"/>
              </w:rPr>
              <w:t> </w:t>
            </w:r>
            <w:r>
              <w:rPr>
                <w:rStyle w:val="hps"/>
                <w:color w:val="555555"/>
                <w:lang w:val="en"/>
              </w:rPr>
              <w:t>Technology</w:t>
            </w:r>
            <w:r>
              <w:rPr>
                <w:rStyle w:val="apple-converted-space"/>
                <w:color w:val="555555"/>
              </w:rPr>
              <w:t> </w:t>
            </w:r>
            <w:r>
              <w:rPr>
                <w:color w:val="555555"/>
              </w:rPr>
              <w:t>offers one of the best Hospitality Management programs in Taiwan. Established in 2006, the Department aspires to be the premier Hospitality Management education program in</w:t>
            </w:r>
            <w:ins w:id="935" w:author="Microsoft Office User" w:date="2018-10-28T13:22:00Z">
              <w:r>
                <w:rPr>
                  <w:color w:val="555555"/>
                </w:rPr>
                <w:t xml:space="preserve"> the</w:t>
              </w:r>
            </w:ins>
            <w:r>
              <w:rPr>
                <w:rStyle w:val="apple-converted-space"/>
                <w:color w:val="555555"/>
              </w:rPr>
              <w:t> </w:t>
            </w:r>
            <w:r>
              <w:rPr>
                <w:rStyle w:val="hps"/>
                <w:color w:val="555555"/>
                <w:lang w:val="en"/>
              </w:rPr>
              <w:t>Southern Taiwan</w:t>
            </w:r>
            <w:r>
              <w:rPr>
                <w:rStyle w:val="apple-converted-space"/>
                <w:color w:val="555555"/>
              </w:rPr>
              <w:t> </w:t>
            </w:r>
            <w:r>
              <w:rPr>
                <w:color w:val="555555"/>
              </w:rPr>
              <w:t>area</w:t>
            </w:r>
            <w:del w:id="936" w:author="Microsoft Office User" w:date="2018-10-28T13:22:00Z">
              <w:r w:rsidDel="00FB303B">
                <w:rPr>
                  <w:color w:val="555555"/>
                </w:rPr>
                <w:delText>s</w:delText>
              </w:r>
            </w:del>
            <w:r>
              <w:rPr>
                <w:color w:val="555555"/>
              </w:rPr>
              <w:t>. Currently, the Department offers degrees including Bachelor of Science and Master of Science in Hospitality Management. </w:t>
            </w:r>
            <w:r>
              <w:rPr>
                <w:rStyle w:val="apple-converted-space"/>
                <w:color w:val="555555"/>
              </w:rPr>
              <w:t> </w:t>
            </w:r>
          </w:p>
          <w:p w14:paraId="61ECD72D" w14:textId="544CD2CF" w:rsidR="00FB303B" w:rsidRDefault="00FB303B" w:rsidP="00FB303B">
            <w:pPr>
              <w:rPr>
                <w:ins w:id="937" w:author="Microsoft Office User" w:date="2018-10-28T13:24:00Z"/>
                <w:color w:val="555555"/>
                <w:sz w:val="28"/>
                <w:szCs w:val="28"/>
              </w:rPr>
            </w:pPr>
            <w:ins w:id="938" w:author="Microsoft Office User" w:date="2018-10-28T13:23:00Z">
              <w:r>
                <w:rPr>
                  <w:color w:val="555555"/>
                  <w:sz w:val="28"/>
                  <w:szCs w:val="28"/>
                </w:rPr>
                <w:t xml:space="preserve">The </w:t>
              </w:r>
            </w:ins>
            <w:r>
              <w:rPr>
                <w:color w:val="555555"/>
                <w:sz w:val="28"/>
                <w:szCs w:val="28"/>
              </w:rPr>
              <w:t xml:space="preserve">Department of </w:t>
            </w:r>
            <w:del w:id="939" w:author="Microsoft Office User" w:date="2018-10-28T13:23:00Z">
              <w:r w:rsidDel="00FB303B">
                <w:rPr>
                  <w:color w:val="555555"/>
                  <w:sz w:val="28"/>
                  <w:szCs w:val="28"/>
                </w:rPr>
                <w:delText>h</w:delText>
              </w:r>
            </w:del>
            <w:ins w:id="940" w:author="Microsoft Office User" w:date="2018-10-28T13:23:00Z">
              <w:r>
                <w:rPr>
                  <w:color w:val="555555"/>
                  <w:sz w:val="28"/>
                  <w:szCs w:val="28"/>
                </w:rPr>
                <w:t>H</w:t>
              </w:r>
            </w:ins>
            <w:r>
              <w:rPr>
                <w:color w:val="555555"/>
                <w:sz w:val="28"/>
                <w:szCs w:val="28"/>
              </w:rPr>
              <w:t>ospitality teachers have many kind</w:t>
            </w:r>
            <w:ins w:id="941" w:author="Microsoft Office User" w:date="2018-10-28T13:23:00Z">
              <w:r>
                <w:rPr>
                  <w:color w:val="555555"/>
                  <w:sz w:val="28"/>
                  <w:szCs w:val="28"/>
                </w:rPr>
                <w:t>s</w:t>
              </w:r>
            </w:ins>
            <w:r>
              <w:rPr>
                <w:color w:val="555555"/>
                <w:sz w:val="28"/>
                <w:szCs w:val="28"/>
              </w:rPr>
              <w:t xml:space="preserve"> of skills , two professors, five associate professors, five assistant professors, one </w:t>
            </w:r>
            <w:r>
              <w:rPr>
                <w:color w:val="555555"/>
                <w:sz w:val="29"/>
                <w:szCs w:val="29"/>
              </w:rPr>
              <w:t>technical assistant professor</w:t>
            </w:r>
            <w:r>
              <w:rPr>
                <w:color w:val="555555"/>
                <w:sz w:val="28"/>
                <w:szCs w:val="28"/>
              </w:rPr>
              <w:t> and two lecturers.</w:t>
            </w:r>
          </w:p>
          <w:p w14:paraId="22403A20" w14:textId="244EB72D" w:rsidR="00FB303B" w:rsidRDefault="00FB303B" w:rsidP="00FB303B">
            <w:pPr>
              <w:rPr>
                <w:ins w:id="942" w:author="Microsoft Office User" w:date="2018-10-28T13:23:00Z"/>
                <w:color w:val="555555"/>
                <w:sz w:val="28"/>
                <w:szCs w:val="28"/>
              </w:rPr>
            </w:pPr>
            <w:ins w:id="943" w:author="Microsoft Office User" w:date="2018-10-28T13:24:00Z">
              <w:r>
                <w:rPr>
                  <w:color w:val="555555"/>
                  <w:sz w:val="28"/>
                  <w:szCs w:val="28"/>
                </w:rPr>
                <w:t xml:space="preserve">This department’s educational objectives </w:t>
              </w:r>
            </w:ins>
            <w:ins w:id="944" w:author="Microsoft Office User" w:date="2018-10-28T22:56:00Z">
              <w:r w:rsidR="00900C6C">
                <w:rPr>
                  <w:color w:val="555555"/>
                  <w:sz w:val="28"/>
                  <w:szCs w:val="28"/>
                </w:rPr>
                <w:t>are</w:t>
              </w:r>
            </w:ins>
            <w:ins w:id="945" w:author="Microsoft Office User" w:date="2018-10-28T13:25:00Z">
              <w:r>
                <w:rPr>
                  <w:color w:val="555555"/>
                  <w:sz w:val="28"/>
                  <w:szCs w:val="28"/>
                </w:rPr>
                <w:t xml:space="preserve"> to train </w:t>
              </w:r>
            </w:ins>
            <w:ins w:id="946" w:author="Microsoft Office User" w:date="2018-10-28T22:56:00Z">
              <w:r w:rsidR="00900C6C">
                <w:rPr>
                  <w:color w:val="555555"/>
                  <w:sz w:val="28"/>
                  <w:szCs w:val="28"/>
                </w:rPr>
                <w:t>students</w:t>
              </w:r>
            </w:ins>
            <w:ins w:id="947" w:author="Microsoft Office User" w:date="2018-10-28T13:25:00Z">
              <w:r>
                <w:rPr>
                  <w:color w:val="555555"/>
                  <w:sz w:val="28"/>
                  <w:szCs w:val="28"/>
                </w:rPr>
                <w:t xml:space="preserve"> with technical skills and morals. </w:t>
              </w:r>
            </w:ins>
          </w:p>
          <w:p w14:paraId="31038994" w14:textId="53C3FA25" w:rsidR="00FB303B" w:rsidRDefault="00FB303B" w:rsidP="00FB303B">
            <w:pPr>
              <w:rPr>
                <w:ins w:id="948" w:author="Microsoft Office User" w:date="2018-10-28T13:26:00Z"/>
                <w:color w:val="555555"/>
                <w:sz w:val="28"/>
                <w:szCs w:val="28"/>
              </w:rPr>
            </w:pPr>
            <w:del w:id="949" w:author="Microsoft Office User" w:date="2018-10-28T13:25:00Z">
              <w:r w:rsidDel="00FB303B">
                <w:rPr>
                  <w:color w:val="555555"/>
                  <w:sz w:val="28"/>
                  <w:szCs w:val="28"/>
                </w:rPr>
                <w:delText xml:space="preserve">This department to train technique, moral, and we train hospitality management talents for educational objectives. </w:delText>
              </w:r>
            </w:del>
            <w:ins w:id="950" w:author="Microsoft Office User" w:date="2018-10-28T13:25:00Z">
              <w:r>
                <w:rPr>
                  <w:color w:val="555555"/>
                  <w:sz w:val="28"/>
                  <w:szCs w:val="28"/>
                </w:rPr>
                <w:t xml:space="preserve">The </w:t>
              </w:r>
            </w:ins>
            <w:r>
              <w:rPr>
                <w:color w:val="555555"/>
                <w:sz w:val="28"/>
                <w:szCs w:val="28"/>
              </w:rPr>
              <w:t xml:space="preserve">Department of </w:t>
            </w:r>
            <w:del w:id="951" w:author="Microsoft Office User" w:date="2018-10-28T13:25:00Z">
              <w:r w:rsidDel="00FB303B">
                <w:rPr>
                  <w:color w:val="555555"/>
                  <w:sz w:val="28"/>
                  <w:szCs w:val="28"/>
                </w:rPr>
                <w:delText>h</w:delText>
              </w:r>
            </w:del>
            <w:ins w:id="952" w:author="Microsoft Office User" w:date="2018-10-28T13:25:00Z">
              <w:r>
                <w:rPr>
                  <w:color w:val="555555"/>
                  <w:sz w:val="28"/>
                  <w:szCs w:val="28"/>
                </w:rPr>
                <w:t>H</w:t>
              </w:r>
            </w:ins>
            <w:r>
              <w:rPr>
                <w:color w:val="555555"/>
                <w:sz w:val="28"/>
                <w:szCs w:val="28"/>
              </w:rPr>
              <w:t xml:space="preserve">ospitality combines hospitality management theories and pragmatic abilities for teaching, </w:t>
            </w:r>
            <w:ins w:id="953" w:author="Microsoft Office User" w:date="2018-10-28T13:26:00Z">
              <w:r>
                <w:rPr>
                  <w:color w:val="555555"/>
                  <w:sz w:val="28"/>
                  <w:szCs w:val="28"/>
                </w:rPr>
                <w:t xml:space="preserve">including </w:t>
              </w:r>
            </w:ins>
            <w:del w:id="954" w:author="Microsoft Office User" w:date="2018-10-28T13:26:00Z">
              <w:r w:rsidDel="00FB303B">
                <w:rPr>
                  <w:color w:val="555555"/>
                  <w:sz w:val="28"/>
                  <w:szCs w:val="28"/>
                </w:rPr>
                <w:delText>and s</w:delText>
              </w:r>
            </w:del>
            <w:del w:id="955" w:author="Microsoft Office User" w:date="2018-10-28T13:27:00Z">
              <w:r w:rsidDel="00FB303B">
                <w:rPr>
                  <w:color w:val="555555"/>
                  <w:sz w:val="28"/>
                  <w:szCs w:val="28"/>
                </w:rPr>
                <w:delText>trengthen</w:delText>
              </w:r>
            </w:del>
            <w:ins w:id="956" w:author="Microsoft Office User" w:date="2018-10-28T13:27:00Z">
              <w:r>
                <w:rPr>
                  <w:color w:val="555555"/>
                  <w:sz w:val="28"/>
                  <w:szCs w:val="28"/>
                </w:rPr>
                <w:t>strengthening</w:t>
              </w:r>
            </w:ins>
            <w:r>
              <w:rPr>
                <w:color w:val="555555"/>
                <w:sz w:val="28"/>
                <w:szCs w:val="28"/>
              </w:rPr>
              <w:t xml:space="preserve"> humanistic qualit</w:t>
            </w:r>
            <w:ins w:id="957" w:author="Microsoft Office User" w:date="2018-10-28T13:26:00Z">
              <w:r>
                <w:rPr>
                  <w:color w:val="555555"/>
                  <w:sz w:val="28"/>
                  <w:szCs w:val="28"/>
                </w:rPr>
                <w:t>ies</w:t>
              </w:r>
            </w:ins>
            <w:del w:id="958" w:author="Microsoft Office User" w:date="2018-10-28T13:26:00Z">
              <w:r w:rsidDel="00FB303B">
                <w:rPr>
                  <w:color w:val="555555"/>
                  <w:sz w:val="28"/>
                  <w:szCs w:val="28"/>
                </w:rPr>
                <w:delText>y</w:delText>
              </w:r>
            </w:del>
            <w:r>
              <w:rPr>
                <w:color w:val="555555"/>
                <w:sz w:val="28"/>
                <w:szCs w:val="28"/>
              </w:rPr>
              <w:t xml:space="preserve">, foreign languages, </w:t>
            </w:r>
            <w:del w:id="959" w:author="Microsoft Office User" w:date="2018-10-28T13:26:00Z">
              <w:r w:rsidDel="00FB303B">
                <w:rPr>
                  <w:color w:val="555555"/>
                  <w:sz w:val="28"/>
                  <w:szCs w:val="28"/>
                </w:rPr>
                <w:delText xml:space="preserve">use technology </w:delText>
              </w:r>
            </w:del>
            <w:del w:id="960" w:author="Microsoft Office User" w:date="2018-10-28T13:27:00Z">
              <w:r w:rsidDel="00FB303B">
                <w:rPr>
                  <w:color w:val="555555"/>
                  <w:sz w:val="28"/>
                  <w:szCs w:val="28"/>
                </w:rPr>
                <w:delText>information</w:delText>
              </w:r>
            </w:del>
            <w:ins w:id="961" w:author="Microsoft Office User" w:date="2018-10-28T13:27:00Z">
              <w:r>
                <w:rPr>
                  <w:color w:val="555555"/>
                  <w:sz w:val="28"/>
                  <w:szCs w:val="28"/>
                </w:rPr>
                <w:t>and information</w:t>
              </w:r>
            </w:ins>
            <w:r>
              <w:rPr>
                <w:color w:val="555555"/>
                <w:sz w:val="28"/>
                <w:szCs w:val="28"/>
              </w:rPr>
              <w:t xml:space="preserve"> </w:t>
            </w:r>
            <w:ins w:id="962" w:author="Microsoft Office User" w:date="2018-10-28T13:26:00Z">
              <w:r>
                <w:rPr>
                  <w:color w:val="555555"/>
                  <w:sz w:val="28"/>
                  <w:szCs w:val="28"/>
                </w:rPr>
                <w:t>technology skills.</w:t>
              </w:r>
            </w:ins>
          </w:p>
          <w:p w14:paraId="7968A141" w14:textId="2EC18D64" w:rsidR="00FB303B" w:rsidRDefault="00FB303B" w:rsidP="00FB303B">
            <w:pPr>
              <w:rPr>
                <w:ins w:id="963" w:author="Microsoft Office User" w:date="2018-10-28T13:26:00Z"/>
                <w:color w:val="555555"/>
                <w:sz w:val="28"/>
                <w:szCs w:val="28"/>
              </w:rPr>
            </w:pPr>
            <w:ins w:id="964" w:author="Microsoft Office User" w:date="2018-10-28T13:27:00Z">
              <w:r>
                <w:rPr>
                  <w:color w:val="555555"/>
                  <w:sz w:val="28"/>
                  <w:szCs w:val="28"/>
                </w:rPr>
                <w:t xml:space="preserve">We also cooperate with government </w:t>
              </w:r>
            </w:ins>
            <w:ins w:id="965" w:author="Microsoft Office User" w:date="2018-10-28T13:28:00Z">
              <w:r>
                <w:rPr>
                  <w:color w:val="555555"/>
                  <w:sz w:val="28"/>
                  <w:szCs w:val="28"/>
                </w:rPr>
                <w:t>programs, adopt an international perspective, and promote professional hospitality talents.</w:t>
              </w:r>
            </w:ins>
          </w:p>
          <w:p w14:paraId="00165CFE" w14:textId="77777777" w:rsidR="00FB303B" w:rsidRDefault="00FB303B" w:rsidP="00FB303B">
            <w:pPr>
              <w:rPr>
                <w:ins w:id="966" w:author="Microsoft Office User" w:date="2018-10-28T13:26:00Z"/>
                <w:color w:val="555555"/>
                <w:sz w:val="28"/>
                <w:szCs w:val="28"/>
              </w:rPr>
            </w:pPr>
          </w:p>
          <w:p w14:paraId="085587F1" w14:textId="08DFBF9F" w:rsidR="00FB303B" w:rsidDel="00FB303B" w:rsidRDefault="00FB303B" w:rsidP="00FB303B">
            <w:pPr>
              <w:rPr>
                <w:del w:id="967" w:author="Microsoft Office User" w:date="2018-10-28T13:28:00Z"/>
              </w:rPr>
            </w:pPr>
            <w:del w:id="968" w:author="Microsoft Office User" w:date="2018-10-28T13:28:00Z">
              <w:r w:rsidDel="00FB303B">
                <w:rPr>
                  <w:color w:val="555555"/>
                  <w:sz w:val="28"/>
                  <w:szCs w:val="28"/>
                </w:rPr>
                <w:delText>to hospitality management, and cooperates with government to promote international visitors multiplication program, to train international perspective and knowledge with modern skills  professional hospitality service talents.</w:delText>
              </w:r>
            </w:del>
          </w:p>
          <w:p w14:paraId="25E5A99F" w14:textId="133E8412" w:rsidR="00FB303B" w:rsidDel="00FB303B" w:rsidRDefault="00FB303B" w:rsidP="00FB303B">
            <w:pPr>
              <w:spacing w:before="100" w:beforeAutospacing="1" w:after="100" w:afterAutospacing="1"/>
              <w:rPr>
                <w:del w:id="969" w:author="Microsoft Office User" w:date="2018-10-28T13:30:00Z"/>
                <w:rFonts w:ascii="Helvetica" w:hAnsi="Helvetica"/>
                <w:color w:val="555555"/>
                <w:sz w:val="21"/>
                <w:szCs w:val="21"/>
              </w:rPr>
            </w:pPr>
            <w:del w:id="970" w:author="Microsoft Office User" w:date="2018-10-28T13:31:00Z">
              <w:r w:rsidDel="00FB303B">
                <w:rPr>
                  <w:rStyle w:val="Strong"/>
                  <w:color w:val="555555"/>
                  <w:sz w:val="28"/>
                  <w:szCs w:val="28"/>
                </w:rPr>
                <w:lastRenderedPageBreak/>
                <w:delText>Teaching</w:delText>
              </w:r>
            </w:del>
            <w:r>
              <w:rPr>
                <w:rStyle w:val="Strong"/>
                <w:color w:val="555555"/>
                <w:sz w:val="28"/>
                <w:szCs w:val="28"/>
              </w:rPr>
              <w:t xml:space="preserve"> </w:t>
            </w:r>
            <w:ins w:id="971" w:author="Microsoft Office User" w:date="2018-10-28T13:31:00Z">
              <w:r>
                <w:rPr>
                  <w:rStyle w:val="Strong"/>
                  <w:color w:val="555555"/>
                  <w:sz w:val="28"/>
                  <w:szCs w:val="28"/>
                </w:rPr>
                <w:t>D</w:t>
              </w:r>
              <w:r>
                <w:rPr>
                  <w:rStyle w:val="Strong"/>
                </w:rPr>
                <w:t xml:space="preserve">epartment </w:t>
              </w:r>
            </w:ins>
            <w:r>
              <w:rPr>
                <w:rStyle w:val="Strong"/>
                <w:color w:val="555555"/>
                <w:sz w:val="28"/>
                <w:szCs w:val="28"/>
              </w:rPr>
              <w:t>feature</w:t>
            </w:r>
            <w:ins w:id="972" w:author="Microsoft Office User" w:date="2018-10-28T13:31:00Z">
              <w:r>
                <w:rPr>
                  <w:rStyle w:val="Strong"/>
                  <w:color w:val="555555"/>
                  <w:sz w:val="28"/>
                  <w:szCs w:val="28"/>
                </w:rPr>
                <w:t xml:space="preserve">s </w:t>
              </w:r>
            </w:ins>
            <w:del w:id="973" w:author="Microsoft Office User" w:date="2018-10-28T13:31:00Z">
              <w:r w:rsidDel="00FB303B">
                <w:rPr>
                  <w:rStyle w:val="Strong"/>
                  <w:color w:val="555555"/>
                  <w:sz w:val="28"/>
                  <w:szCs w:val="28"/>
                </w:rPr>
                <w:delText>s</w:delText>
              </w:r>
            </w:del>
          </w:p>
          <w:p w14:paraId="76A91153" w14:textId="73E31CBC" w:rsidR="00FB303B" w:rsidRDefault="00FB303B" w:rsidP="00FB303B">
            <w:pPr>
              <w:spacing w:before="100" w:beforeAutospacing="1" w:after="100" w:afterAutospacing="1"/>
              <w:rPr>
                <w:rFonts w:ascii="Helvetica" w:hAnsi="Helvetica"/>
                <w:color w:val="555555"/>
                <w:sz w:val="21"/>
                <w:szCs w:val="21"/>
              </w:rPr>
            </w:pPr>
            <w:del w:id="974" w:author="Microsoft Office User" w:date="2018-10-28T13:30:00Z">
              <w:r w:rsidDel="00FB303B">
                <w:rPr>
                  <w:rStyle w:val="Strong"/>
                  <w:color w:val="555555"/>
                  <w:sz w:val="28"/>
                  <w:szCs w:val="28"/>
                </w:rPr>
                <w:delText>Multi courses with p</w:delText>
              </w:r>
            </w:del>
            <w:ins w:id="975" w:author="Microsoft Office User" w:date="2018-10-28T13:30:00Z">
              <w:r>
                <w:rPr>
                  <w:rStyle w:val="Strong"/>
                  <w:color w:val="555555"/>
                  <w:sz w:val="28"/>
                  <w:szCs w:val="28"/>
                </w:rPr>
                <w:t>P</w:t>
              </w:r>
            </w:ins>
            <w:r>
              <w:rPr>
                <w:rStyle w:val="Strong"/>
                <w:color w:val="555555"/>
                <w:sz w:val="28"/>
                <w:szCs w:val="28"/>
              </w:rPr>
              <w:t>ragmatic</w:t>
            </w:r>
            <w:ins w:id="976" w:author="Microsoft Office User" w:date="2018-10-28T13:30:00Z">
              <w:r>
                <w:rPr>
                  <w:rStyle w:val="Strong"/>
                  <w:color w:val="555555"/>
                  <w:sz w:val="28"/>
                  <w:szCs w:val="28"/>
                </w:rPr>
                <w:t xml:space="preserve"> </w:t>
              </w:r>
              <w:r>
                <w:rPr>
                  <w:rStyle w:val="Strong"/>
                </w:rPr>
                <w:t>courses</w:t>
              </w:r>
            </w:ins>
          </w:p>
          <w:p w14:paraId="4F0A91D1" w14:textId="09219722" w:rsidR="00FB303B" w:rsidRDefault="00FB303B" w:rsidP="00FB303B">
            <w:pPr>
              <w:spacing w:before="100" w:beforeAutospacing="1" w:after="100" w:afterAutospacing="1"/>
              <w:rPr>
                <w:rFonts w:ascii="Helvetica" w:hAnsi="Helvetica"/>
                <w:color w:val="555555"/>
                <w:sz w:val="21"/>
                <w:szCs w:val="21"/>
              </w:rPr>
            </w:pPr>
            <w:r>
              <w:rPr>
                <w:color w:val="555555"/>
                <w:sz w:val="28"/>
                <w:szCs w:val="28"/>
              </w:rPr>
              <w:t xml:space="preserve">The department has implemented plans that enable graduates to process not only professional skills but also lifelong learning abilities. In order to improve teaching quality and courses selection for students, the department works with other departments for curriculum planning using </w:t>
            </w:r>
            <w:ins w:id="977" w:author="Microsoft Office User" w:date="2018-10-28T13:30:00Z">
              <w:r>
                <w:rPr>
                  <w:color w:val="555555"/>
                  <w:sz w:val="28"/>
                  <w:szCs w:val="28"/>
                </w:rPr>
                <w:t xml:space="preserve">the </w:t>
              </w:r>
            </w:ins>
            <w:del w:id="978" w:author="Microsoft Office User" w:date="2018-10-28T13:30:00Z">
              <w:r w:rsidDel="00FB303B">
                <w:rPr>
                  <w:color w:val="555555"/>
                  <w:sz w:val="28"/>
                  <w:szCs w:val="28"/>
                </w:rPr>
                <w:delText>U</w:delText>
              </w:r>
            </w:del>
            <w:ins w:id="979" w:author="Microsoft Office User" w:date="2018-10-28T13:30:00Z">
              <w:r>
                <w:rPr>
                  <w:color w:val="555555"/>
                  <w:sz w:val="28"/>
                  <w:szCs w:val="28"/>
                </w:rPr>
                <w:t>u</w:t>
              </w:r>
            </w:ins>
            <w:r>
              <w:rPr>
                <w:color w:val="555555"/>
                <w:sz w:val="28"/>
                <w:szCs w:val="28"/>
              </w:rPr>
              <w:t>niversity's E-Map  (Employability Map) system.</w:t>
            </w:r>
          </w:p>
          <w:p w14:paraId="6388D1B8" w14:textId="00568C09" w:rsidR="00FB303B" w:rsidRDefault="00FB303B" w:rsidP="00FB303B">
            <w:pPr>
              <w:spacing w:before="100" w:beforeAutospacing="1" w:after="100" w:afterAutospacing="1"/>
              <w:rPr>
                <w:rFonts w:ascii="Helvetica" w:hAnsi="Helvetica"/>
                <w:color w:val="555555"/>
                <w:sz w:val="21"/>
                <w:szCs w:val="21"/>
              </w:rPr>
            </w:pPr>
            <w:del w:id="980" w:author="Microsoft Office User" w:date="2018-10-28T13:31:00Z">
              <w:r w:rsidDel="00FB303B">
                <w:rPr>
                  <w:rStyle w:val="Strong"/>
                  <w:color w:val="555555"/>
                  <w:sz w:val="28"/>
                  <w:szCs w:val="28"/>
                </w:rPr>
                <w:delText>Perfect</w:delText>
              </w:r>
            </w:del>
            <w:ins w:id="981" w:author="Microsoft Office User" w:date="2018-10-28T13:31:00Z">
              <w:r>
                <w:rPr>
                  <w:rStyle w:val="Strong"/>
                  <w:color w:val="555555"/>
                  <w:sz w:val="28"/>
                  <w:szCs w:val="28"/>
                </w:rPr>
                <w:t xml:space="preserve"> high </w:t>
              </w:r>
            </w:ins>
            <w:del w:id="982" w:author="Microsoft Office User" w:date="2018-10-28T13:31:00Z">
              <w:r w:rsidDel="00FB303B">
                <w:rPr>
                  <w:rStyle w:val="Strong"/>
                  <w:color w:val="555555"/>
                  <w:sz w:val="28"/>
                  <w:szCs w:val="28"/>
                </w:rPr>
                <w:delText xml:space="preserve"> </w:delText>
              </w:r>
            </w:del>
            <w:del w:id="983" w:author="Microsoft Office User" w:date="2018-10-28T13:33:00Z">
              <w:r w:rsidDel="0005553C">
                <w:rPr>
                  <w:rStyle w:val="Strong"/>
                  <w:color w:val="555555"/>
                  <w:sz w:val="28"/>
                  <w:szCs w:val="28"/>
                </w:rPr>
                <w:delText>teaching</w:delText>
              </w:r>
            </w:del>
            <w:ins w:id="984" w:author="Microsoft Office User" w:date="2018-10-28T13:33:00Z">
              <w:r w:rsidR="0005553C">
                <w:rPr>
                  <w:rStyle w:val="Strong"/>
                  <w:color w:val="555555"/>
                  <w:sz w:val="28"/>
                  <w:szCs w:val="28"/>
                </w:rPr>
                <w:t>quality teaching</w:t>
              </w:r>
            </w:ins>
            <w:r>
              <w:rPr>
                <w:rStyle w:val="Strong"/>
                <w:color w:val="555555"/>
                <w:sz w:val="28"/>
                <w:szCs w:val="28"/>
              </w:rPr>
              <w:t xml:space="preserve"> equipment</w:t>
            </w:r>
          </w:p>
          <w:p w14:paraId="12E27509" w14:textId="7DF23FC2" w:rsidR="00FB303B" w:rsidDel="0005553C" w:rsidRDefault="00FB303B" w:rsidP="00FB303B">
            <w:pPr>
              <w:spacing w:before="100" w:beforeAutospacing="1" w:after="100" w:afterAutospacing="1"/>
              <w:rPr>
                <w:del w:id="985" w:author="Microsoft Office User" w:date="2018-10-28T13:33:00Z"/>
                <w:rFonts w:ascii="Helvetica" w:hAnsi="Helvetica"/>
                <w:color w:val="555555"/>
                <w:sz w:val="21"/>
                <w:szCs w:val="21"/>
              </w:rPr>
            </w:pPr>
            <w:r>
              <w:rPr>
                <w:color w:val="555555"/>
                <w:sz w:val="28"/>
                <w:szCs w:val="28"/>
              </w:rPr>
              <w:t xml:space="preserve">Our department </w:t>
            </w:r>
            <w:del w:id="986" w:author="Microsoft Office User" w:date="2018-10-28T13:32:00Z">
              <w:r w:rsidDel="0005553C">
                <w:rPr>
                  <w:color w:val="555555"/>
                  <w:sz w:val="28"/>
                  <w:szCs w:val="28"/>
                </w:rPr>
                <w:delText>separates</w:delText>
              </w:r>
            </w:del>
            <w:ins w:id="987" w:author="Microsoft Office User" w:date="2018-10-28T13:32:00Z">
              <w:r w:rsidR="0005553C">
                <w:rPr>
                  <w:color w:val="555555"/>
                  <w:sz w:val="28"/>
                  <w:szCs w:val="28"/>
                </w:rPr>
                <w:t>has</w:t>
              </w:r>
            </w:ins>
            <w:r>
              <w:rPr>
                <w:color w:val="555555"/>
                <w:sz w:val="28"/>
                <w:szCs w:val="28"/>
              </w:rPr>
              <w:t xml:space="preserve"> two</w:t>
            </w:r>
            <w:ins w:id="988" w:author="Microsoft Office User" w:date="2018-10-28T13:32:00Z">
              <w:r w:rsidR="0005553C">
                <w:rPr>
                  <w:color w:val="555555"/>
                  <w:sz w:val="28"/>
                  <w:szCs w:val="28"/>
                </w:rPr>
                <w:t xml:space="preserve"> main teaching</w:t>
              </w:r>
            </w:ins>
            <w:r>
              <w:rPr>
                <w:color w:val="555555"/>
                <w:sz w:val="28"/>
                <w:szCs w:val="28"/>
              </w:rPr>
              <w:t xml:space="preserve"> areas</w:t>
            </w:r>
            <w:ins w:id="989" w:author="Microsoft Office User" w:date="2018-10-28T13:32:00Z">
              <w:r w:rsidR="0005553C">
                <w:rPr>
                  <w:color w:val="555555"/>
                  <w:sz w:val="28"/>
                  <w:szCs w:val="28"/>
                </w:rPr>
                <w:t>.</w:t>
              </w:r>
            </w:ins>
            <w:r>
              <w:rPr>
                <w:color w:val="555555"/>
                <w:sz w:val="28"/>
                <w:szCs w:val="28"/>
              </w:rPr>
              <w:t xml:space="preserve"> </w:t>
            </w:r>
            <w:del w:id="990" w:author="Microsoft Office User" w:date="2018-10-28T13:32:00Z">
              <w:r w:rsidDel="0005553C">
                <w:rPr>
                  <w:color w:val="555555"/>
                  <w:sz w:val="28"/>
                  <w:szCs w:val="28"/>
                </w:rPr>
                <w:delText>equipment of teaching, f</w:delText>
              </w:r>
            </w:del>
            <w:ins w:id="991" w:author="Microsoft Office User" w:date="2018-10-28T13:32:00Z">
              <w:r w:rsidR="0005553C">
                <w:rPr>
                  <w:color w:val="555555"/>
                  <w:sz w:val="28"/>
                  <w:szCs w:val="28"/>
                </w:rPr>
                <w:t>F</w:t>
              </w:r>
            </w:ins>
            <w:r>
              <w:rPr>
                <w:color w:val="555555"/>
                <w:sz w:val="28"/>
                <w:szCs w:val="28"/>
              </w:rPr>
              <w:t>irst</w:t>
            </w:r>
            <w:ins w:id="992" w:author="Microsoft Office User" w:date="2018-10-28T13:32:00Z">
              <w:r w:rsidR="0005553C">
                <w:rPr>
                  <w:color w:val="555555"/>
                  <w:sz w:val="28"/>
                  <w:szCs w:val="28"/>
                </w:rPr>
                <w:t>,</w:t>
              </w:r>
            </w:ins>
            <w:r>
              <w:rPr>
                <w:color w:val="555555"/>
                <w:sz w:val="28"/>
                <w:szCs w:val="28"/>
              </w:rPr>
              <w:t xml:space="preserve"> </w:t>
            </w:r>
            <w:del w:id="993" w:author="Microsoft Office User" w:date="2018-10-28T22:56:00Z">
              <w:r w:rsidDel="00900C6C">
                <w:rPr>
                  <w:color w:val="555555"/>
                  <w:sz w:val="28"/>
                  <w:szCs w:val="28"/>
                </w:rPr>
                <w:delText>is</w:delText>
              </w:r>
            </w:del>
            <w:ins w:id="994" w:author="Microsoft Office User" w:date="2018-10-28T22:56:00Z">
              <w:r w:rsidR="00900C6C">
                <w:rPr>
                  <w:color w:val="555555"/>
                  <w:sz w:val="28"/>
                  <w:szCs w:val="28"/>
                </w:rPr>
                <w:t>are</w:t>
              </w:r>
            </w:ins>
            <w:r>
              <w:rPr>
                <w:color w:val="555555"/>
                <w:sz w:val="28"/>
                <w:szCs w:val="28"/>
              </w:rPr>
              <w:t xml:space="preserve"> eight training classes </w:t>
            </w:r>
            <w:del w:id="995" w:author="Microsoft Office User" w:date="2018-10-28T13:32:00Z">
              <w:r w:rsidDel="0005553C">
                <w:rPr>
                  <w:color w:val="555555"/>
                  <w:sz w:val="28"/>
                  <w:szCs w:val="28"/>
                </w:rPr>
                <w:delText>for teaching</w:delText>
              </w:r>
            </w:del>
            <w:r>
              <w:rPr>
                <w:color w:val="555555"/>
                <w:sz w:val="28"/>
                <w:szCs w:val="28"/>
              </w:rPr>
              <w:t>, including Chinese culinary, Western culinary, pastry, beverage, restaurant and hotel, banquet, hotel</w:t>
            </w:r>
            <w:ins w:id="996" w:author="Microsoft Office User" w:date="2018-10-28T13:33:00Z">
              <w:r w:rsidR="0005553C">
                <w:rPr>
                  <w:color w:val="555555"/>
                  <w:sz w:val="28"/>
                  <w:szCs w:val="28"/>
                </w:rPr>
                <w:t>,</w:t>
              </w:r>
            </w:ins>
            <w:del w:id="997" w:author="Microsoft Office User" w:date="2018-10-28T13:33:00Z">
              <w:r w:rsidDel="0005553C">
                <w:rPr>
                  <w:color w:val="555555"/>
                  <w:sz w:val="28"/>
                  <w:szCs w:val="28"/>
                </w:rPr>
                <w:delText xml:space="preserve"> for prac</w:delText>
              </w:r>
            </w:del>
            <w:del w:id="998" w:author="Microsoft Office User" w:date="2018-10-28T13:32:00Z">
              <w:r w:rsidDel="0005553C">
                <w:rPr>
                  <w:color w:val="555555"/>
                  <w:sz w:val="28"/>
                  <w:szCs w:val="28"/>
                </w:rPr>
                <w:delText>ticum</w:delText>
              </w:r>
            </w:del>
            <w:r>
              <w:rPr>
                <w:color w:val="555555"/>
                <w:sz w:val="28"/>
                <w:szCs w:val="28"/>
              </w:rPr>
              <w:t xml:space="preserve"> and hospitality business research</w:t>
            </w:r>
            <w:ins w:id="999" w:author="Microsoft Office User" w:date="2018-10-28T13:33:00Z">
              <w:r w:rsidR="0005553C">
                <w:rPr>
                  <w:color w:val="555555"/>
                  <w:sz w:val="28"/>
                  <w:szCs w:val="28"/>
                </w:rPr>
                <w:t xml:space="preserve"> </w:t>
              </w:r>
            </w:ins>
            <w:r>
              <w:rPr>
                <w:color w:val="555555"/>
                <w:sz w:val="28"/>
                <w:szCs w:val="28"/>
              </w:rPr>
              <w:t>&amp; development</w:t>
            </w:r>
            <w:ins w:id="1000" w:author="Microsoft Office User" w:date="2018-10-28T13:33:00Z">
              <w:r w:rsidR="0005553C">
                <w:rPr>
                  <w:color w:val="555555"/>
                  <w:sz w:val="28"/>
                  <w:szCs w:val="28"/>
                </w:rPr>
                <w:t>.</w:t>
              </w:r>
            </w:ins>
            <w:del w:id="1001" w:author="Microsoft Office User" w:date="2018-10-28T13:33:00Z">
              <w:r w:rsidDel="0005553C">
                <w:rPr>
                  <w:color w:val="555555"/>
                  <w:sz w:val="28"/>
                  <w:szCs w:val="28"/>
                </w:rPr>
                <w:delText>, using professional courses for training</w:delText>
              </w:r>
            </w:del>
          </w:p>
          <w:p w14:paraId="14B0910C" w14:textId="4F35CE10" w:rsidR="00FB303B" w:rsidRDefault="00FB303B" w:rsidP="00FB303B">
            <w:pPr>
              <w:spacing w:before="100" w:beforeAutospacing="1" w:after="100" w:afterAutospacing="1"/>
              <w:rPr>
                <w:rFonts w:ascii="Helvetica" w:hAnsi="Helvetica"/>
                <w:color w:val="555555"/>
                <w:sz w:val="21"/>
                <w:szCs w:val="21"/>
              </w:rPr>
            </w:pPr>
            <w:del w:id="1002" w:author="Microsoft Office User" w:date="2018-10-28T13:33:00Z">
              <w:r w:rsidDel="0005553C">
                <w:rPr>
                  <w:rStyle w:val="Strong"/>
                  <w:color w:val="555555"/>
                  <w:sz w:val="28"/>
                  <w:szCs w:val="28"/>
                </w:rPr>
                <w:delText xml:space="preserve">Well found selection of </w:delText>
              </w:r>
            </w:del>
            <w:ins w:id="1003" w:author="Microsoft Office User" w:date="2018-10-28T13:34:00Z">
              <w:r w:rsidR="0005553C">
                <w:rPr>
                  <w:rStyle w:val="Strong"/>
                  <w:color w:val="555555"/>
                  <w:sz w:val="28"/>
                  <w:szCs w:val="28"/>
                </w:rPr>
                <w:t xml:space="preserve"> </w:t>
              </w:r>
            </w:ins>
            <w:ins w:id="1004" w:author="Microsoft Office User" w:date="2018-10-28T13:33:00Z">
              <w:r w:rsidR="0005553C">
                <w:rPr>
                  <w:rStyle w:val="Strong"/>
                  <w:color w:val="555555"/>
                  <w:sz w:val="28"/>
                  <w:szCs w:val="28"/>
                </w:rPr>
                <w:t xml:space="preserve">Excellent </w:t>
              </w:r>
            </w:ins>
            <w:r>
              <w:rPr>
                <w:rStyle w:val="Strong"/>
                <w:color w:val="555555"/>
                <w:sz w:val="28"/>
                <w:szCs w:val="28"/>
              </w:rPr>
              <w:t>course and guidance service</w:t>
            </w:r>
          </w:p>
          <w:p w14:paraId="52105A4D" w14:textId="6641A200" w:rsidR="0005553C" w:rsidRDefault="00FB303B" w:rsidP="00FB303B">
            <w:pPr>
              <w:spacing w:before="100" w:beforeAutospacing="1" w:after="240"/>
              <w:rPr>
                <w:ins w:id="1005" w:author="Microsoft Office User" w:date="2018-10-28T13:35:00Z"/>
                <w:color w:val="555555"/>
                <w:sz w:val="28"/>
                <w:szCs w:val="28"/>
              </w:rPr>
            </w:pPr>
            <w:r>
              <w:rPr>
                <w:color w:val="555555"/>
                <w:sz w:val="28"/>
                <w:szCs w:val="28"/>
              </w:rPr>
              <w:t>Our department</w:t>
            </w:r>
            <w:ins w:id="1006" w:author="Microsoft Office User" w:date="2018-10-28T13:35:00Z">
              <w:r w:rsidR="0005553C">
                <w:rPr>
                  <w:color w:val="555555"/>
                  <w:sz w:val="28"/>
                  <w:szCs w:val="28"/>
                </w:rPr>
                <w:t xml:space="preserve"> </w:t>
              </w:r>
              <w:r w:rsidR="0005553C">
                <w:t>offers guidance at different stages to help students</w:t>
              </w:r>
            </w:ins>
            <w:ins w:id="1007" w:author="Microsoft Office User" w:date="2018-10-28T13:36:00Z">
              <w:r w:rsidR="0005553C">
                <w:t xml:space="preserve"> quickly</w:t>
              </w:r>
            </w:ins>
            <w:ins w:id="1008" w:author="Microsoft Office User" w:date="2018-10-28T13:35:00Z">
              <w:r w:rsidR="0005553C">
                <w:t xml:space="preserve"> find employment after graduation</w:t>
              </w:r>
            </w:ins>
            <w:ins w:id="1009" w:author="Microsoft Office User" w:date="2018-10-28T13:36:00Z">
              <w:r w:rsidR="0005553C">
                <w:t>.</w:t>
              </w:r>
            </w:ins>
            <w:del w:id="1010" w:author="Microsoft Office User" w:date="2018-10-28T13:35:00Z">
              <w:r w:rsidDel="0005553C">
                <w:rPr>
                  <w:color w:val="555555"/>
                  <w:sz w:val="28"/>
                  <w:szCs w:val="28"/>
                </w:rPr>
                <w:delText xml:space="preserve"> </w:delText>
              </w:r>
            </w:del>
          </w:p>
          <w:p w14:paraId="54B9245E" w14:textId="3B1C9EA7" w:rsidR="00FB303B" w:rsidDel="0005553C" w:rsidRDefault="00FB303B" w:rsidP="00FB303B">
            <w:pPr>
              <w:spacing w:before="100" w:beforeAutospacing="1" w:after="240"/>
              <w:rPr>
                <w:del w:id="1011" w:author="Microsoft Office User" w:date="2018-10-28T13:36:00Z"/>
                <w:rFonts w:ascii="Helvetica" w:hAnsi="Helvetica"/>
                <w:color w:val="555555"/>
                <w:sz w:val="21"/>
                <w:szCs w:val="21"/>
              </w:rPr>
            </w:pPr>
            <w:del w:id="1012" w:author="Microsoft Office User" w:date="2018-10-28T13:36:00Z">
              <w:r w:rsidDel="0005553C">
                <w:rPr>
                  <w:color w:val="555555"/>
                  <w:sz w:val="28"/>
                  <w:szCs w:val="28"/>
                </w:rPr>
                <w:delText>in order to tutor students, establish the groups of coaching selecting courses and employment guidance association, to direct at different stages and guidance, make enter to the workplace quickly, except for professional skills correspond to employment, competition, we must to have soft power as life long learning.</w:delText>
              </w:r>
            </w:del>
          </w:p>
          <w:p w14:paraId="5DB50E07" w14:textId="0A1E2351" w:rsidR="00FB303B" w:rsidRDefault="0005553C" w:rsidP="00FB303B">
            <w:pPr>
              <w:spacing w:before="100" w:beforeAutospacing="1" w:after="100" w:afterAutospacing="1"/>
              <w:rPr>
                <w:rFonts w:ascii="Helvetica" w:hAnsi="Helvetica"/>
                <w:color w:val="555555"/>
                <w:sz w:val="21"/>
                <w:szCs w:val="21"/>
              </w:rPr>
            </w:pPr>
            <w:ins w:id="1013" w:author="Microsoft Office User" w:date="2018-10-28T13:37:00Z">
              <w:r>
                <w:rPr>
                  <w:rStyle w:val="Strong"/>
                  <w:color w:val="555555"/>
                  <w:sz w:val="28"/>
                  <w:szCs w:val="28"/>
                </w:rPr>
                <w:lastRenderedPageBreak/>
                <w:t>Experienced faculty</w:t>
              </w:r>
            </w:ins>
            <w:del w:id="1014" w:author="Microsoft Office User" w:date="2018-10-28T13:37:00Z">
              <w:r w:rsidR="00FB303B" w:rsidDel="0005553C">
                <w:rPr>
                  <w:rStyle w:val="Strong"/>
                  <w:color w:val="555555"/>
                  <w:sz w:val="28"/>
                  <w:szCs w:val="28"/>
                </w:rPr>
                <w:delText>Teachers have work experience, rich result of teaching</w:delText>
              </w:r>
            </w:del>
          </w:p>
          <w:p w14:paraId="05E80142" w14:textId="5823611A" w:rsidR="00FB303B" w:rsidRDefault="00FB303B" w:rsidP="00FB303B">
            <w:pPr>
              <w:spacing w:before="100" w:beforeAutospacing="1" w:after="100" w:afterAutospacing="1"/>
              <w:rPr>
                <w:rFonts w:ascii="Helvetica" w:hAnsi="Helvetica"/>
                <w:color w:val="555555"/>
                <w:sz w:val="21"/>
                <w:szCs w:val="21"/>
              </w:rPr>
            </w:pPr>
            <w:del w:id="1015" w:author="Microsoft Office User" w:date="2018-10-28T13:37:00Z">
              <w:r w:rsidDel="0005553C">
                <w:rPr>
                  <w:color w:val="555555"/>
                  <w:sz w:val="28"/>
                  <w:szCs w:val="28"/>
                </w:rPr>
                <w:delText>Our department full time teachers who knowledge conform objective of education, also have professional work experience, n</w:delText>
              </w:r>
            </w:del>
            <w:ins w:id="1016" w:author="Microsoft Office User" w:date="2018-10-28T13:37:00Z">
              <w:r w:rsidR="0005553C">
                <w:rPr>
                  <w:color w:val="555555"/>
                  <w:sz w:val="28"/>
                  <w:szCs w:val="28"/>
                </w:rPr>
                <w:t>N</w:t>
              </w:r>
            </w:ins>
            <w:r>
              <w:rPr>
                <w:color w:val="555555"/>
                <w:sz w:val="28"/>
                <w:szCs w:val="28"/>
              </w:rPr>
              <w:t xml:space="preserve">ine of </w:t>
            </w:r>
            <w:ins w:id="1017" w:author="Microsoft Office User" w:date="2018-10-28T13:37:00Z">
              <w:r w:rsidR="0005553C">
                <w:rPr>
                  <w:color w:val="555555"/>
                  <w:sz w:val="28"/>
                  <w:szCs w:val="28"/>
                </w:rPr>
                <w:t xml:space="preserve">our </w:t>
              </w:r>
            </w:ins>
            <w:r>
              <w:rPr>
                <w:color w:val="555555"/>
                <w:sz w:val="28"/>
                <w:szCs w:val="28"/>
              </w:rPr>
              <w:t xml:space="preserve">teachers have thirteen licenses </w:t>
            </w:r>
            <w:del w:id="1018" w:author="Microsoft Office User" w:date="2018-10-28T13:37:00Z">
              <w:r w:rsidDel="0005553C">
                <w:rPr>
                  <w:color w:val="555555"/>
                  <w:sz w:val="28"/>
                  <w:szCs w:val="28"/>
                </w:rPr>
                <w:delText>about</w:delText>
              </w:r>
            </w:del>
            <w:r>
              <w:rPr>
                <w:color w:val="555555"/>
                <w:sz w:val="28"/>
                <w:szCs w:val="28"/>
              </w:rPr>
              <w:t xml:space="preserve"> </w:t>
            </w:r>
            <w:ins w:id="1019" w:author="Microsoft Office User" w:date="2018-10-28T13:37:00Z">
              <w:r w:rsidR="0005553C">
                <w:rPr>
                  <w:color w:val="555555"/>
                  <w:sz w:val="28"/>
                  <w:szCs w:val="28"/>
                </w:rPr>
                <w:t>i</w:t>
              </w:r>
            </w:ins>
            <w:ins w:id="1020" w:author="Microsoft Office User" w:date="2018-10-28T13:38:00Z">
              <w:r w:rsidR="0005553C">
                <w:rPr>
                  <w:color w:val="555555"/>
                  <w:sz w:val="28"/>
                  <w:szCs w:val="28"/>
                </w:rPr>
                <w:t xml:space="preserve">n </w:t>
              </w:r>
            </w:ins>
            <w:r>
              <w:rPr>
                <w:color w:val="555555"/>
                <w:sz w:val="28"/>
                <w:szCs w:val="28"/>
              </w:rPr>
              <w:t xml:space="preserve">international </w:t>
            </w:r>
            <w:del w:id="1021" w:author="Microsoft Office User" w:date="2018-10-28T22:56:00Z">
              <w:r w:rsidDel="00900C6C">
                <w:rPr>
                  <w:color w:val="555555"/>
                  <w:sz w:val="28"/>
                  <w:szCs w:val="28"/>
                </w:rPr>
                <w:delText>hospitality</w:delText>
              </w:r>
            </w:del>
            <w:del w:id="1022" w:author="Microsoft Office User" w:date="2018-10-28T13:38:00Z">
              <w:r w:rsidDel="0005553C">
                <w:rPr>
                  <w:color w:val="555555"/>
                  <w:sz w:val="28"/>
                  <w:szCs w:val="28"/>
                </w:rPr>
                <w:delText>. I</w:delText>
              </w:r>
            </w:del>
            <w:del w:id="1023" w:author="Microsoft Office User" w:date="2018-10-28T22:56:00Z">
              <w:r w:rsidDel="00900C6C">
                <w:rPr>
                  <w:color w:val="555555"/>
                  <w:sz w:val="28"/>
                  <w:szCs w:val="28"/>
                </w:rPr>
                <w:delText>ncluding</w:delText>
              </w:r>
            </w:del>
            <w:ins w:id="1024" w:author="Microsoft Office User" w:date="2018-10-28T22:56:00Z">
              <w:r w:rsidR="00900C6C">
                <w:rPr>
                  <w:color w:val="555555"/>
                  <w:sz w:val="28"/>
                  <w:szCs w:val="28"/>
                </w:rPr>
                <w:t>hospitality including</w:t>
              </w:r>
            </w:ins>
            <w:r>
              <w:rPr>
                <w:rStyle w:val="apple-converted-space"/>
                <w:color w:val="555555"/>
                <w:sz w:val="28"/>
                <w:szCs w:val="28"/>
              </w:rPr>
              <w:t> </w:t>
            </w:r>
            <w:ins w:id="1025" w:author="Microsoft Office User" w:date="2018-10-28T13:38:00Z">
              <w:r w:rsidR="0005553C">
                <w:rPr>
                  <w:rStyle w:val="apple-converted-space"/>
                  <w:color w:val="555555"/>
                  <w:sz w:val="28"/>
                  <w:szCs w:val="28"/>
                </w:rPr>
                <w:t xml:space="preserve"> the </w:t>
              </w:r>
            </w:ins>
            <w:r>
              <w:rPr>
                <w:color w:val="555555"/>
                <w:sz w:val="28"/>
                <w:szCs w:val="28"/>
              </w:rPr>
              <w:t xml:space="preserve">American hotel association of hospitality supervision CHS, </w:t>
            </w:r>
            <w:ins w:id="1026" w:author="Microsoft Office User" w:date="2018-10-28T13:38:00Z">
              <w:r w:rsidR="0005553C">
                <w:rPr>
                  <w:color w:val="555555"/>
                  <w:sz w:val="28"/>
                  <w:szCs w:val="28"/>
                </w:rPr>
                <w:t xml:space="preserve">the </w:t>
              </w:r>
            </w:ins>
            <w:r>
              <w:rPr>
                <w:color w:val="555555"/>
                <w:sz w:val="28"/>
                <w:szCs w:val="28"/>
              </w:rPr>
              <w:t>American department of hospitality trainers CHDT</w:t>
            </w:r>
            <w:ins w:id="1027" w:author="Microsoft Office User" w:date="2018-10-28T13:38:00Z">
              <w:r w:rsidR="0005553C">
                <w:rPr>
                  <w:color w:val="555555"/>
                  <w:sz w:val="28"/>
                  <w:szCs w:val="28"/>
                </w:rPr>
                <w:t>,</w:t>
              </w:r>
            </w:ins>
            <w:r>
              <w:rPr>
                <w:color w:val="555555"/>
                <w:sz w:val="28"/>
                <w:szCs w:val="28"/>
              </w:rPr>
              <w:t xml:space="preserve"> and </w:t>
            </w:r>
            <w:ins w:id="1028" w:author="Microsoft Office User" w:date="2018-10-28T13:38:00Z">
              <w:r w:rsidR="0005553C">
                <w:rPr>
                  <w:color w:val="555555"/>
                  <w:sz w:val="28"/>
                  <w:szCs w:val="28"/>
                </w:rPr>
                <w:t xml:space="preserve">the </w:t>
              </w:r>
            </w:ins>
            <w:r>
              <w:rPr>
                <w:color w:val="555555"/>
                <w:sz w:val="28"/>
                <w:szCs w:val="28"/>
              </w:rPr>
              <w:t>American hospitality training manager CHT</w:t>
            </w:r>
            <w:del w:id="1029" w:author="Microsoft Office User" w:date="2018-10-28T13:38:00Z">
              <w:r w:rsidDel="0005553C">
                <w:rPr>
                  <w:color w:val="555555"/>
                  <w:sz w:val="28"/>
                  <w:szCs w:val="28"/>
                </w:rPr>
                <w:delText xml:space="preserve"> etc</w:delText>
              </w:r>
            </w:del>
            <w:r>
              <w:rPr>
                <w:color w:val="555555"/>
                <w:sz w:val="28"/>
                <w:szCs w:val="28"/>
              </w:rPr>
              <w:t xml:space="preserve">. </w:t>
            </w:r>
            <w:ins w:id="1030" w:author="Microsoft Office User" w:date="2018-10-28T13:38:00Z">
              <w:r w:rsidR="0005553C">
                <w:rPr>
                  <w:color w:val="555555"/>
                  <w:sz w:val="28"/>
                  <w:szCs w:val="28"/>
                </w:rPr>
                <w:t xml:space="preserve">Our </w:t>
              </w:r>
            </w:ins>
            <w:del w:id="1031" w:author="Microsoft Office User" w:date="2018-10-28T13:38:00Z">
              <w:r w:rsidDel="0005553C">
                <w:rPr>
                  <w:color w:val="555555"/>
                  <w:sz w:val="28"/>
                  <w:szCs w:val="28"/>
                </w:rPr>
                <w:delText>F</w:delText>
              </w:r>
            </w:del>
            <w:ins w:id="1032" w:author="Microsoft Office User" w:date="2018-10-28T13:38:00Z">
              <w:r w:rsidR="0005553C">
                <w:rPr>
                  <w:color w:val="555555"/>
                  <w:sz w:val="28"/>
                  <w:szCs w:val="28"/>
                </w:rPr>
                <w:t>f</w:t>
              </w:r>
            </w:ins>
            <w:r>
              <w:rPr>
                <w:color w:val="555555"/>
                <w:sz w:val="28"/>
                <w:szCs w:val="28"/>
              </w:rPr>
              <w:t xml:space="preserve">ull time teachers work </w:t>
            </w:r>
            <w:ins w:id="1033" w:author="Microsoft Office User" w:date="2018-10-28T13:38:00Z">
              <w:r w:rsidR="0005553C">
                <w:rPr>
                  <w:color w:val="555555"/>
                  <w:sz w:val="28"/>
                  <w:szCs w:val="28"/>
                </w:rPr>
                <w:t xml:space="preserve">in </w:t>
              </w:r>
            </w:ins>
            <w:del w:id="1034" w:author="Microsoft Office User" w:date="2018-10-28T13:38:00Z">
              <w:r w:rsidDel="0005553C">
                <w:rPr>
                  <w:color w:val="555555"/>
                  <w:sz w:val="28"/>
                  <w:szCs w:val="28"/>
                </w:rPr>
                <w:delText>at</w:delText>
              </w:r>
            </w:del>
            <w:r>
              <w:rPr>
                <w:color w:val="555555"/>
                <w:sz w:val="28"/>
                <w:szCs w:val="28"/>
              </w:rPr>
              <w:t xml:space="preserve"> hospitality and education. </w:t>
            </w:r>
            <w:del w:id="1035" w:author="Microsoft Office User" w:date="2018-10-28T13:38:00Z">
              <w:r w:rsidDel="0005553C">
                <w:rPr>
                  <w:color w:val="555555"/>
                  <w:sz w:val="28"/>
                  <w:szCs w:val="28"/>
                </w:rPr>
                <w:delText>Our department of theory and practice combine the objective of education which possess many benefits.</w:delText>
              </w:r>
              <w:r w:rsidDel="0005553C">
                <w:rPr>
                  <w:color w:val="555555"/>
                  <w:sz w:val="28"/>
                  <w:szCs w:val="28"/>
                </w:rPr>
                <w:br/>
              </w:r>
            </w:del>
            <w:r>
              <w:rPr>
                <w:color w:val="555555"/>
                <w:sz w:val="28"/>
                <w:szCs w:val="28"/>
              </w:rPr>
              <w:br/>
            </w:r>
            <w:del w:id="1036" w:author="Microsoft Office User" w:date="2018-10-28T13:39:00Z">
              <w:r w:rsidDel="0005553C">
                <w:rPr>
                  <w:color w:val="555555"/>
                  <w:sz w:val="28"/>
                  <w:szCs w:val="28"/>
                </w:rPr>
                <w:delText> </w:delText>
              </w:r>
              <w:r w:rsidDel="0005553C">
                <w:rPr>
                  <w:rStyle w:val="Strong"/>
                  <w:rFonts w:ascii="Helvetica" w:hAnsi="Helvetica"/>
                  <w:color w:val="555555"/>
                  <w:sz w:val="21"/>
                  <w:szCs w:val="21"/>
                </w:rPr>
                <w:delText>Attach importance academic study and stressed that</w:delText>
              </w:r>
            </w:del>
            <w:r>
              <w:rPr>
                <w:rStyle w:val="Strong"/>
                <w:rFonts w:ascii="Helvetica" w:hAnsi="Helvetica"/>
                <w:color w:val="555555"/>
                <w:sz w:val="21"/>
                <w:szCs w:val="21"/>
              </w:rPr>
              <w:t xml:space="preserve"> industry-academia cooperation</w:t>
            </w:r>
          </w:p>
          <w:p w14:paraId="3084E4DE" w14:textId="7990B351" w:rsidR="00FB303B" w:rsidRDefault="00FB303B" w:rsidP="00FB303B">
            <w:pPr>
              <w:rPr>
                <w:rFonts w:ascii="Helvetica" w:hAnsi="Helvetica"/>
                <w:color w:val="555555"/>
                <w:sz w:val="21"/>
                <w:szCs w:val="21"/>
              </w:rPr>
            </w:pPr>
            <w:r>
              <w:rPr>
                <w:color w:val="555555"/>
                <w:sz w:val="28"/>
                <w:szCs w:val="28"/>
              </w:rPr>
              <w:t xml:space="preserve">Our </w:t>
            </w:r>
            <w:ins w:id="1037" w:author="Microsoft Office User" w:date="2018-10-28T13:39:00Z">
              <w:r w:rsidR="0005553C">
                <w:rPr>
                  <w:color w:val="555555"/>
                  <w:sz w:val="28"/>
                  <w:szCs w:val="28"/>
                </w:rPr>
                <w:t>faculty has both academic and industry experience.</w:t>
              </w:r>
            </w:ins>
            <w:del w:id="1038" w:author="Microsoft Office User" w:date="2018-10-28T13:39:00Z">
              <w:r w:rsidDel="0005553C">
                <w:rPr>
                  <w:color w:val="555555"/>
                  <w:sz w:val="28"/>
                  <w:szCs w:val="28"/>
                </w:rPr>
                <w:delText>department</w:delText>
              </w:r>
            </w:del>
            <w:r>
              <w:rPr>
                <w:color w:val="555555"/>
                <w:sz w:val="28"/>
                <w:szCs w:val="28"/>
              </w:rPr>
              <w:t xml:space="preserve"> have multi areas and work abilities experiences. </w:t>
            </w:r>
            <w:del w:id="1039" w:author="Microsoft Office User" w:date="2018-10-28T13:40:00Z">
              <w:r w:rsidDel="0005553C">
                <w:rPr>
                  <w:color w:val="555555"/>
                  <w:sz w:val="28"/>
                  <w:szCs w:val="28"/>
                </w:rPr>
                <w:delText>Teachers attention to academic researches of style and results, depend on different professional skills to create the groups, report the researches or industrial</w:delText>
              </w:r>
              <w:r w:rsidDel="0005553C">
                <w:rPr>
                  <w:rFonts w:ascii="Helvetica" w:hAnsi="Helvetica"/>
                  <w:color w:val="555555"/>
                  <w:sz w:val="28"/>
                  <w:szCs w:val="28"/>
                </w:rPr>
                <w:br/>
              </w:r>
              <w:r w:rsidDel="0005553C">
                <w:rPr>
                  <w:color w:val="555555"/>
                  <w:sz w:val="28"/>
                  <w:szCs w:val="28"/>
                </w:rPr>
                <w:delText xml:space="preserve">researches and work abilities, </w:delText>
              </w:r>
            </w:del>
            <w:r>
              <w:rPr>
                <w:color w:val="555555"/>
                <w:sz w:val="28"/>
                <w:szCs w:val="28"/>
              </w:rPr>
              <w:t xml:space="preserve">We look forward </w:t>
            </w:r>
            <w:ins w:id="1040" w:author="Microsoft Office User" w:date="2018-10-28T13:40:00Z">
              <w:r w:rsidR="0005553C">
                <w:rPr>
                  <w:color w:val="555555"/>
                  <w:sz w:val="28"/>
                  <w:szCs w:val="28"/>
                </w:rPr>
                <w:t xml:space="preserve">to </w:t>
              </w:r>
            </w:ins>
            <w:r>
              <w:rPr>
                <w:color w:val="555555"/>
                <w:sz w:val="28"/>
                <w:szCs w:val="28"/>
              </w:rPr>
              <w:t>exchange</w:t>
            </w:r>
            <w:ins w:id="1041" w:author="Microsoft Office User" w:date="2018-10-28T13:40:00Z">
              <w:r w:rsidR="0005553C">
                <w:rPr>
                  <w:color w:val="555555"/>
                  <w:sz w:val="28"/>
                  <w:szCs w:val="28"/>
                </w:rPr>
                <w:t>s</w:t>
              </w:r>
            </w:ins>
            <w:r>
              <w:rPr>
                <w:color w:val="555555"/>
                <w:sz w:val="28"/>
                <w:szCs w:val="28"/>
              </w:rPr>
              <w:t xml:space="preserve"> with different companies, </w:t>
            </w:r>
            <w:ins w:id="1042" w:author="Microsoft Office User" w:date="2018-10-28T13:41:00Z">
              <w:r w:rsidR="0005553C">
                <w:rPr>
                  <w:color w:val="555555"/>
                  <w:sz w:val="28"/>
                  <w:szCs w:val="28"/>
                </w:rPr>
                <w:t>as</w:t>
              </w:r>
            </w:ins>
            <w:del w:id="1043" w:author="Microsoft Office User" w:date="2018-10-28T13:40:00Z">
              <w:r w:rsidDel="0005553C">
                <w:rPr>
                  <w:color w:val="555555"/>
                  <w:sz w:val="28"/>
                  <w:szCs w:val="28"/>
                </w:rPr>
                <w:delText>and</w:delText>
              </w:r>
            </w:del>
            <w:r>
              <w:rPr>
                <w:color w:val="555555"/>
                <w:sz w:val="28"/>
                <w:szCs w:val="28"/>
              </w:rPr>
              <w:t xml:space="preserve"> </w:t>
            </w:r>
            <w:ins w:id="1044" w:author="Microsoft Office User" w:date="2018-10-28T13:40:00Z">
              <w:r w:rsidR="0005553C">
                <w:rPr>
                  <w:color w:val="555555"/>
                  <w:sz w:val="28"/>
                  <w:szCs w:val="28"/>
                </w:rPr>
                <w:t xml:space="preserve">the university provides incentives, </w:t>
              </w:r>
            </w:ins>
            <w:del w:id="1045" w:author="Microsoft Office User" w:date="2018-10-28T13:40:00Z">
              <w:r w:rsidDel="0005553C">
                <w:rPr>
                  <w:color w:val="555555"/>
                  <w:sz w:val="28"/>
                  <w:szCs w:val="28"/>
                </w:rPr>
                <w:delText>school make incentive rules</w:delText>
              </w:r>
            </w:del>
            <w:r>
              <w:rPr>
                <w:color w:val="555555"/>
                <w:sz w:val="28"/>
                <w:szCs w:val="28"/>
              </w:rPr>
              <w:t xml:space="preserve">, </w:t>
            </w:r>
            <w:ins w:id="1046" w:author="Microsoft Office User" w:date="2018-10-28T13:41:00Z">
              <w:r w:rsidR="0005553C">
                <w:rPr>
                  <w:color w:val="555555"/>
                  <w:sz w:val="28"/>
                  <w:szCs w:val="28"/>
                </w:rPr>
                <w:t xml:space="preserve">and </w:t>
              </w:r>
            </w:ins>
            <w:r>
              <w:rPr>
                <w:color w:val="555555"/>
                <w:sz w:val="28"/>
                <w:szCs w:val="28"/>
              </w:rPr>
              <w:t>encourage</w:t>
            </w:r>
            <w:ins w:id="1047" w:author="Microsoft Office User" w:date="2018-10-28T13:40:00Z">
              <w:r w:rsidR="0005553C">
                <w:rPr>
                  <w:color w:val="555555"/>
                  <w:sz w:val="28"/>
                  <w:szCs w:val="28"/>
                </w:rPr>
                <w:t>s</w:t>
              </w:r>
            </w:ins>
            <w:r>
              <w:rPr>
                <w:color w:val="555555"/>
                <w:sz w:val="28"/>
                <w:szCs w:val="28"/>
              </w:rPr>
              <w:t xml:space="preserve"> academic researches and industrial collaboration</w:t>
            </w:r>
            <w:ins w:id="1048" w:author="Microsoft Office User" w:date="2018-10-28T13:41:00Z">
              <w:r w:rsidR="0005553C">
                <w:rPr>
                  <w:color w:val="555555"/>
                  <w:sz w:val="28"/>
                  <w:szCs w:val="28"/>
                </w:rPr>
                <w:t>.</w:t>
              </w:r>
            </w:ins>
            <w:del w:id="1049" w:author="Microsoft Office User" w:date="2018-10-28T13:41:00Z">
              <w:r w:rsidDel="0005553C">
                <w:rPr>
                  <w:color w:val="555555"/>
                  <w:sz w:val="28"/>
                  <w:szCs w:val="28"/>
                </w:rPr>
                <w:delText xml:space="preserve"> for teachers. </w:delText>
              </w:r>
            </w:del>
          </w:p>
          <w:p w14:paraId="55DA9DFB" w14:textId="5937B935" w:rsidR="0078323B" w:rsidRDefault="0078323B" w:rsidP="0078323B">
            <w:del w:id="1050" w:author="Microsoft Office User" w:date="2018-10-28T22:56:00Z">
              <w:r w:rsidDel="00900C6C">
                <w:delText>ospitality</w:delText>
              </w:r>
            </w:del>
            <w:ins w:id="1051" w:author="Microsoft Office User" w:date="2018-10-28T22:56:00Z">
              <w:r w:rsidR="00900C6C">
                <w:t>hospitality</w:t>
              </w:r>
            </w:ins>
            <w:r>
              <w:t xml:space="preserve"> license exams for students</w:t>
            </w:r>
          </w:p>
          <w:p w14:paraId="3EEB99B9" w14:textId="6BD4AE85" w:rsidR="0078323B" w:rsidRDefault="0078323B" w:rsidP="0078323B">
            <w:del w:id="1052" w:author="Microsoft Office User" w:date="2018-10-28T13:43:00Z">
              <w:r w:rsidDel="0078323B">
                <w:delText xml:space="preserve">We have whole certified equipment and guidance curriculum of licenses, </w:delText>
              </w:r>
            </w:del>
            <w:ins w:id="1053" w:author="Microsoft Office User" w:date="2018-10-28T13:44:00Z">
              <w:r>
                <w:t>Certified</w:t>
              </w:r>
            </w:ins>
            <w:ins w:id="1054" w:author="Microsoft Office User" w:date="2018-10-28T13:43:00Z">
              <w:r>
                <w:t xml:space="preserve"> </w:t>
              </w:r>
            </w:ins>
            <w:r>
              <w:t xml:space="preserve">training </w:t>
            </w:r>
            <w:ins w:id="1055" w:author="Microsoft Office User" w:date="2018-10-28T13:44:00Z">
              <w:r>
                <w:t xml:space="preserve">in </w:t>
              </w:r>
            </w:ins>
            <w:del w:id="1056" w:author="Microsoft Office User" w:date="2018-10-28T13:43:00Z">
              <w:r w:rsidDel="0078323B">
                <w:delText>the students test the</w:delText>
              </w:r>
            </w:del>
            <w:r>
              <w:t xml:space="preserve"> Chinese Cuisine </w:t>
            </w:r>
            <w:r>
              <w:lastRenderedPageBreak/>
              <w:t>Cookery, Western Culinary, Food Baking, Bartender, conference exhibition and Hotel &amp; Restaurant Service</w:t>
            </w:r>
            <w:ins w:id="1057" w:author="Microsoft Office User" w:date="2018-10-28T13:44:00Z">
              <w:r>
                <w:t>.</w:t>
              </w:r>
            </w:ins>
            <w:del w:id="1058" w:author="Microsoft Office User" w:date="2018-10-28T13:44:00Z">
              <w:r w:rsidDel="0078323B">
                <w:delText xml:space="preserve"> of classes.</w:delText>
              </w:r>
            </w:del>
          </w:p>
          <w:p w14:paraId="6F752B7D" w14:textId="77777777" w:rsidR="0078323B" w:rsidDel="0078323B" w:rsidRDefault="0078323B" w:rsidP="0078323B">
            <w:pPr>
              <w:rPr>
                <w:del w:id="1059" w:author="Microsoft Office User" w:date="2018-10-28T13:44:00Z"/>
              </w:rPr>
            </w:pPr>
          </w:p>
          <w:p w14:paraId="7D126014" w14:textId="77777777" w:rsidR="0078323B" w:rsidDel="0078323B" w:rsidRDefault="0078323B" w:rsidP="0078323B">
            <w:pPr>
              <w:rPr>
                <w:del w:id="1060" w:author="Microsoft Office User" w:date="2018-10-28T13:44:00Z"/>
              </w:rPr>
            </w:pPr>
            <w:del w:id="1061" w:author="Microsoft Office User" w:date="2018-10-28T13:44:00Z">
              <w:r w:rsidDel="0078323B">
                <w:delText xml:space="preserve"> </w:delText>
              </w:r>
            </w:del>
          </w:p>
          <w:p w14:paraId="44FCE144" w14:textId="4FF29AE7" w:rsidR="0078323B" w:rsidDel="0078323B" w:rsidRDefault="0078323B" w:rsidP="0078323B">
            <w:pPr>
              <w:rPr>
                <w:del w:id="1062" w:author="Microsoft Office User" w:date="2018-10-28T13:45:00Z"/>
              </w:rPr>
            </w:pPr>
            <w:del w:id="1063" w:author="Microsoft Office User" w:date="2018-10-28T13:44:00Z">
              <w:r w:rsidDel="0078323B">
                <w:delText>Training the talents use the f</w:delText>
              </w:r>
            </w:del>
            <w:ins w:id="1064" w:author="Microsoft Office User" w:date="2018-10-28T13:44:00Z">
              <w:r>
                <w:t>F</w:t>
              </w:r>
            </w:ins>
            <w:r>
              <w:t>oreign languages and computer skills</w:t>
            </w:r>
            <w:ins w:id="1065" w:author="Microsoft Office User" w:date="2018-10-28T13:44:00Z">
              <w:r>
                <w:t xml:space="preserve"> training</w:t>
              </w:r>
            </w:ins>
            <w:ins w:id="1066" w:author="Microsoft Office User" w:date="2018-10-28T13:45:00Z">
              <w:r>
                <w:t xml:space="preserve"> for hospitality management.</w:t>
              </w:r>
            </w:ins>
          </w:p>
          <w:p w14:paraId="345ACD3D" w14:textId="77777777" w:rsidR="0078323B" w:rsidDel="0078323B" w:rsidRDefault="0078323B" w:rsidP="0078323B">
            <w:pPr>
              <w:rPr>
                <w:del w:id="1067" w:author="Microsoft Office User" w:date="2018-10-28T13:45:00Z"/>
              </w:rPr>
            </w:pPr>
          </w:p>
          <w:p w14:paraId="1A806757" w14:textId="4E058BBC" w:rsidR="0078323B" w:rsidDel="0078323B" w:rsidRDefault="0078323B" w:rsidP="0078323B">
            <w:pPr>
              <w:rPr>
                <w:del w:id="1068" w:author="Microsoft Office User" w:date="2018-10-28T13:45:00Z"/>
              </w:rPr>
            </w:pPr>
            <w:del w:id="1069" w:author="Microsoft Office User" w:date="2018-10-28T13:45:00Z">
              <w:r w:rsidDel="0078323B">
                <w:delText>In order to the students know how to use the foreign languages and computer technologies for hospitality management.</w:delText>
              </w:r>
            </w:del>
          </w:p>
          <w:p w14:paraId="4B0947B3" w14:textId="77777777" w:rsidR="0078323B" w:rsidRDefault="0078323B" w:rsidP="0078323B"/>
          <w:p w14:paraId="3E1088BA" w14:textId="54B58D93" w:rsidR="0078323B" w:rsidRDefault="0078323B" w:rsidP="0078323B">
            <w:del w:id="1070" w:author="Microsoft Office User" w:date="2018-10-28T22:56:00Z">
              <w:r w:rsidDel="00900C6C">
                <w:delText>Performanc</w:delText>
              </w:r>
            </w:del>
            <w:del w:id="1071" w:author="Microsoft Office User" w:date="2018-10-28T13:45:00Z">
              <w:r w:rsidDel="0078323B">
                <w:delText>e i</w:delText>
              </w:r>
            </w:del>
            <w:ins w:id="1072" w:author="Microsoft Office User" w:date="2018-10-28T22:56:00Z">
              <w:r w:rsidR="00900C6C">
                <w:t>Performance</w:t>
              </w:r>
            </w:ins>
            <w:ins w:id="1073" w:author="Microsoft Office User" w:date="2018-10-28T13:45:00Z">
              <w:r>
                <w:t xml:space="preserve"> I</w:t>
              </w:r>
            </w:ins>
            <w:r>
              <w:t>nternational academ</w:t>
            </w:r>
            <w:ins w:id="1074" w:author="Microsoft Office User" w:date="2018-10-28T13:45:00Z">
              <w:r>
                <w:t>ic</w:t>
              </w:r>
            </w:ins>
            <w:del w:id="1075" w:author="Microsoft Office User" w:date="2018-10-28T13:45:00Z">
              <w:r w:rsidDel="0078323B">
                <w:delText>y</w:delText>
              </w:r>
            </w:del>
            <w:r>
              <w:t xml:space="preserve"> exchanges and </w:t>
            </w:r>
            <w:ins w:id="1076" w:author="Microsoft Office User" w:date="2018-10-28T22:56:00Z">
              <w:r w:rsidR="00900C6C">
                <w:t>one-year</w:t>
              </w:r>
            </w:ins>
            <w:ins w:id="1077" w:author="Microsoft Office User" w:date="2018-10-28T13:46:00Z">
              <w:r>
                <w:t xml:space="preserve"> </w:t>
              </w:r>
            </w:ins>
            <w:r>
              <w:t xml:space="preserve">junior study abroad </w:t>
            </w:r>
            <w:ins w:id="1078" w:author="Microsoft Office User" w:date="2018-10-28T13:46:00Z">
              <w:r>
                <w:t xml:space="preserve">programs. </w:t>
              </w:r>
            </w:ins>
            <w:del w:id="1079" w:author="Microsoft Office User" w:date="2018-10-28T13:46:00Z">
              <w:r w:rsidDel="0078323B">
                <w:delText>for one year</w:delText>
              </w:r>
            </w:del>
          </w:p>
          <w:p w14:paraId="1B5A1439" w14:textId="77777777" w:rsidR="0078323B" w:rsidRDefault="0078323B" w:rsidP="0078323B"/>
          <w:p w14:paraId="5A10DD6A" w14:textId="77777777" w:rsidR="0078323B" w:rsidRDefault="0078323B" w:rsidP="0078323B">
            <w:pPr>
              <w:rPr>
                <w:ins w:id="1080" w:author="Microsoft Office User" w:date="2018-10-28T13:48:00Z"/>
              </w:rPr>
            </w:pPr>
            <w:r>
              <w:t xml:space="preserve">Our </w:t>
            </w:r>
            <w:ins w:id="1081" w:author="Microsoft Office User" w:date="2018-10-28T13:46:00Z">
              <w:r>
                <w:t>universit</w:t>
              </w:r>
            </w:ins>
            <w:ins w:id="1082" w:author="Microsoft Office User" w:date="2018-10-28T13:47:00Z">
              <w:r>
                <w:t xml:space="preserve">y </w:t>
              </w:r>
            </w:ins>
            <w:ins w:id="1083" w:author="Microsoft Office User" w:date="2018-10-28T13:46:00Z">
              <w:r>
                <w:t>cooperates to run courses with</w:t>
              </w:r>
            </w:ins>
            <w:ins w:id="1084" w:author="Microsoft Office User" w:date="2018-10-28T13:47:00Z">
              <w:r>
                <w:t xml:space="preserve"> universities in </w:t>
              </w:r>
            </w:ins>
            <w:del w:id="1085" w:author="Microsoft Office User" w:date="2018-10-28T13:46:00Z">
              <w:r w:rsidDel="0078323B">
                <w:delText>school continues with</w:delText>
              </w:r>
            </w:del>
            <w:r>
              <w:t xml:space="preserve"> Japan, American, England, New Zealand and Australia </w:t>
            </w:r>
            <w:del w:id="1086" w:author="Microsoft Office User" w:date="2018-10-28T13:47:00Z">
              <w:r w:rsidDel="0078323B">
                <w:delText xml:space="preserve">famous university have cooperative agreements, </w:delText>
              </w:r>
            </w:del>
            <w:r>
              <w:t xml:space="preserve">including </w:t>
            </w:r>
            <w:del w:id="1087" w:author="Microsoft Office User" w:date="2018-10-28T13:47:00Z">
              <w:r w:rsidDel="0078323B">
                <w:delText xml:space="preserve">sister school </w:delText>
              </w:r>
            </w:del>
            <w:r>
              <w:t>Johnson &amp; Wales University, Northum</w:t>
            </w:r>
            <w:ins w:id="1088" w:author="Microsoft Office User" w:date="2018-10-28T13:47:00Z">
              <w:r>
                <w:t xml:space="preserve">bria </w:t>
              </w:r>
            </w:ins>
            <w:del w:id="1089" w:author="Microsoft Office User" w:date="2018-10-28T13:47:00Z">
              <w:r w:rsidDel="0078323B">
                <w:delText>vria</w:delText>
              </w:r>
            </w:del>
            <w:r>
              <w:t xml:space="preserve"> University, Eastern Washington University, Central Florida University and San Bernardino etc. </w:t>
            </w:r>
          </w:p>
          <w:p w14:paraId="69C6A193" w14:textId="52F95372" w:rsidR="0078323B" w:rsidRDefault="0078323B" w:rsidP="0078323B">
            <w:del w:id="1090" w:author="Microsoft Office User" w:date="2018-10-28T13:48:00Z">
              <w:r w:rsidDel="0078323B">
                <w:delText>Students can go abroad to study, learning international exchanges,</w:delText>
              </w:r>
            </w:del>
            <w:ins w:id="1091" w:author="Microsoft Office User" w:date="2018-10-28T13:48:00Z">
              <w:r>
                <w:t>We</w:t>
              </w:r>
            </w:ins>
            <w:r>
              <w:t xml:space="preserve"> also encourage students that go to </w:t>
            </w:r>
            <w:ins w:id="1092" w:author="Microsoft Office User" w:date="2018-10-28T13:48:00Z">
              <w:r>
                <w:t xml:space="preserve">study in our </w:t>
              </w:r>
            </w:ins>
            <w:del w:id="1093" w:author="Microsoft Office User" w:date="2018-10-28T13:48:00Z">
              <w:r w:rsidDel="0078323B">
                <w:delText xml:space="preserve">visit </w:delText>
              </w:r>
            </w:del>
            <w:r>
              <w:t>sister schools</w:t>
            </w:r>
            <w:ins w:id="1094" w:author="Microsoft Office User" w:date="2018-10-28T13:48:00Z">
              <w:r>
                <w:t xml:space="preserve"> </w:t>
              </w:r>
            </w:ins>
            <w:del w:id="1095" w:author="Microsoft Office User" w:date="2018-10-28T13:48:00Z">
              <w:r w:rsidDel="0078323B">
                <w:delText xml:space="preserve">, </w:delText>
              </w:r>
            </w:del>
            <w:del w:id="1096" w:author="Microsoft Office User" w:date="2018-10-28T22:57:00Z">
              <w:r w:rsidDel="00900C6C">
                <w:delText>invit</w:delText>
              </w:r>
            </w:del>
            <w:ins w:id="1097" w:author="Microsoft Office User" w:date="2018-10-28T22:57:00Z">
              <w:r w:rsidR="00900C6C">
                <w:t>to invite</w:t>
              </w:r>
            </w:ins>
            <w:del w:id="1098" w:author="Microsoft Office User" w:date="2018-10-28T13:48:00Z">
              <w:r w:rsidDel="0078323B">
                <w:delText>ing</w:delText>
              </w:r>
            </w:del>
            <w:r>
              <w:t xml:space="preserve"> professors</w:t>
            </w:r>
            <w:ins w:id="1099" w:author="Microsoft Office User" w:date="2018-10-28T13:49:00Z">
              <w:r>
                <w:t xml:space="preserve"> to</w:t>
              </w:r>
            </w:ins>
            <w:r>
              <w:t xml:space="preserve"> exchange </w:t>
            </w:r>
            <w:del w:id="1100" w:author="Microsoft Office User" w:date="2018-10-28T13:49:00Z">
              <w:r w:rsidDel="0078323B">
                <w:delText>the comments,</w:delText>
              </w:r>
            </w:del>
            <w:ins w:id="1101" w:author="Microsoft Office User" w:date="2018-10-28T13:49:00Z">
              <w:r>
                <w:t xml:space="preserve">opinions, attend </w:t>
              </w:r>
            </w:ins>
            <w:r>
              <w:t xml:space="preserve"> speeches, </w:t>
            </w:r>
            <w:ins w:id="1102" w:author="Microsoft Office User" w:date="2018-10-28T13:49:00Z">
              <w:r>
                <w:t xml:space="preserve">and </w:t>
              </w:r>
            </w:ins>
            <w:r>
              <w:t>to increase</w:t>
            </w:r>
            <w:ins w:id="1103" w:author="Microsoft Office User" w:date="2018-10-28T13:49:00Z">
              <w:r>
                <w:t xml:space="preserve"> their</w:t>
              </w:r>
            </w:ins>
            <w:r>
              <w:t xml:space="preserve"> international view</w:t>
            </w:r>
            <w:del w:id="1104" w:author="Microsoft Office User" w:date="2018-10-28T13:49:00Z">
              <w:r w:rsidDel="0078323B">
                <w:delText>s</w:delText>
              </w:r>
            </w:del>
            <w:r>
              <w:t>.</w:t>
            </w:r>
          </w:p>
          <w:p w14:paraId="04318090" w14:textId="77777777" w:rsidR="0078323B" w:rsidRDefault="0078323B" w:rsidP="0078323B"/>
          <w:p w14:paraId="7A1DC6F6" w14:textId="341AC70E" w:rsidR="0078323B" w:rsidRDefault="0078323B" w:rsidP="0078323B">
            <w:r>
              <w:t xml:space="preserve">Increase </w:t>
            </w:r>
            <w:del w:id="1105" w:author="Microsoft Office User" w:date="2018-10-28T13:50:00Z">
              <w:r w:rsidDel="0078323B">
                <w:delText xml:space="preserve">the </w:delText>
              </w:r>
            </w:del>
            <w:r>
              <w:t>teaching qualit</w:t>
            </w:r>
            <w:ins w:id="1106" w:author="Microsoft Office User" w:date="2018-10-28T13:50:00Z">
              <w:r>
                <w:t>y</w:t>
              </w:r>
            </w:ins>
            <w:del w:id="1107" w:author="Microsoft Office User" w:date="2018-10-28T13:50:00Z">
              <w:r w:rsidDel="0078323B">
                <w:delText>ies</w:delText>
              </w:r>
            </w:del>
            <w:r>
              <w:t xml:space="preserve">, </w:t>
            </w:r>
            <w:ins w:id="1108" w:author="Microsoft Office User" w:date="2018-10-28T13:50:00Z">
              <w:r>
                <w:t xml:space="preserve">by </w:t>
              </w:r>
            </w:ins>
            <w:del w:id="1109" w:author="Microsoft Office User" w:date="2018-10-28T13:50:00Z">
              <w:r w:rsidDel="0078323B">
                <w:delText>motivate to start the</w:delText>
              </w:r>
            </w:del>
            <w:ins w:id="1110" w:author="Microsoft Office User" w:date="2018-10-28T13:50:00Z">
              <w:r>
                <w:t>encouraging</w:t>
              </w:r>
            </w:ins>
            <w:r>
              <w:t xml:space="preserve"> hospitality industrial collaboration and extension education</w:t>
            </w:r>
          </w:p>
          <w:p w14:paraId="6366C37A" w14:textId="77777777" w:rsidR="0078323B" w:rsidRDefault="0078323B" w:rsidP="0078323B"/>
          <w:p w14:paraId="7865FFC0" w14:textId="609F42D2" w:rsidR="0078323B" w:rsidRDefault="0078323B" w:rsidP="0078323B">
            <w:del w:id="1111" w:author="Microsoft Office User" w:date="2018-10-28T13:50:00Z">
              <w:r w:rsidDel="0078323B">
                <w:delText xml:space="preserve">Encourage teachers up to grade and study hospitality professional researches. </w:delText>
              </w:r>
            </w:del>
            <w:r>
              <w:t xml:space="preserve">Our department will encourage teachers to combine </w:t>
            </w:r>
            <w:del w:id="1112" w:author="Microsoft Office User" w:date="2018-10-28T13:50:00Z">
              <w:r w:rsidDel="0078323B">
                <w:delText>the</w:delText>
              </w:r>
            </w:del>
            <w:r>
              <w:t xml:space="preserve"> research</w:t>
            </w:r>
            <w:del w:id="1113" w:author="Microsoft Office User" w:date="2018-10-28T13:50:00Z">
              <w:r w:rsidDel="0078323B">
                <w:delText>es</w:delText>
              </w:r>
            </w:del>
            <w:r>
              <w:t xml:space="preserve"> and industr</w:t>
            </w:r>
            <w:ins w:id="1114" w:author="Microsoft Office User" w:date="2018-10-28T13:50:00Z">
              <w:r>
                <w:t>y</w:t>
              </w:r>
            </w:ins>
            <w:del w:id="1115" w:author="Microsoft Office User" w:date="2018-10-28T13:50:00Z">
              <w:r w:rsidDel="0078323B">
                <w:delText>ies</w:delText>
              </w:r>
            </w:del>
            <w:r>
              <w:t xml:space="preserve">, </w:t>
            </w:r>
            <w:del w:id="1116" w:author="Microsoft Office User" w:date="2018-10-28T13:51:00Z">
              <w:r w:rsidDel="0078323B">
                <w:delText>for industrial collaboration opportunities and extension education that increase the work abilities and</w:delText>
              </w:r>
            </w:del>
            <w:ins w:id="1117" w:author="Microsoft Office User" w:date="2018-10-28T13:51:00Z">
              <w:r>
                <w:t>to</w:t>
              </w:r>
            </w:ins>
            <w:r>
              <w:t xml:space="preserve"> </w:t>
            </w:r>
            <w:ins w:id="1118" w:author="Microsoft Office User" w:date="2018-10-28T13:51:00Z">
              <w:r>
                <w:t xml:space="preserve">further our </w:t>
              </w:r>
            </w:ins>
            <w:del w:id="1119" w:author="Microsoft Office User" w:date="2018-10-28T13:51:00Z">
              <w:r w:rsidDel="0078323B">
                <w:delText>get more</w:delText>
              </w:r>
            </w:del>
            <w:r>
              <w:t xml:space="preserve"> research resources.</w:t>
            </w:r>
          </w:p>
          <w:p w14:paraId="7C11602F" w14:textId="77777777" w:rsidR="0078323B" w:rsidRDefault="0078323B" w:rsidP="0078323B"/>
          <w:p w14:paraId="41A3D998" w14:textId="0C2BC545" w:rsidR="0078323B" w:rsidRDefault="0078323B" w:rsidP="0078323B">
            <w:r>
              <w:t xml:space="preserve">To cooperate </w:t>
            </w:r>
            <w:ins w:id="1120" w:author="Microsoft Office User" w:date="2018-10-28T13:51:00Z">
              <w:r>
                <w:t xml:space="preserve">with the </w:t>
              </w:r>
            </w:ins>
            <w:del w:id="1121" w:author="Microsoft Office User" w:date="2018-10-28T13:51:00Z">
              <w:r w:rsidDel="0078323B">
                <w:delText>to</w:delText>
              </w:r>
            </w:del>
            <w:r>
              <w:t xml:space="preserve"> college of management</w:t>
            </w:r>
            <w:ins w:id="1122" w:author="Microsoft Office User" w:date="2018-10-28T13:51:00Z">
              <w:r>
                <w:t xml:space="preserve"> </w:t>
              </w:r>
              <w:r w:rsidR="00900C6C">
                <w:t>to</w:t>
              </w:r>
            </w:ins>
            <w:ins w:id="1123" w:author="Microsoft Office User" w:date="2018-10-28T22:57:00Z">
              <w:r w:rsidR="00900C6C">
                <w:t xml:space="preserve"> </w:t>
              </w:r>
            </w:ins>
            <w:del w:id="1124" w:author="Microsoft Office User" w:date="2018-10-28T13:51:00Z">
              <w:r w:rsidR="00900C6C" w:rsidDel="0078323B">
                <w:delText xml:space="preserve"> that </w:delText>
              </w:r>
            </w:del>
            <w:r w:rsidR="00900C6C">
              <w:t>promote</w:t>
            </w:r>
            <w:ins w:id="1125" w:author="Microsoft Office User" w:date="2018-10-28T22:57:00Z">
              <w:r w:rsidR="00900C6C">
                <w:t xml:space="preserve"> the</w:t>
              </w:r>
            </w:ins>
            <w:del w:id="1126" w:author="Microsoft Office User" w:date="2018-10-28T22:57:00Z">
              <w:r w:rsidR="00900C6C" w:rsidDel="003236BF">
                <w:delText>s</w:delText>
              </w:r>
            </w:del>
            <w:r>
              <w:t xml:space="preserve"> AACSB international business education license</w:t>
            </w:r>
          </w:p>
          <w:p w14:paraId="45DF7310" w14:textId="77777777" w:rsidR="0078323B" w:rsidRDefault="0078323B" w:rsidP="0078323B"/>
          <w:p w14:paraId="1D1EB989" w14:textId="5E61C9A4" w:rsidR="0078323B" w:rsidRDefault="0078323B" w:rsidP="0078323B">
            <w:r>
              <w:t xml:space="preserve">In order to enhance international competition </w:t>
            </w:r>
            <w:ins w:id="1127" w:author="Microsoft Office User" w:date="2018-10-28T13:51:00Z">
              <w:r>
                <w:t>in</w:t>
              </w:r>
            </w:ins>
            <w:del w:id="1128" w:author="Microsoft Office User" w:date="2018-10-28T13:51:00Z">
              <w:r w:rsidDel="0078323B">
                <w:delText>to</w:delText>
              </w:r>
            </w:del>
            <w:r>
              <w:t xml:space="preserve"> our department, and </w:t>
            </w:r>
            <w:ins w:id="1129" w:author="Microsoft Office User" w:date="2018-10-28T13:51:00Z">
              <w:r>
                <w:t>imp</w:t>
              </w:r>
            </w:ins>
            <w:ins w:id="1130" w:author="Microsoft Office User" w:date="2018-10-28T13:52:00Z">
              <w:r>
                <w:t xml:space="preserve">rove </w:t>
              </w:r>
            </w:ins>
            <w:del w:id="1131" w:author="Microsoft Office User" w:date="2018-10-28T13:51:00Z">
              <w:r w:rsidDel="0078323B">
                <w:delText>establish improvement</w:delText>
              </w:r>
            </w:del>
            <w:r>
              <w:t xml:space="preserve"> education, researc</w:t>
            </w:r>
            <w:ins w:id="1132" w:author="Microsoft Office User" w:date="2018-10-28T13:52:00Z">
              <w:r>
                <w:t>h</w:t>
              </w:r>
            </w:ins>
            <w:del w:id="1133" w:author="Microsoft Office User" w:date="2018-10-28T13:52:00Z">
              <w:r w:rsidDel="0078323B">
                <w:delText>hes</w:delText>
              </w:r>
            </w:del>
            <w:r>
              <w:t>, qualit</w:t>
            </w:r>
            <w:ins w:id="1134" w:author="Microsoft Office User" w:date="2018-10-28T13:52:00Z">
              <w:r>
                <w:t>y</w:t>
              </w:r>
            </w:ins>
            <w:del w:id="1135" w:author="Microsoft Office User" w:date="2018-10-28T13:52:00Z">
              <w:r w:rsidDel="0078323B">
                <w:delText>ies</w:delText>
              </w:r>
            </w:del>
            <w:r>
              <w:t xml:space="preserve"> of service, </w:t>
            </w:r>
            <w:ins w:id="1136" w:author="Microsoft Office User" w:date="2018-10-28T13:52:00Z">
              <w:r>
                <w:t xml:space="preserve">we aim to </w:t>
              </w:r>
            </w:ins>
            <w:r>
              <w:t xml:space="preserve">cooperate </w:t>
            </w:r>
            <w:ins w:id="1137" w:author="Microsoft Office User" w:date="2018-10-28T13:52:00Z">
              <w:r>
                <w:t xml:space="preserve">with </w:t>
              </w:r>
            </w:ins>
            <w:del w:id="1138" w:author="Microsoft Office User" w:date="2018-10-28T13:52:00Z">
              <w:r w:rsidDel="0078323B">
                <w:delText xml:space="preserve">to </w:delText>
              </w:r>
            </w:del>
            <w:ins w:id="1139" w:author="Microsoft Office User" w:date="2018-10-28T13:52:00Z">
              <w:r>
                <w:t xml:space="preserve">the </w:t>
              </w:r>
            </w:ins>
            <w:r>
              <w:t xml:space="preserve">college of management to </w:t>
            </w:r>
            <w:del w:id="1140" w:author="Microsoft Office User" w:date="2018-10-28T13:52:00Z">
              <w:r w:rsidDel="0078323B">
                <w:delText xml:space="preserve">finish </w:delText>
              </w:r>
            </w:del>
            <w:r>
              <w:t>apply</w:t>
            </w:r>
            <w:del w:id="1141" w:author="Microsoft Office User" w:date="2018-10-28T13:52:00Z">
              <w:r w:rsidDel="0078323B">
                <w:delText>ing</w:delText>
              </w:r>
            </w:del>
            <w:r>
              <w:t xml:space="preserve"> for </w:t>
            </w:r>
            <w:ins w:id="1142" w:author="Microsoft Office User" w:date="2018-10-28T13:52:00Z">
              <w:r>
                <w:t xml:space="preserve">the </w:t>
              </w:r>
            </w:ins>
            <w:r>
              <w:t>AACSB international business education license.</w:t>
            </w:r>
            <w:ins w:id="1143" w:author="Microsoft Office User" w:date="2018-10-28T13:52:00Z">
              <w:r>
                <w:t xml:space="preserve"> </w:t>
              </w:r>
            </w:ins>
            <w:r>
              <w:t xml:space="preserve">Only two colleges </w:t>
            </w:r>
            <w:ins w:id="1144" w:author="Microsoft Office User" w:date="2018-10-28T13:52:00Z">
              <w:r>
                <w:t xml:space="preserve">have </w:t>
              </w:r>
            </w:ins>
            <w:del w:id="1145" w:author="Microsoft Office User" w:date="2018-10-28T22:57:00Z">
              <w:r w:rsidDel="00900C6C">
                <w:delText>pass</w:delText>
              </w:r>
            </w:del>
            <w:ins w:id="1146" w:author="Microsoft Office User" w:date="2018-10-28T22:57:00Z">
              <w:r w:rsidR="00900C6C">
                <w:t>passed</w:t>
              </w:r>
            </w:ins>
            <w:r>
              <w:t xml:space="preserve"> the international </w:t>
            </w:r>
            <w:commentRangeStart w:id="1147"/>
            <w:r>
              <w:t>license</w:t>
            </w:r>
            <w:commentRangeEnd w:id="1147"/>
            <w:r w:rsidR="00DE1D92">
              <w:rPr>
                <w:rStyle w:val="CommentReference"/>
              </w:rPr>
              <w:commentReference w:id="1147"/>
            </w:r>
            <w:r>
              <w:t xml:space="preserve">. </w:t>
            </w:r>
            <w:del w:id="1148" w:author="Microsoft Office User" w:date="2018-10-28T13:53:00Z">
              <w:r w:rsidDel="00DE1D92">
                <w:delText>We hope that cooperate to college of management becoming the first get the license technology colleges in Taiwan.</w:delText>
              </w:r>
            </w:del>
          </w:p>
          <w:p w14:paraId="3EC078B6" w14:textId="77777777" w:rsidR="0078323B" w:rsidRDefault="0078323B" w:rsidP="0078323B">
            <w:r>
              <w:t>Hospitality career plans and guidance</w:t>
            </w:r>
          </w:p>
          <w:p w14:paraId="78E3C3F1" w14:textId="77777777" w:rsidR="0078323B" w:rsidRDefault="0078323B" w:rsidP="0078323B"/>
          <w:p w14:paraId="428BF914" w14:textId="4B008E2B" w:rsidR="00FB303B" w:rsidRDefault="0078323B" w:rsidP="0078323B">
            <w:pPr>
              <w:rPr>
                <w:ins w:id="1149" w:author="Microsoft Office User" w:date="2018-10-28T22:21:00Z"/>
              </w:rPr>
            </w:pPr>
            <w:r>
              <w:t xml:space="preserve">We enhance hospitality career development. </w:t>
            </w:r>
            <w:r w:rsidR="00900C6C">
              <w:t>Depend</w:t>
            </w:r>
            <w:ins w:id="1150" w:author="Microsoft Office User" w:date="2018-10-28T22:19:00Z">
              <w:r w:rsidR="00900C6C">
                <w:t>ing</w:t>
              </w:r>
            </w:ins>
            <w:r w:rsidR="00900C6C">
              <w:t xml:space="preserve"> on the students</w:t>
            </w:r>
            <w:ins w:id="1151" w:author="Microsoft Office User" w:date="2018-10-28T22:57:00Z">
              <w:r w:rsidR="00900C6C">
                <w:t>'</w:t>
              </w:r>
            </w:ins>
            <w:r w:rsidR="00900C6C">
              <w:t xml:space="preserve"> requirements, </w:t>
            </w:r>
            <w:commentRangeStart w:id="1152"/>
            <w:r w:rsidR="00900C6C">
              <w:t>training the students work for cooperation of hotels, tourism or training graduate can up high grade.</w:t>
            </w:r>
            <w:commentRangeEnd w:id="1152"/>
            <w:r w:rsidR="00900C6C">
              <w:rPr>
                <w:rStyle w:val="CommentReference"/>
              </w:rPr>
              <w:commentReference w:id="1152"/>
            </w:r>
          </w:p>
          <w:p w14:paraId="6FE28470" w14:textId="0B3A6B6F" w:rsidR="00047F3A" w:rsidRDefault="00047F3A" w:rsidP="00047F3A">
            <w:r>
              <w:t>Chinese culinary skill certification lab</w:t>
            </w:r>
          </w:p>
          <w:p w14:paraId="70630F8E" w14:textId="13DBFE82" w:rsidR="00047F3A" w:rsidRDefault="00047F3A" w:rsidP="00047F3A">
            <w:r>
              <w:t>Chinese culinary</w:t>
            </w:r>
          </w:p>
          <w:p w14:paraId="1DD78AFF" w14:textId="79BF7526" w:rsidR="00047F3A" w:rsidRDefault="00047F3A" w:rsidP="00047F3A">
            <w:r>
              <w:t>Chinese culinary guidance class</w:t>
            </w:r>
          </w:p>
          <w:p w14:paraId="231D3285" w14:textId="40A12B38" w:rsidR="00047F3A" w:rsidRDefault="00047F3A" w:rsidP="00047F3A">
            <w:r>
              <w:t>Chinese culinary skills competition &amp; training lab</w:t>
            </w:r>
          </w:p>
          <w:p w14:paraId="3E46D43B" w14:textId="6AE44469" w:rsidR="00047F3A" w:rsidRDefault="00047F3A" w:rsidP="00047F3A">
            <w:r>
              <w:t>Western culinary skill certification lab</w:t>
            </w:r>
          </w:p>
          <w:p w14:paraId="063C91A8" w14:textId="551CD8E1" w:rsidR="00047F3A" w:rsidRDefault="00047F3A" w:rsidP="00047F3A">
            <w:r>
              <w:t>Foreign culinary lab</w:t>
            </w:r>
          </w:p>
          <w:p w14:paraId="6455B388" w14:textId="3A1B8B13" w:rsidR="00047F3A" w:rsidRDefault="00047F3A" w:rsidP="00047F3A">
            <w:r>
              <w:t xml:space="preserve">Transact international art and culture </w:t>
            </w:r>
            <w:commentRangeStart w:id="1153"/>
            <w:r>
              <w:t>festival</w:t>
            </w:r>
            <w:commentRangeEnd w:id="1153"/>
            <w:r>
              <w:rPr>
                <w:rStyle w:val="CommentReference"/>
              </w:rPr>
              <w:commentReference w:id="1153"/>
            </w:r>
          </w:p>
          <w:p w14:paraId="0203E641" w14:textId="40B678D6" w:rsidR="00047F3A" w:rsidRDefault="00047F3A" w:rsidP="00047F3A">
            <w:r>
              <w:t>Festival celebration culinary test lab</w:t>
            </w:r>
          </w:p>
          <w:p w14:paraId="78E366DE" w14:textId="77777777" w:rsidR="00047F3A" w:rsidRDefault="00047F3A" w:rsidP="00047F3A"/>
          <w:p w14:paraId="23A118E5" w14:textId="03A4CD53" w:rsidR="00047F3A" w:rsidRDefault="00047F3A" w:rsidP="00047F3A">
            <w:r>
              <w:t>Basic baking course</w:t>
            </w:r>
          </w:p>
          <w:p w14:paraId="4B84443A" w14:textId="3C98E092" w:rsidR="00FB303B" w:rsidRDefault="00047F3A" w:rsidP="00047F3A">
            <w:r>
              <w:t>Advanced Baking Practice Course</w:t>
            </w:r>
          </w:p>
          <w:p w14:paraId="6E38A0E4" w14:textId="6F7D7534" w:rsidR="00047F3A" w:rsidRDefault="00047F3A" w:rsidP="00047F3A">
            <w:r>
              <w:t xml:space="preserve">Hotel &amp; Restaurant Service </w:t>
            </w:r>
            <w:del w:id="1154" w:author="Microsoft Office User" w:date="2018-10-28T22:28:00Z">
              <w:r w:rsidDel="00047F3A">
                <w:delText>Lab  c</w:delText>
              </w:r>
            </w:del>
            <w:ins w:id="1155" w:author="Microsoft Office User" w:date="2018-10-28T22:28:00Z">
              <w:r>
                <w:t>c</w:t>
              </w:r>
            </w:ins>
            <w:r>
              <w:t xml:space="preserve">ertification </w:t>
            </w:r>
            <w:ins w:id="1156" w:author="Microsoft Office User" w:date="2018-10-28T22:28:00Z">
              <w:r>
                <w:t xml:space="preserve">lab </w:t>
              </w:r>
            </w:ins>
            <w:del w:id="1157" w:author="Microsoft Office User" w:date="2018-10-28T22:28:00Z">
              <w:r w:rsidDel="00047F3A">
                <w:delText>place</w:delText>
              </w:r>
            </w:del>
          </w:p>
          <w:p w14:paraId="0D8148B6" w14:textId="0605C282" w:rsidR="00047F3A" w:rsidRDefault="00047F3A" w:rsidP="00047F3A">
            <w:r>
              <w:t xml:space="preserve">Hotel &amp; Restaurant </w:t>
            </w:r>
            <w:ins w:id="1158" w:author="Microsoft Office User" w:date="2018-10-28T22:28:00Z">
              <w:r w:rsidR="001A5589">
                <w:t>Serv</w:t>
              </w:r>
            </w:ins>
            <w:ins w:id="1159" w:author="Microsoft Office User" w:date="2018-10-28T22:29:00Z">
              <w:r w:rsidR="001A5589">
                <w:t xml:space="preserve">ice class </w:t>
              </w:r>
            </w:ins>
            <w:del w:id="1160" w:author="Microsoft Office User" w:date="2018-10-28T22:28:00Z">
              <w:r w:rsidDel="001A5589">
                <w:delText>Service</w:delText>
              </w:r>
              <w:r w:rsidDel="00047F3A">
                <w:delText xml:space="preserve">  </w:delText>
              </w:r>
              <w:r w:rsidDel="001A5589">
                <w:delText>class</w:delText>
              </w:r>
            </w:del>
          </w:p>
          <w:p w14:paraId="6DAC3C78" w14:textId="664E9477" w:rsidR="00047F3A" w:rsidRDefault="00047F3A" w:rsidP="00047F3A">
            <w:r>
              <w:t xml:space="preserve"> Elite House</w:t>
            </w:r>
          </w:p>
          <w:p w14:paraId="0398B3CB" w14:textId="77777777" w:rsidR="00047F3A" w:rsidRDefault="00047F3A" w:rsidP="00047F3A"/>
          <w:p w14:paraId="14363150" w14:textId="77777777" w:rsidR="00047F3A" w:rsidRDefault="00047F3A" w:rsidP="00047F3A"/>
          <w:p w14:paraId="7A89D4B6" w14:textId="1BE21BAA" w:rsidR="00047F3A" w:rsidRDefault="00047F3A" w:rsidP="00047F3A"/>
          <w:p w14:paraId="0A161E02" w14:textId="77777777" w:rsidR="00047F3A" w:rsidRDefault="00047F3A" w:rsidP="00047F3A"/>
          <w:p w14:paraId="14B24BD2" w14:textId="46782451" w:rsidR="00047F3A" w:rsidRDefault="00047F3A" w:rsidP="00047F3A">
            <w:r>
              <w:t>Housekeeping Service</w:t>
            </w:r>
            <w:ins w:id="1161" w:author="Microsoft Office User" w:date="2018-10-28T22:27:00Z">
              <w:r>
                <w:t xml:space="preserve"> training lab</w:t>
              </w:r>
            </w:ins>
            <w:r>
              <w:t xml:space="preserve"> </w:t>
            </w:r>
          </w:p>
          <w:p w14:paraId="17137AF4" w14:textId="77777777" w:rsidR="00047F3A" w:rsidRDefault="00047F3A" w:rsidP="00047F3A">
            <w:r>
              <w:t xml:space="preserve">Provides distinguished Customer accommodation </w:t>
            </w:r>
            <w:del w:id="1162" w:author="Microsoft Office User" w:date="2018-10-28T22:28:00Z">
              <w:r w:rsidDel="00047F3A">
                <w:delText>place</w:delText>
              </w:r>
            </w:del>
          </w:p>
          <w:p w14:paraId="45FD9CA3" w14:textId="5996CDB7" w:rsidR="00047F3A" w:rsidRDefault="00047F3A" w:rsidP="00047F3A"/>
          <w:p w14:paraId="2D6EE81E" w14:textId="2603B8AA" w:rsidR="00047F3A" w:rsidRDefault="00047F3A" w:rsidP="00047F3A">
            <w:r>
              <w:t>Provide</w:t>
            </w:r>
            <w:ins w:id="1163" w:author="Microsoft Office User" w:date="2018-10-28T22:29:00Z">
              <w:r w:rsidR="001A5589">
                <w:t>s</w:t>
              </w:r>
            </w:ins>
            <w:r>
              <w:t xml:space="preserve"> photography, computer and multimedia image processing and entrepreneurial R &amp; D Lab  </w:t>
            </w:r>
            <w:del w:id="1164" w:author="Microsoft Office User" w:date="2018-10-28T22:29:00Z">
              <w:r w:rsidDel="001A5589">
                <w:delText>of place</w:delText>
              </w:r>
            </w:del>
          </w:p>
          <w:p w14:paraId="12CB84A4" w14:textId="77777777" w:rsidR="00047F3A" w:rsidRDefault="00047F3A" w:rsidP="00047F3A">
            <w:r>
              <w:t xml:space="preserve">Provide students employment opportunity and </w:t>
            </w:r>
            <w:del w:id="1165" w:author="Microsoft Office User" w:date="2018-10-28T22:29:00Z">
              <w:r w:rsidDel="001A5589">
                <w:delText xml:space="preserve">the </w:delText>
              </w:r>
            </w:del>
            <w:r>
              <w:t>practice</w:t>
            </w:r>
            <w:del w:id="1166" w:author="Microsoft Office User" w:date="2018-10-28T22:29:00Z">
              <w:r w:rsidDel="001A5589">
                <w:delText xml:space="preserve"> of  place</w:delText>
              </w:r>
            </w:del>
          </w:p>
          <w:p w14:paraId="29395E42" w14:textId="48EEAEED" w:rsidR="00047F3A" w:rsidRDefault="00047F3A" w:rsidP="00047F3A"/>
          <w:p w14:paraId="18E1C339" w14:textId="768A66FC" w:rsidR="00047F3A" w:rsidRDefault="00047F3A" w:rsidP="00047F3A">
            <w:r>
              <w:t>The banquet hall was completed in November 1998 and h</w:t>
            </w:r>
            <w:ins w:id="1167" w:author="Microsoft Office User" w:date="2018-10-28T22:29:00Z">
              <w:r w:rsidR="001A5589">
                <w:t>olds</w:t>
              </w:r>
            </w:ins>
            <w:del w:id="1168" w:author="Microsoft Office User" w:date="2018-10-28T22:29:00Z">
              <w:r w:rsidDel="001A5589">
                <w:delText>eld</w:delText>
              </w:r>
            </w:del>
            <w:r>
              <w:t xml:space="preserve"> many activities to provide school banquet venues, the guests thoroughly enjoy</w:t>
            </w:r>
            <w:del w:id="1169" w:author="Microsoft Office User" w:date="2018-10-28T22:29:00Z">
              <w:r w:rsidDel="001A5589">
                <w:delText>ed</w:delText>
              </w:r>
            </w:del>
            <w:r>
              <w:t xml:space="preserve"> themselves.</w:t>
            </w:r>
          </w:p>
          <w:p w14:paraId="280B32DB" w14:textId="369DD280" w:rsidR="00047F3A" w:rsidRDefault="00047F3A" w:rsidP="00047F3A">
            <w:r>
              <w:t>Provide</w:t>
            </w:r>
            <w:ins w:id="1170" w:author="Microsoft Office User" w:date="2018-10-28T22:29:00Z">
              <w:r w:rsidR="001A5589">
                <w:t>s</w:t>
              </w:r>
            </w:ins>
            <w:r>
              <w:t xml:space="preserve"> banquet venues</w:t>
            </w:r>
          </w:p>
          <w:p w14:paraId="50AACA88" w14:textId="5FA14334" w:rsidR="00047F3A" w:rsidRDefault="00047F3A" w:rsidP="00047F3A">
            <w:r>
              <w:t>Provide</w:t>
            </w:r>
            <w:ins w:id="1171" w:author="Microsoft Office User" w:date="2018-10-28T22:29:00Z">
              <w:r w:rsidR="001A5589">
                <w:t>s</w:t>
              </w:r>
            </w:ins>
            <w:r>
              <w:t xml:space="preserve"> students with teaching practice</w:t>
            </w:r>
          </w:p>
          <w:p w14:paraId="4328AE7B" w14:textId="5D1A6A47" w:rsidR="00047F3A" w:rsidRDefault="00047F3A" w:rsidP="00047F3A">
            <w:pPr>
              <w:rPr>
                <w:ins w:id="1172" w:author="Microsoft Office User" w:date="2018-10-28T22:30:00Z"/>
              </w:rPr>
            </w:pPr>
            <w:r>
              <w:t xml:space="preserve">Festival or Celebration of banquet </w:t>
            </w:r>
            <w:commentRangeStart w:id="1173"/>
            <w:r>
              <w:t>venues</w:t>
            </w:r>
            <w:commentRangeEnd w:id="1173"/>
            <w:r w:rsidR="001A5589">
              <w:rPr>
                <w:rStyle w:val="CommentReference"/>
              </w:rPr>
              <w:commentReference w:id="1173"/>
            </w:r>
          </w:p>
          <w:p w14:paraId="2E1EBE0B" w14:textId="48E68DAA" w:rsidR="001A5589" w:rsidRDefault="001A5589" w:rsidP="00047F3A">
            <w:ins w:id="1174" w:author="Microsoft Office User" w:date="2018-10-28T22:31:00Z">
              <w:r>
                <w:t>We like to match students interests and sexual orienta</w:t>
              </w:r>
            </w:ins>
            <w:ins w:id="1175" w:author="Microsoft Office User" w:date="2018-10-28T22:32:00Z">
              <w:r>
                <w:t>tion with companies.</w:t>
              </w:r>
            </w:ins>
          </w:p>
          <w:p w14:paraId="25260EFB" w14:textId="55352029" w:rsidR="001A5589" w:rsidDel="001A5589" w:rsidRDefault="001A5589" w:rsidP="00047F3A">
            <w:pPr>
              <w:rPr>
                <w:del w:id="1176" w:author="Microsoft Office User" w:date="2018-10-28T22:32:00Z"/>
              </w:rPr>
            </w:pPr>
            <w:del w:id="1177" w:author="Microsoft Office User" w:date="2018-10-28T22:32:00Z">
              <w:r w:rsidRPr="001A5589" w:rsidDel="001A5589">
                <w:delText xml:space="preserve">In order to students sexual orientation and interesting development that match up companies of cooperation to select hotels or catering learning. </w:delText>
              </w:r>
            </w:del>
          </w:p>
          <w:p w14:paraId="596C14D6" w14:textId="230B2C27" w:rsidR="001A5589" w:rsidDel="001A5589" w:rsidRDefault="001A5589" w:rsidP="00047F3A">
            <w:pPr>
              <w:rPr>
                <w:del w:id="1178" w:author="Microsoft Office User" w:date="2018-10-28T22:34:00Z"/>
              </w:rPr>
            </w:pPr>
            <w:r w:rsidRPr="001A5589">
              <w:t>Our department enhances hospitality knowledge and work experience, as tourism, leisure, business hotels, chain restaurants and tourism administration etc. We cooperate with companies with certificate</w:t>
            </w:r>
            <w:ins w:id="1179" w:author="Microsoft Office User" w:date="2018-10-28T22:32:00Z">
              <w:r>
                <w:t>s</w:t>
              </w:r>
            </w:ins>
            <w:r w:rsidRPr="001A5589">
              <w:t xml:space="preserve"> of profit seeking enterprise. </w:t>
            </w:r>
            <w:commentRangeStart w:id="1180"/>
            <w:r w:rsidRPr="001A5589">
              <w:t xml:space="preserve">Purpose trains professional skills, practice and adapt to </w:t>
            </w:r>
            <w:del w:id="1181" w:author="Microsoft Office User" w:date="2018-10-28T22:57:00Z">
              <w:r w:rsidRPr="001A5589" w:rsidDel="00900C6C">
                <w:delText>work.</w:delText>
              </w:r>
              <w:commentRangeEnd w:id="1180"/>
              <w:r w:rsidDel="00900C6C">
                <w:rPr>
                  <w:rStyle w:val="CommentReference"/>
                </w:rPr>
                <w:commentReference w:id="1180"/>
              </w:r>
            </w:del>
          </w:p>
          <w:p w14:paraId="4FEC1688" w14:textId="2BC6FF91" w:rsidR="00047F3A" w:rsidRDefault="00900C6C" w:rsidP="00047F3A">
            <w:ins w:id="1182" w:author="Microsoft Office User" w:date="2018-10-28T22:57:00Z">
              <w:r w:rsidRPr="001A5589">
                <w:t>work.</w:t>
              </w:r>
              <w:r>
                <w:rPr>
                  <w:rStyle w:val="CommentReference"/>
                </w:rPr>
                <w:t xml:space="preserve"> </w:t>
              </w:r>
              <w:r>
                <w:t>Partner</w:t>
              </w:r>
            </w:ins>
            <w:ins w:id="1183" w:author="Microsoft Office User" w:date="2018-10-28T22:35:00Z">
              <w:r w:rsidR="001A5589">
                <w:t xml:space="preserve"> </w:t>
              </w:r>
            </w:ins>
            <w:del w:id="1184" w:author="Microsoft Office User" w:date="2018-10-28T22:34:00Z">
              <w:r w:rsidR="001A5589" w:rsidRPr="001A5589" w:rsidDel="001A5589">
                <w:delText>Cooperation</w:delText>
              </w:r>
            </w:del>
            <w:r w:rsidR="001A5589" w:rsidRPr="001A5589">
              <w:t xml:space="preserve"> companies </w:t>
            </w:r>
            <w:del w:id="1185" w:author="Microsoft Office User" w:date="2018-10-28T22:35:00Z">
              <w:r w:rsidR="001A5589" w:rsidRPr="001A5589" w:rsidDel="001A5589">
                <w:delText xml:space="preserve">of </w:delText>
              </w:r>
            </w:del>
            <w:del w:id="1186" w:author="Microsoft Office User" w:date="2018-10-28T22:57:00Z">
              <w:r w:rsidR="001A5589" w:rsidRPr="001A5589" w:rsidDel="00900C6C">
                <w:delText>student</w:delText>
              </w:r>
            </w:del>
            <w:ins w:id="1187" w:author="Microsoft Office User" w:date="2018-10-28T22:57:00Z">
              <w:r>
                <w:t>for</w:t>
              </w:r>
              <w:r w:rsidRPr="001A5589">
                <w:t xml:space="preserve"> student</w:t>
              </w:r>
            </w:ins>
            <w:r w:rsidR="001A5589" w:rsidRPr="001A5589">
              <w:t xml:space="preserve"> internship</w:t>
            </w:r>
          </w:p>
          <w:p w14:paraId="00CD2387" w14:textId="3F37D814" w:rsidR="00E924E6" w:rsidRDefault="001A5589" w:rsidP="004C7D4A">
            <w:pPr>
              <w:jc w:val="both"/>
              <w:rPr>
                <w:rFonts w:ascii="Helvetica" w:hAnsi="Helvetica"/>
                <w:color w:val="555555"/>
                <w:sz w:val="21"/>
                <w:szCs w:val="21"/>
              </w:rPr>
            </w:pPr>
            <w:r>
              <w:rPr>
                <w:rFonts w:ascii="Helvetica" w:hAnsi="Helvetica"/>
                <w:color w:val="555555"/>
                <w:sz w:val="21"/>
                <w:szCs w:val="21"/>
              </w:rPr>
              <w:t xml:space="preserve">International </w:t>
            </w:r>
            <w:ins w:id="1188" w:author="Microsoft Office User" w:date="2018-10-28T22:35:00Z">
              <w:r>
                <w:rPr>
                  <w:rFonts w:ascii="Helvetica" w:hAnsi="Helvetica"/>
                  <w:color w:val="555555"/>
                  <w:sz w:val="21"/>
                  <w:szCs w:val="21"/>
                </w:rPr>
                <w:t>partner</w:t>
              </w:r>
            </w:ins>
            <w:del w:id="1189" w:author="Microsoft Office User" w:date="2018-10-28T22:35:00Z">
              <w:r w:rsidDel="001A5589">
                <w:rPr>
                  <w:rFonts w:ascii="Helvetica" w:hAnsi="Helvetica"/>
                  <w:color w:val="555555"/>
                  <w:sz w:val="21"/>
                  <w:szCs w:val="21"/>
                </w:rPr>
                <w:delText>cooperation</w:delText>
              </w:r>
            </w:del>
            <w:r>
              <w:rPr>
                <w:rFonts w:ascii="Helvetica" w:hAnsi="Helvetica"/>
                <w:color w:val="555555"/>
                <w:sz w:val="21"/>
                <w:szCs w:val="21"/>
              </w:rPr>
              <w:t xml:space="preserve"> companies</w:t>
            </w:r>
          </w:p>
          <w:p w14:paraId="1E030C00" w14:textId="52B563CA" w:rsidR="001A5589" w:rsidRDefault="001A5589" w:rsidP="004C7D4A">
            <w:pPr>
              <w:jc w:val="both"/>
              <w:rPr>
                <w:ins w:id="1190" w:author="Microsoft Office User" w:date="2018-10-28T22:35:00Z"/>
                <w:rFonts w:ascii="Helvetica" w:hAnsi="Helvetica"/>
                <w:color w:val="555555"/>
                <w:sz w:val="21"/>
                <w:szCs w:val="21"/>
              </w:rPr>
            </w:pPr>
            <w:ins w:id="1191" w:author="Microsoft Office User" w:date="2018-10-28T22:35:00Z">
              <w:r>
                <w:rPr>
                  <w:rFonts w:ascii="Helvetica" w:hAnsi="Helvetica"/>
                  <w:color w:val="555555"/>
                  <w:sz w:val="21"/>
                  <w:szCs w:val="21"/>
                </w:rPr>
                <w:t>partner</w:t>
              </w:r>
            </w:ins>
            <w:del w:id="1192" w:author="Microsoft Office User" w:date="2018-10-28T22:35:00Z">
              <w:r w:rsidDel="001A5589">
                <w:rPr>
                  <w:rFonts w:ascii="Helvetica" w:hAnsi="Helvetica"/>
                  <w:color w:val="555555"/>
                  <w:sz w:val="21"/>
                  <w:szCs w:val="21"/>
                </w:rPr>
                <w:delText>Cooperation</w:delText>
              </w:r>
            </w:del>
            <w:r>
              <w:rPr>
                <w:rFonts w:ascii="Helvetica" w:hAnsi="Helvetica"/>
                <w:color w:val="555555"/>
                <w:sz w:val="21"/>
                <w:szCs w:val="21"/>
              </w:rPr>
              <w:t xml:space="preserve"> companies.</w:t>
            </w:r>
          </w:p>
          <w:p w14:paraId="13C20B6F" w14:textId="2C08D3CA" w:rsidR="001A5589" w:rsidRDefault="001A5589" w:rsidP="004C7D4A">
            <w:pPr>
              <w:jc w:val="both"/>
              <w:rPr>
                <w:ins w:id="1193" w:author="Microsoft Office User" w:date="2018-10-28T22:38:00Z"/>
                <w:rFonts w:ascii="Helvetica" w:hAnsi="Helvetica"/>
                <w:color w:val="555555"/>
                <w:sz w:val="21"/>
                <w:szCs w:val="21"/>
              </w:rPr>
            </w:pPr>
            <w:r w:rsidRPr="001A5589">
              <w:rPr>
                <w:rFonts w:ascii="Helvetica" w:hAnsi="Helvetica"/>
                <w:color w:val="555555"/>
                <w:sz w:val="21"/>
                <w:szCs w:val="21"/>
              </w:rPr>
              <w:t xml:space="preserve">Our department teachers have multi-field  and work abilities. We </w:t>
            </w:r>
            <w:ins w:id="1194" w:author="Microsoft Office User" w:date="2018-10-28T22:36:00Z">
              <w:r>
                <w:rPr>
                  <w:rFonts w:ascii="Helvetica" w:hAnsi="Helvetica"/>
                  <w:color w:val="555555"/>
                  <w:sz w:val="21"/>
                  <w:szCs w:val="21"/>
                </w:rPr>
                <w:t xml:space="preserve">pay </w:t>
              </w:r>
            </w:ins>
            <w:del w:id="1195" w:author="Microsoft Office User" w:date="2018-10-28T22:36:00Z">
              <w:r w:rsidRPr="001A5589" w:rsidDel="001A5589">
                <w:rPr>
                  <w:rFonts w:ascii="Helvetica" w:hAnsi="Helvetica"/>
                  <w:color w:val="555555"/>
                  <w:sz w:val="21"/>
                  <w:szCs w:val="21"/>
                </w:rPr>
                <w:delText>are</w:delText>
              </w:r>
            </w:del>
            <w:r w:rsidRPr="001A5589">
              <w:rPr>
                <w:rFonts w:ascii="Helvetica" w:hAnsi="Helvetica"/>
                <w:color w:val="555555"/>
                <w:sz w:val="21"/>
                <w:szCs w:val="21"/>
              </w:rPr>
              <w:t xml:space="preserve"> attention to </w:t>
            </w:r>
            <w:del w:id="1196" w:author="Microsoft Office User" w:date="2018-10-28T22:36:00Z">
              <w:r w:rsidRPr="001A5589" w:rsidDel="001A5589">
                <w:rPr>
                  <w:rFonts w:ascii="Helvetica" w:hAnsi="Helvetica"/>
                  <w:color w:val="555555"/>
                  <w:sz w:val="21"/>
                  <w:szCs w:val="21"/>
                </w:rPr>
                <w:delText xml:space="preserve">style of </w:delText>
              </w:r>
            </w:del>
            <w:r w:rsidRPr="001A5589">
              <w:rPr>
                <w:rFonts w:ascii="Helvetica" w:hAnsi="Helvetica"/>
                <w:color w:val="555555"/>
                <w:sz w:val="21"/>
                <w:szCs w:val="21"/>
              </w:rPr>
              <w:t>academic research</w:t>
            </w:r>
            <w:del w:id="1197" w:author="Microsoft Office User" w:date="2018-10-28T22:36:00Z">
              <w:r w:rsidRPr="001A5589" w:rsidDel="001A5589">
                <w:rPr>
                  <w:rFonts w:ascii="Helvetica" w:hAnsi="Helvetica"/>
                  <w:color w:val="555555"/>
                  <w:sz w:val="21"/>
                  <w:szCs w:val="21"/>
                </w:rPr>
                <w:delText>es for result</w:delText>
              </w:r>
            </w:del>
            <w:r w:rsidRPr="001A5589">
              <w:rPr>
                <w:rFonts w:ascii="Helvetica" w:hAnsi="Helvetica"/>
                <w:color w:val="555555"/>
                <w:sz w:val="21"/>
                <w:szCs w:val="21"/>
              </w:rPr>
              <w:t xml:space="preserve">, </w:t>
            </w:r>
            <w:del w:id="1198" w:author="Microsoft Office User" w:date="2018-10-28T22:36:00Z">
              <w:r w:rsidRPr="001A5589" w:rsidDel="001A5589">
                <w:rPr>
                  <w:rFonts w:ascii="Helvetica" w:hAnsi="Helvetica"/>
                  <w:color w:val="555555"/>
                  <w:sz w:val="21"/>
                  <w:szCs w:val="21"/>
                </w:rPr>
                <w:delText xml:space="preserve">depend on professional skills to </w:delText>
              </w:r>
            </w:del>
            <w:r w:rsidRPr="001A5589">
              <w:rPr>
                <w:rFonts w:ascii="Helvetica" w:hAnsi="Helvetica"/>
                <w:color w:val="555555"/>
                <w:sz w:val="21"/>
                <w:szCs w:val="21"/>
              </w:rPr>
              <w:t xml:space="preserve">create </w:t>
            </w:r>
            <w:ins w:id="1199" w:author="Microsoft Office User" w:date="2018-10-28T22:36:00Z">
              <w:r>
                <w:rPr>
                  <w:rFonts w:ascii="Helvetica" w:hAnsi="Helvetica"/>
                  <w:color w:val="555555"/>
                  <w:sz w:val="21"/>
                  <w:szCs w:val="21"/>
                </w:rPr>
                <w:t>professio</w:t>
              </w:r>
            </w:ins>
            <w:ins w:id="1200" w:author="Microsoft Office User" w:date="2018-10-28T22:37:00Z">
              <w:r>
                <w:rPr>
                  <w:rFonts w:ascii="Helvetica" w:hAnsi="Helvetica"/>
                  <w:color w:val="555555"/>
                  <w:sz w:val="21"/>
                  <w:szCs w:val="21"/>
                </w:rPr>
                <w:t xml:space="preserve">nal </w:t>
              </w:r>
            </w:ins>
            <w:del w:id="1201" w:author="Microsoft Office User" w:date="2018-10-28T22:37:00Z">
              <w:r w:rsidRPr="001A5589" w:rsidDel="001A5589">
                <w:rPr>
                  <w:rFonts w:ascii="Helvetica" w:hAnsi="Helvetica"/>
                  <w:color w:val="555555"/>
                  <w:sz w:val="21"/>
                  <w:szCs w:val="21"/>
                </w:rPr>
                <w:delText xml:space="preserve">the </w:delText>
              </w:r>
            </w:del>
            <w:r w:rsidRPr="001A5589">
              <w:rPr>
                <w:rFonts w:ascii="Helvetica" w:hAnsi="Helvetica"/>
                <w:color w:val="555555"/>
                <w:sz w:val="21"/>
                <w:szCs w:val="21"/>
              </w:rPr>
              <w:t xml:space="preserve">groups, </w:t>
            </w:r>
            <w:del w:id="1202" w:author="Microsoft Office User" w:date="2018-10-28T22:57:00Z">
              <w:r w:rsidRPr="001A5589" w:rsidDel="00900C6C">
                <w:rPr>
                  <w:rFonts w:ascii="Helvetica" w:hAnsi="Helvetica"/>
                  <w:color w:val="555555"/>
                  <w:sz w:val="21"/>
                  <w:szCs w:val="21"/>
                </w:rPr>
                <w:delText>and</w:delText>
              </w:r>
            </w:del>
            <w:del w:id="1203" w:author="Microsoft Office User" w:date="2018-10-28T22:37:00Z">
              <w:r w:rsidRPr="001A5589" w:rsidDel="001A5589">
                <w:rPr>
                  <w:rFonts w:ascii="Helvetica" w:hAnsi="Helvetica"/>
                  <w:color w:val="555555"/>
                  <w:sz w:val="21"/>
                  <w:szCs w:val="21"/>
                </w:rPr>
                <w:delText xml:space="preserve"> we </w:delText>
              </w:r>
            </w:del>
            <w:del w:id="1204" w:author="Microsoft Office User" w:date="2018-10-28T22:57:00Z">
              <w:r w:rsidRPr="001A5589" w:rsidDel="00900C6C">
                <w:rPr>
                  <w:rFonts w:ascii="Helvetica" w:hAnsi="Helvetica"/>
                  <w:color w:val="555555"/>
                  <w:sz w:val="21"/>
                  <w:szCs w:val="21"/>
                </w:rPr>
                <w:delText>report</w:delText>
              </w:r>
            </w:del>
            <w:ins w:id="1205" w:author="Microsoft Office User" w:date="2018-10-28T22:57:00Z">
              <w:r w:rsidR="00900C6C" w:rsidRPr="001A5589">
                <w:rPr>
                  <w:rFonts w:ascii="Helvetica" w:hAnsi="Helvetica"/>
                  <w:color w:val="555555"/>
                  <w:sz w:val="21"/>
                  <w:szCs w:val="21"/>
                </w:rPr>
                <w:t>and report</w:t>
              </w:r>
            </w:ins>
            <w:r w:rsidRPr="001A5589">
              <w:rPr>
                <w:rFonts w:ascii="Helvetica" w:hAnsi="Helvetica"/>
                <w:color w:val="555555"/>
                <w:sz w:val="21"/>
                <w:szCs w:val="21"/>
              </w:rPr>
              <w:t xml:space="preserve"> research and industrial collaboration, </w:t>
            </w:r>
            <w:del w:id="1206" w:author="Microsoft Office User" w:date="2018-10-28T22:57:00Z">
              <w:r w:rsidRPr="001A5589" w:rsidDel="00900C6C">
                <w:rPr>
                  <w:rFonts w:ascii="Helvetica" w:hAnsi="Helvetica"/>
                  <w:color w:val="555555"/>
                  <w:sz w:val="21"/>
                  <w:szCs w:val="21"/>
                </w:rPr>
                <w:delText>increas</w:delText>
              </w:r>
            </w:del>
            <w:del w:id="1207" w:author="Microsoft Office User" w:date="2018-10-28T22:37:00Z">
              <w:r w:rsidRPr="001A5589" w:rsidDel="001A5589">
                <w:rPr>
                  <w:rFonts w:ascii="Helvetica" w:hAnsi="Helvetica"/>
                  <w:color w:val="555555"/>
                  <w:sz w:val="21"/>
                  <w:szCs w:val="21"/>
                </w:rPr>
                <w:delText xml:space="preserve">ing  </w:delText>
              </w:r>
            </w:del>
            <w:del w:id="1208" w:author="Microsoft Office User" w:date="2018-10-28T22:57:00Z">
              <w:r w:rsidRPr="001A5589" w:rsidDel="00900C6C">
                <w:rPr>
                  <w:rFonts w:ascii="Helvetica" w:hAnsi="Helvetica"/>
                  <w:color w:val="555555"/>
                  <w:sz w:val="21"/>
                  <w:szCs w:val="21"/>
                </w:rPr>
                <w:delText>research</w:delText>
              </w:r>
            </w:del>
            <w:ins w:id="1209" w:author="Microsoft Office User" w:date="2018-10-28T22:57:00Z">
              <w:r w:rsidR="00900C6C" w:rsidRPr="001A5589">
                <w:rPr>
                  <w:rFonts w:ascii="Helvetica" w:hAnsi="Helvetica"/>
                  <w:color w:val="555555"/>
                  <w:sz w:val="21"/>
                  <w:szCs w:val="21"/>
                </w:rPr>
                <w:t>increas</w:t>
              </w:r>
              <w:r w:rsidR="00900C6C">
                <w:rPr>
                  <w:rFonts w:ascii="Helvetica" w:hAnsi="Helvetica"/>
                  <w:color w:val="555555"/>
                  <w:sz w:val="21"/>
                  <w:szCs w:val="21"/>
                </w:rPr>
                <w:t>e</w:t>
              </w:r>
              <w:r w:rsidR="00900C6C" w:rsidRPr="001A5589">
                <w:rPr>
                  <w:rFonts w:ascii="Helvetica" w:hAnsi="Helvetica"/>
                  <w:color w:val="555555"/>
                  <w:sz w:val="21"/>
                  <w:szCs w:val="21"/>
                </w:rPr>
                <w:t xml:space="preserve"> research</w:t>
              </w:r>
            </w:ins>
            <w:r w:rsidRPr="001A5589">
              <w:rPr>
                <w:rFonts w:ascii="Helvetica" w:hAnsi="Helvetica"/>
                <w:color w:val="555555"/>
                <w:sz w:val="21"/>
                <w:szCs w:val="21"/>
              </w:rPr>
              <w:t xml:space="preserve"> and </w:t>
            </w:r>
            <w:r w:rsidRPr="001A5589">
              <w:rPr>
                <w:rFonts w:ascii="Helvetica" w:hAnsi="Helvetica"/>
                <w:color w:val="555555"/>
                <w:sz w:val="21"/>
                <w:szCs w:val="21"/>
              </w:rPr>
              <w:lastRenderedPageBreak/>
              <w:t xml:space="preserve">work </w:t>
            </w:r>
            <w:ins w:id="1210" w:author="Microsoft Office User" w:date="2018-10-28T22:37:00Z">
              <w:r>
                <w:rPr>
                  <w:rFonts w:ascii="Helvetica" w:hAnsi="Helvetica"/>
                  <w:color w:val="555555"/>
                  <w:sz w:val="21"/>
                  <w:szCs w:val="21"/>
                </w:rPr>
                <w:t>skills</w:t>
              </w:r>
            </w:ins>
            <w:del w:id="1211" w:author="Microsoft Office User" w:date="2018-10-28T22:37:00Z">
              <w:r w:rsidRPr="001A5589" w:rsidDel="001A5589">
                <w:rPr>
                  <w:rFonts w:ascii="Helvetica" w:hAnsi="Helvetica"/>
                  <w:color w:val="555555"/>
                  <w:sz w:val="21"/>
                  <w:szCs w:val="21"/>
                </w:rPr>
                <w:delText>abilities</w:delText>
              </w:r>
            </w:del>
            <w:r w:rsidRPr="001A5589">
              <w:rPr>
                <w:rFonts w:ascii="Helvetica" w:hAnsi="Helvetica"/>
                <w:color w:val="555555"/>
                <w:sz w:val="21"/>
                <w:szCs w:val="21"/>
              </w:rPr>
              <w:t>,</w:t>
            </w:r>
            <w:ins w:id="1212" w:author="Microsoft Office User" w:date="2018-10-28T22:37:00Z">
              <w:r>
                <w:rPr>
                  <w:rFonts w:ascii="Helvetica" w:hAnsi="Helvetica"/>
                  <w:color w:val="555555"/>
                  <w:sz w:val="21"/>
                  <w:szCs w:val="21"/>
                </w:rPr>
                <w:t xml:space="preserve"> and </w:t>
              </w:r>
            </w:ins>
            <w:del w:id="1213" w:author="Microsoft Office User" w:date="2018-10-28T22:37:00Z">
              <w:r w:rsidRPr="001A5589" w:rsidDel="001A5589">
                <w:rPr>
                  <w:rFonts w:ascii="Helvetica" w:hAnsi="Helvetica"/>
                  <w:color w:val="555555"/>
                  <w:sz w:val="21"/>
                  <w:szCs w:val="21"/>
                </w:rPr>
                <w:delText xml:space="preserve"> we</w:delText>
              </w:r>
            </w:del>
            <w:r w:rsidRPr="001A5589">
              <w:rPr>
                <w:rFonts w:ascii="Helvetica" w:hAnsi="Helvetica"/>
                <w:color w:val="555555"/>
                <w:sz w:val="21"/>
                <w:szCs w:val="21"/>
              </w:rPr>
              <w:t xml:space="preserve"> look forward </w:t>
            </w:r>
            <w:ins w:id="1214" w:author="Microsoft Office User" w:date="2018-10-28T22:37:00Z">
              <w:r>
                <w:rPr>
                  <w:rFonts w:ascii="Helvetica" w:hAnsi="Helvetica"/>
                  <w:color w:val="555555"/>
                  <w:sz w:val="21"/>
                  <w:szCs w:val="21"/>
                </w:rPr>
                <w:t xml:space="preserve">to </w:t>
              </w:r>
            </w:ins>
            <w:r w:rsidRPr="001A5589">
              <w:rPr>
                <w:rFonts w:ascii="Helvetica" w:hAnsi="Helvetica"/>
                <w:color w:val="555555"/>
                <w:sz w:val="21"/>
                <w:szCs w:val="21"/>
              </w:rPr>
              <w:t xml:space="preserve">cooperate with companies. Our school </w:t>
            </w:r>
            <w:ins w:id="1215" w:author="Microsoft Office User" w:date="2018-10-28T22:37:00Z">
              <w:r>
                <w:rPr>
                  <w:rFonts w:ascii="Helvetica" w:hAnsi="Helvetica"/>
                  <w:color w:val="555555"/>
                  <w:sz w:val="21"/>
                  <w:szCs w:val="21"/>
                </w:rPr>
                <w:t>creates</w:t>
              </w:r>
            </w:ins>
            <w:del w:id="1216" w:author="Microsoft Office User" w:date="2018-10-28T22:37:00Z">
              <w:r w:rsidRPr="001A5589" w:rsidDel="001A5589">
                <w:rPr>
                  <w:rFonts w:ascii="Helvetica" w:hAnsi="Helvetica"/>
                  <w:color w:val="555555"/>
                  <w:sz w:val="21"/>
                  <w:szCs w:val="21"/>
                </w:rPr>
                <w:delText>make</w:delText>
              </w:r>
            </w:del>
            <w:r w:rsidRPr="001A5589">
              <w:rPr>
                <w:rFonts w:ascii="Helvetica" w:hAnsi="Helvetica"/>
                <w:color w:val="555555"/>
                <w:sz w:val="21"/>
                <w:szCs w:val="21"/>
              </w:rPr>
              <w:t xml:space="preserve"> incentive</w:t>
            </w:r>
            <w:ins w:id="1217" w:author="Microsoft Office User" w:date="2018-10-28T22:38:00Z">
              <w:r>
                <w:rPr>
                  <w:rFonts w:ascii="Helvetica" w:hAnsi="Helvetica"/>
                  <w:color w:val="555555"/>
                  <w:sz w:val="21"/>
                  <w:szCs w:val="21"/>
                </w:rPr>
                <w:t>s</w:t>
              </w:r>
            </w:ins>
            <w:r w:rsidRPr="001A5589">
              <w:rPr>
                <w:rFonts w:ascii="Helvetica" w:hAnsi="Helvetica"/>
                <w:color w:val="555555"/>
                <w:sz w:val="21"/>
                <w:szCs w:val="21"/>
              </w:rPr>
              <w:t xml:space="preserve"> </w:t>
            </w:r>
            <w:del w:id="1218" w:author="Microsoft Office User" w:date="2018-10-28T22:38:00Z">
              <w:r w:rsidRPr="001A5589" w:rsidDel="001A5589">
                <w:rPr>
                  <w:rFonts w:ascii="Helvetica" w:hAnsi="Helvetica"/>
                  <w:color w:val="555555"/>
                  <w:sz w:val="21"/>
                  <w:szCs w:val="21"/>
                </w:rPr>
                <w:delText>rules</w:delText>
              </w:r>
            </w:del>
            <w:r w:rsidRPr="001A5589">
              <w:rPr>
                <w:rFonts w:ascii="Helvetica" w:hAnsi="Helvetica"/>
                <w:color w:val="555555"/>
                <w:sz w:val="21"/>
                <w:szCs w:val="21"/>
              </w:rPr>
              <w:t xml:space="preserve"> that encourage teachers to create academic research</w:t>
            </w:r>
            <w:del w:id="1219" w:author="Microsoft Office User" w:date="2018-10-28T22:38:00Z">
              <w:r w:rsidRPr="001A5589" w:rsidDel="001A5589">
                <w:rPr>
                  <w:rFonts w:ascii="Helvetica" w:hAnsi="Helvetica"/>
                  <w:color w:val="555555"/>
                  <w:sz w:val="21"/>
                  <w:szCs w:val="21"/>
                </w:rPr>
                <w:delText>es</w:delText>
              </w:r>
            </w:del>
            <w:r w:rsidRPr="001A5589">
              <w:rPr>
                <w:rFonts w:ascii="Helvetica" w:hAnsi="Helvetica"/>
                <w:color w:val="555555"/>
                <w:sz w:val="21"/>
                <w:szCs w:val="21"/>
              </w:rPr>
              <w:t xml:space="preserve"> and industrial collaboration.</w:t>
            </w:r>
          </w:p>
          <w:p w14:paraId="1F91E95C" w14:textId="77777777" w:rsidR="001A5589" w:rsidRDefault="001A5589" w:rsidP="004C7D4A">
            <w:pPr>
              <w:jc w:val="both"/>
              <w:rPr>
                <w:rFonts w:ascii="Helvetica" w:hAnsi="Helvetica"/>
                <w:color w:val="555555"/>
                <w:sz w:val="21"/>
                <w:szCs w:val="21"/>
              </w:rPr>
            </w:pPr>
          </w:p>
          <w:p w14:paraId="3488EAC2"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5B8A2529"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1878BAD2"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6AA3D5D1"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13</w:t>
            </w:r>
          </w:p>
        </w:tc>
        <w:tc>
          <w:tcPr>
            <w:tcW w:w="4940" w:type="dxa"/>
            <w:tcBorders>
              <w:top w:val="nil"/>
              <w:left w:val="nil"/>
              <w:bottom w:val="single" w:sz="4" w:space="0" w:color="auto"/>
              <w:right w:val="single" w:sz="4" w:space="0" w:color="auto"/>
            </w:tcBorders>
            <w:shd w:val="clear" w:color="auto" w:fill="auto"/>
            <w:vAlign w:val="center"/>
            <w:hideMark/>
          </w:tcPr>
          <w:p w14:paraId="2A4E905D"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會計資訊系</w:t>
            </w:r>
          </w:p>
        </w:tc>
        <w:tc>
          <w:tcPr>
            <w:tcW w:w="3380" w:type="dxa"/>
            <w:tcBorders>
              <w:top w:val="nil"/>
              <w:left w:val="nil"/>
              <w:bottom w:val="single" w:sz="4" w:space="0" w:color="auto"/>
              <w:right w:val="single" w:sz="4" w:space="0" w:color="auto"/>
            </w:tcBorders>
            <w:shd w:val="clear" w:color="auto" w:fill="auto"/>
            <w:noWrap/>
            <w:vAlign w:val="center"/>
            <w:hideMark/>
          </w:tcPr>
          <w:p w14:paraId="230506AB"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https://accinfo.stust.edu.tw/en</w:t>
            </w:r>
          </w:p>
        </w:tc>
        <w:tc>
          <w:tcPr>
            <w:tcW w:w="6920" w:type="dxa"/>
            <w:tcBorders>
              <w:top w:val="nil"/>
              <w:left w:val="nil"/>
              <w:bottom w:val="single" w:sz="4" w:space="0" w:color="auto"/>
              <w:right w:val="single" w:sz="4" w:space="0" w:color="auto"/>
            </w:tcBorders>
            <w:shd w:val="clear" w:color="auto" w:fill="auto"/>
            <w:noWrap/>
            <w:hideMark/>
          </w:tcPr>
          <w:p w14:paraId="32FE3B03" w14:textId="057C6D90" w:rsidR="004F696C" w:rsidRDefault="004F696C" w:rsidP="004F696C">
            <w:pPr>
              <w:rPr>
                <w:ins w:id="1220" w:author="Microsoft Office User" w:date="2018-10-28T22:47:00Z"/>
                <w:rFonts w:ascii="Helvetica" w:hAnsi="Helvetica"/>
                <w:color w:val="555555"/>
                <w:sz w:val="21"/>
                <w:szCs w:val="21"/>
                <w:shd w:val="clear" w:color="auto" w:fill="FFFFFF"/>
              </w:rPr>
            </w:pPr>
            <w:r>
              <w:rPr>
                <w:rFonts w:ascii="Helvetica" w:hAnsi="Helvetica"/>
                <w:color w:val="555555"/>
                <w:sz w:val="21"/>
                <w:szCs w:val="21"/>
                <w:shd w:val="clear" w:color="auto" w:fill="FFFFFF"/>
              </w:rPr>
              <w:t>It is to be hoped that such a lecturing method can help to enhance students’ compatibility and competence in the</w:t>
            </w:r>
            <w:ins w:id="1221" w:author="Microsoft Office User" w:date="2018-10-28T22:47:00Z">
              <w:r>
                <w:rPr>
                  <w:rFonts w:ascii="Helvetica" w:hAnsi="Helvetica"/>
                  <w:color w:val="555555"/>
                  <w:sz w:val="21"/>
                  <w:szCs w:val="21"/>
                  <w:shd w:val="clear" w:color="auto" w:fill="FFFFFF"/>
                </w:rPr>
                <w:t>ir</w:t>
              </w:r>
            </w:ins>
            <w:r>
              <w:rPr>
                <w:rFonts w:ascii="Helvetica" w:hAnsi="Helvetica"/>
                <w:color w:val="555555"/>
                <w:sz w:val="21"/>
                <w:szCs w:val="21"/>
                <w:shd w:val="clear" w:color="auto" w:fill="FFFFFF"/>
              </w:rPr>
              <w:t xml:space="preserve"> future careers.</w:t>
            </w:r>
          </w:p>
          <w:p w14:paraId="50F5C5D0" w14:textId="45A22C95" w:rsidR="004F696C" w:rsidRDefault="004F696C" w:rsidP="004F696C">
            <w:r>
              <w:t xml:space="preserve">1.The </w:t>
            </w:r>
            <w:del w:id="1222" w:author="Microsoft Office User" w:date="2018-10-28T22:49:00Z">
              <w:r w:rsidDel="004F696C">
                <w:delText>W</w:delText>
              </w:r>
            </w:del>
            <w:ins w:id="1223" w:author="Microsoft Office User" w:date="2018-10-28T22:49:00Z">
              <w:r>
                <w:t>w</w:t>
              </w:r>
            </w:ins>
            <w:r>
              <w:t>ork is relatively stationary , and unexpected circumstances seldom occur. Employees are required to have a clear idea of the work they are doing.</w:t>
            </w:r>
          </w:p>
          <w:p w14:paraId="7FB29280" w14:textId="77777777" w:rsidR="004F696C" w:rsidRDefault="004F696C" w:rsidP="004F696C"/>
          <w:p w14:paraId="1183EB6E" w14:textId="70B1ABFE" w:rsidR="004F696C" w:rsidRDefault="004F696C" w:rsidP="004F696C">
            <w:pPr>
              <w:rPr>
                <w:ins w:id="1224" w:author="Microsoft Office User" w:date="2018-10-28T22:50:00Z"/>
              </w:rPr>
            </w:pPr>
            <w:r>
              <w:t xml:space="preserve">       </w:t>
            </w:r>
            <w:del w:id="1225" w:author="Microsoft Office User" w:date="2018-10-28T22:49:00Z">
              <w:r w:rsidDel="004F696C">
                <w:delText xml:space="preserve">   </w:delText>
              </w:r>
            </w:del>
            <w:r>
              <w:t xml:space="preserve">  2. The accounting </w:t>
            </w:r>
            <w:del w:id="1226" w:author="Microsoft Office User" w:date="2018-10-28T22:49:00Z">
              <w:r w:rsidDel="004F696C">
                <w:delText>W</w:delText>
              </w:r>
            </w:del>
            <w:ins w:id="1227" w:author="Microsoft Office User" w:date="2018-10-28T22:49:00Z">
              <w:r>
                <w:t>w</w:t>
              </w:r>
            </w:ins>
            <w:r>
              <w:t xml:space="preserve">ork </w:t>
            </w:r>
            <w:del w:id="1228" w:author="Microsoft Office User" w:date="2018-10-28T22:50:00Z">
              <w:r w:rsidDel="004F696C">
                <w:delText xml:space="preserve">for accountants </w:delText>
              </w:r>
            </w:del>
            <w:r>
              <w:t>is usually routine, such as payday and balance sheet date. Therefore, it is easier for employees to control their own time.</w:t>
            </w:r>
          </w:p>
          <w:p w14:paraId="38A7E405" w14:textId="41B5507F" w:rsidR="004F696C" w:rsidRDefault="004F696C" w:rsidP="004F696C">
            <w:pPr>
              <w:rPr>
                <w:ins w:id="1229" w:author="Microsoft Office User" w:date="2018-10-28T22:51:00Z"/>
                <w:rFonts w:ascii="Helvetica" w:hAnsi="Helvetica"/>
                <w:color w:val="555555"/>
                <w:sz w:val="21"/>
                <w:szCs w:val="21"/>
              </w:rPr>
            </w:pPr>
            <w:r>
              <w:rPr>
                <w:rFonts w:ascii="Helvetica" w:hAnsi="Helvetica"/>
                <w:color w:val="555555"/>
                <w:sz w:val="21"/>
                <w:szCs w:val="21"/>
              </w:rPr>
              <w:t>They may</w:t>
            </w:r>
            <w:r>
              <w:rPr>
                <w:rStyle w:val="apple-converted-space"/>
                <w:rFonts w:ascii="Helvetica" w:hAnsi="Helvetica"/>
                <w:color w:val="555555"/>
                <w:sz w:val="21"/>
                <w:szCs w:val="21"/>
              </w:rPr>
              <w:t> </w:t>
            </w:r>
            <w:r>
              <w:rPr>
                <w:rFonts w:ascii="Helvetica" w:hAnsi="Helvetica"/>
                <w:color w:val="555555"/>
                <w:sz w:val="21"/>
                <w:szCs w:val="21"/>
              </w:rPr>
              <w:t xml:space="preserve">take </w:t>
            </w:r>
            <w:ins w:id="1230" w:author="Microsoft Office User" w:date="2018-10-28T22:51:00Z">
              <w:r>
                <w:rPr>
                  <w:rFonts w:ascii="Helvetica" w:hAnsi="Helvetica"/>
                  <w:color w:val="555555"/>
                  <w:sz w:val="21"/>
                  <w:szCs w:val="21"/>
                </w:rPr>
                <w:t xml:space="preserve">a </w:t>
              </w:r>
            </w:ins>
            <w:r>
              <w:rPr>
                <w:rFonts w:ascii="Helvetica" w:hAnsi="Helvetica"/>
                <w:color w:val="555555"/>
                <w:sz w:val="21"/>
                <w:szCs w:val="21"/>
              </w:rPr>
              <w:t>bookkeeper exam.</w:t>
            </w:r>
          </w:p>
          <w:p w14:paraId="63DDFC50" w14:textId="677A18BB" w:rsidR="004F696C" w:rsidRDefault="004F696C" w:rsidP="004F696C">
            <w:r w:rsidRPr="004F696C">
              <w:t xml:space="preserve">To strengthen students’ training </w:t>
            </w:r>
            <w:del w:id="1231" w:author="Microsoft Office User" w:date="2018-10-28T22:52:00Z">
              <w:r w:rsidRPr="004F696C" w:rsidDel="004F696C">
                <w:delText xml:space="preserve">of </w:delText>
              </w:r>
            </w:del>
            <w:del w:id="1232" w:author="Microsoft Office User" w:date="2018-10-28T22:57:00Z">
              <w:r w:rsidRPr="004F696C" w:rsidDel="00900C6C">
                <w:delText>professional</w:delText>
              </w:r>
            </w:del>
            <w:ins w:id="1233" w:author="Microsoft Office User" w:date="2018-10-28T22:57:00Z">
              <w:r w:rsidR="00900C6C">
                <w:t>in</w:t>
              </w:r>
              <w:r w:rsidR="00900C6C" w:rsidRPr="004F696C">
                <w:t xml:space="preserve"> professional</w:t>
              </w:r>
            </w:ins>
            <w:r w:rsidRPr="004F696C">
              <w:t xml:space="preserve"> knowledge, since the academic year of 2007, the curriculum in our department has been categorized into 3 modules, Accounting, Tax and Information.</w:t>
            </w:r>
          </w:p>
          <w:p w14:paraId="0A6B6093" w14:textId="7D55E396" w:rsidR="004F696C" w:rsidRDefault="004F696C" w:rsidP="004F696C">
            <w:r>
              <w:rPr>
                <w:rFonts w:ascii="Tahoma" w:hAnsi="Tahoma" w:cs="Tahoma"/>
                <w:color w:val="2A2A3F"/>
                <w:sz w:val="21"/>
                <w:szCs w:val="21"/>
                <w:shd w:val="clear" w:color="auto" w:fill="FFFFFF"/>
              </w:rPr>
              <w:t xml:space="preserve">Compared with graduates from other departments, our graduates can have more work opportunities since every company needs accounting staff which </w:t>
            </w:r>
            <w:ins w:id="1234" w:author="Microsoft Office User" w:date="2018-10-28T22:54:00Z">
              <w:r>
                <w:rPr>
                  <w:rFonts w:ascii="Tahoma" w:hAnsi="Tahoma" w:cs="Tahoma"/>
                  <w:color w:val="2A2A3F"/>
                  <w:sz w:val="21"/>
                  <w:szCs w:val="21"/>
                  <w:shd w:val="clear" w:color="auto" w:fill="FFFFFF"/>
                </w:rPr>
                <w:t xml:space="preserve">are </w:t>
              </w:r>
            </w:ins>
            <w:del w:id="1235" w:author="Microsoft Office User" w:date="2018-10-28T22:54:00Z">
              <w:r w:rsidDel="004F696C">
                <w:rPr>
                  <w:rFonts w:ascii="Tahoma" w:hAnsi="Tahoma" w:cs="Tahoma"/>
                  <w:color w:val="2A2A3F"/>
                  <w:sz w:val="21"/>
                  <w:szCs w:val="21"/>
                  <w:shd w:val="clear" w:color="auto" w:fill="FFFFFF"/>
                </w:rPr>
                <w:delText>is</w:delText>
              </w:r>
            </w:del>
            <w:r>
              <w:rPr>
                <w:rFonts w:ascii="Tahoma" w:hAnsi="Tahoma" w:cs="Tahoma"/>
                <w:color w:val="2A2A3F"/>
                <w:sz w:val="21"/>
                <w:szCs w:val="21"/>
                <w:shd w:val="clear" w:color="auto" w:fill="FFFFFF"/>
              </w:rPr>
              <w:t xml:space="preserve"> not replaceable by graduates from other departments. Although it is considered to be hard work to be an accountant, with the </w:t>
            </w:r>
            <w:ins w:id="1236" w:author="Microsoft Office User" w:date="2018-10-28T22:58:00Z">
              <w:r w:rsidR="00900C6C">
                <w:rPr>
                  <w:rFonts w:ascii="Tahoma" w:hAnsi="Tahoma" w:cs="Tahoma"/>
                  <w:color w:val="2A2A3F"/>
                  <w:sz w:val="21"/>
                  <w:szCs w:val="21"/>
                  <w:shd w:val="clear" w:color="auto" w:fill="FFFFFF"/>
                </w:rPr>
                <w:t>quick</w:t>
              </w:r>
            </w:ins>
            <w:del w:id="1237" w:author="Microsoft Office User" w:date="2018-10-28T22:54:00Z">
              <w:r w:rsidDel="004F696C">
                <w:rPr>
                  <w:rFonts w:ascii="Tahoma" w:hAnsi="Tahoma" w:cs="Tahoma"/>
                  <w:color w:val="2A2A3F"/>
                  <w:sz w:val="21"/>
                  <w:szCs w:val="21"/>
                  <w:shd w:val="clear" w:color="auto" w:fill="FFFFFF"/>
                </w:rPr>
                <w:delText>speeding</w:delText>
              </w:r>
            </w:del>
            <w:r>
              <w:rPr>
                <w:rFonts w:ascii="Tahoma" w:hAnsi="Tahoma" w:cs="Tahoma"/>
                <w:color w:val="2A2A3F"/>
                <w:sz w:val="21"/>
                <w:szCs w:val="21"/>
                <w:shd w:val="clear" w:color="auto" w:fill="FFFFFF"/>
              </w:rPr>
              <w:t xml:space="preserve"> development of computer system</w:t>
            </w:r>
            <w:ins w:id="1238" w:author="Microsoft Office User" w:date="2018-10-28T22:54:00Z">
              <w:r w:rsidR="00900C6C">
                <w:rPr>
                  <w:rFonts w:ascii="Tahoma" w:hAnsi="Tahoma" w:cs="Tahoma"/>
                  <w:color w:val="2A2A3F"/>
                  <w:sz w:val="21"/>
                  <w:szCs w:val="21"/>
                  <w:shd w:val="clear" w:color="auto" w:fill="FFFFFF"/>
                </w:rPr>
                <w:t>s</w:t>
              </w:r>
            </w:ins>
            <w:r>
              <w:rPr>
                <w:rFonts w:ascii="Tahoma" w:hAnsi="Tahoma" w:cs="Tahoma"/>
                <w:color w:val="2A2A3F"/>
                <w:sz w:val="21"/>
                <w:szCs w:val="21"/>
                <w:shd w:val="clear" w:color="auto" w:fill="FFFFFF"/>
              </w:rPr>
              <w:t xml:space="preserve">, </w:t>
            </w:r>
            <w:del w:id="1239" w:author="Microsoft Office User" w:date="2018-10-28T22:54:00Z">
              <w:r w:rsidDel="00900C6C">
                <w:rPr>
                  <w:rFonts w:ascii="Tahoma" w:hAnsi="Tahoma" w:cs="Tahoma"/>
                  <w:color w:val="2A2A3F"/>
                  <w:sz w:val="21"/>
                  <w:szCs w:val="21"/>
                  <w:shd w:val="clear" w:color="auto" w:fill="FFFFFF"/>
                </w:rPr>
                <w:delText xml:space="preserve">the </w:delText>
              </w:r>
            </w:del>
            <w:r>
              <w:rPr>
                <w:rFonts w:ascii="Tahoma" w:hAnsi="Tahoma" w:cs="Tahoma"/>
                <w:color w:val="2A2A3F"/>
                <w:sz w:val="21"/>
                <w:szCs w:val="21"/>
                <w:shd w:val="clear" w:color="auto" w:fill="FFFFFF"/>
              </w:rPr>
              <w:t>traditional and time-consuming worksheet</w:t>
            </w:r>
            <w:ins w:id="1240" w:author="Microsoft Office User" w:date="2018-10-28T22:54:00Z">
              <w:r w:rsidR="00900C6C">
                <w:rPr>
                  <w:rFonts w:ascii="Tahoma" w:hAnsi="Tahoma" w:cs="Tahoma"/>
                  <w:color w:val="2A2A3F"/>
                  <w:sz w:val="21"/>
                  <w:szCs w:val="21"/>
                  <w:shd w:val="clear" w:color="auto" w:fill="FFFFFF"/>
                </w:rPr>
                <w:t>s</w:t>
              </w:r>
            </w:ins>
            <w:r>
              <w:rPr>
                <w:rFonts w:ascii="Tahoma" w:hAnsi="Tahoma" w:cs="Tahoma"/>
                <w:color w:val="2A2A3F"/>
                <w:sz w:val="21"/>
                <w:szCs w:val="21"/>
                <w:shd w:val="clear" w:color="auto" w:fill="FFFFFF"/>
              </w:rPr>
              <w:t xml:space="preserve"> can </w:t>
            </w:r>
            <w:ins w:id="1241" w:author="Microsoft Office User" w:date="2018-10-28T22:54:00Z">
              <w:r w:rsidR="00900C6C">
                <w:rPr>
                  <w:rFonts w:ascii="Tahoma" w:hAnsi="Tahoma" w:cs="Tahoma"/>
                  <w:color w:val="2A2A3F"/>
                  <w:sz w:val="21"/>
                  <w:szCs w:val="21"/>
                  <w:shd w:val="clear" w:color="auto" w:fill="FFFFFF"/>
                </w:rPr>
                <w:t xml:space="preserve">now </w:t>
              </w:r>
            </w:ins>
            <w:r>
              <w:rPr>
                <w:rFonts w:ascii="Tahoma" w:hAnsi="Tahoma" w:cs="Tahoma"/>
                <w:color w:val="2A2A3F"/>
                <w:sz w:val="21"/>
                <w:szCs w:val="21"/>
                <w:shd w:val="clear" w:color="auto" w:fill="FFFFFF"/>
              </w:rPr>
              <w:t>be done by computer system</w:t>
            </w:r>
            <w:ins w:id="1242" w:author="Microsoft Office User" w:date="2018-10-28T22:54:00Z">
              <w:r w:rsidR="00900C6C">
                <w:rPr>
                  <w:rFonts w:ascii="Tahoma" w:hAnsi="Tahoma" w:cs="Tahoma"/>
                  <w:color w:val="2A2A3F"/>
                  <w:sz w:val="21"/>
                  <w:szCs w:val="21"/>
                  <w:shd w:val="clear" w:color="auto" w:fill="FFFFFF"/>
                </w:rPr>
                <w:t>s</w:t>
              </w:r>
            </w:ins>
            <w:r>
              <w:rPr>
                <w:rFonts w:ascii="Tahoma" w:hAnsi="Tahoma" w:cs="Tahoma"/>
                <w:color w:val="2A2A3F"/>
                <w:sz w:val="21"/>
                <w:szCs w:val="21"/>
                <w:shd w:val="clear" w:color="auto" w:fill="FFFFFF"/>
              </w:rPr>
              <w:t>.</w:t>
            </w:r>
          </w:p>
          <w:p w14:paraId="6B201805" w14:textId="77777777" w:rsidR="004F696C" w:rsidRDefault="004F696C" w:rsidP="004F696C"/>
          <w:p w14:paraId="12DDA185" w14:textId="77777777" w:rsidR="00103344" w:rsidRPr="00103344" w:rsidRDefault="00103344" w:rsidP="004F696C">
            <w:pPr>
              <w:rPr>
                <w:rFonts w:ascii="Microsoft JhengHei" w:eastAsia="Microsoft JhengHei" w:hAnsi="Microsoft JhengHei" w:cs="PMingLiU"/>
                <w:color w:val="000000"/>
                <w:sz w:val="22"/>
              </w:rPr>
            </w:pPr>
          </w:p>
        </w:tc>
      </w:tr>
      <w:tr w:rsidR="00103344" w:rsidRPr="00103344" w14:paraId="76AFC732"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5DC0786C"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3BD8C1F8"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14</w:t>
            </w:r>
          </w:p>
        </w:tc>
        <w:tc>
          <w:tcPr>
            <w:tcW w:w="4940" w:type="dxa"/>
            <w:tcBorders>
              <w:top w:val="nil"/>
              <w:left w:val="nil"/>
              <w:bottom w:val="single" w:sz="4" w:space="0" w:color="auto"/>
              <w:right w:val="single" w:sz="4" w:space="0" w:color="auto"/>
            </w:tcBorders>
            <w:shd w:val="clear" w:color="auto" w:fill="auto"/>
            <w:vAlign w:val="center"/>
            <w:hideMark/>
          </w:tcPr>
          <w:p w14:paraId="05960ECE"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企業電子化學程</w:t>
            </w:r>
          </w:p>
        </w:tc>
        <w:tc>
          <w:tcPr>
            <w:tcW w:w="3380" w:type="dxa"/>
            <w:tcBorders>
              <w:top w:val="nil"/>
              <w:left w:val="nil"/>
              <w:bottom w:val="single" w:sz="4" w:space="0" w:color="auto"/>
              <w:right w:val="single" w:sz="4" w:space="0" w:color="auto"/>
            </w:tcBorders>
            <w:shd w:val="clear" w:color="auto" w:fill="auto"/>
            <w:noWrap/>
            <w:vAlign w:val="center"/>
            <w:hideMark/>
          </w:tcPr>
          <w:p w14:paraId="68C2A1CA"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https://eb.stust.edu.tw/en</w:t>
            </w:r>
          </w:p>
        </w:tc>
        <w:tc>
          <w:tcPr>
            <w:tcW w:w="6920" w:type="dxa"/>
            <w:tcBorders>
              <w:top w:val="nil"/>
              <w:left w:val="nil"/>
              <w:bottom w:val="single" w:sz="4" w:space="0" w:color="auto"/>
              <w:right w:val="single" w:sz="4" w:space="0" w:color="auto"/>
            </w:tcBorders>
            <w:shd w:val="clear" w:color="auto" w:fill="auto"/>
            <w:noWrap/>
            <w:hideMark/>
          </w:tcPr>
          <w:p w14:paraId="72A19D46" w14:textId="5D9D038F" w:rsidR="00AF0952" w:rsidRDefault="00AF0952" w:rsidP="00AF0952">
            <w:pPr>
              <w:rPr>
                <w:ins w:id="1243" w:author="Microsoft Office User" w:date="2018-10-29T21:39:00Z"/>
                <w:rFonts w:ascii="Verdana" w:hAnsi="Verdana"/>
                <w:color w:val="333333"/>
                <w:sz w:val="21"/>
                <w:szCs w:val="21"/>
                <w:shd w:val="clear" w:color="auto" w:fill="FFFFFF"/>
              </w:rPr>
            </w:pPr>
            <w:ins w:id="1244" w:author="Microsoft Office User" w:date="2018-10-29T21:40:00Z">
              <w:r>
                <w:rPr>
                  <w:rFonts w:ascii="Verdana" w:hAnsi="Verdana"/>
                  <w:color w:val="333333"/>
                  <w:sz w:val="21"/>
                  <w:szCs w:val="21"/>
                  <w:shd w:val="clear" w:color="auto" w:fill="FFFFFF"/>
                </w:rPr>
                <w:t>Education policy is established when education is coordinated with industrial policies.</w:t>
              </w:r>
            </w:ins>
            <w:ins w:id="1245" w:author="Microsoft Office User" w:date="2018-10-29T21:41:00Z">
              <w:r>
                <w:rPr>
                  <w:rFonts w:ascii="Verdana" w:hAnsi="Verdana"/>
                  <w:color w:val="333333"/>
                  <w:sz w:val="21"/>
                  <w:szCs w:val="21"/>
                  <w:shd w:val="clear" w:color="auto" w:fill="FFFFFF"/>
                </w:rPr>
                <w:t xml:space="preserve"> Enterprises need to</w:t>
              </w:r>
            </w:ins>
            <w:ins w:id="1246" w:author="Microsoft Office User" w:date="2018-10-29T21:42:00Z">
              <w:r>
                <w:rPr>
                  <w:rFonts w:ascii="Verdana" w:hAnsi="Verdana"/>
                  <w:color w:val="333333"/>
                  <w:sz w:val="21"/>
                  <w:szCs w:val="21"/>
                  <w:shd w:val="clear" w:color="auto" w:fill="FFFFFF"/>
                </w:rPr>
                <w:t xml:space="preserve"> build efficient management systems</w:t>
              </w:r>
            </w:ins>
            <w:ins w:id="1247" w:author="Microsoft Office User" w:date="2018-10-29T21:41:00Z">
              <w:r>
                <w:rPr>
                  <w:rFonts w:ascii="Verdana" w:hAnsi="Verdana"/>
                  <w:color w:val="333333"/>
                  <w:sz w:val="21"/>
                  <w:szCs w:val="21"/>
                  <w:shd w:val="clear" w:color="auto" w:fill="FFFFFF"/>
                </w:rPr>
                <w:t xml:space="preserve"> </w:t>
              </w:r>
            </w:ins>
            <w:ins w:id="1248" w:author="Microsoft Office User" w:date="2018-10-29T21:43:00Z">
              <w:r>
                <w:rPr>
                  <w:rFonts w:ascii="Verdana" w:hAnsi="Verdana"/>
                  <w:color w:val="333333"/>
                  <w:sz w:val="21"/>
                  <w:szCs w:val="21"/>
                  <w:shd w:val="clear" w:color="auto" w:fill="FFFFFF"/>
                </w:rPr>
                <w:t xml:space="preserve">with </w:t>
              </w:r>
            </w:ins>
            <w:ins w:id="1249" w:author="Microsoft Office User" w:date="2018-10-29T21:41:00Z">
              <w:r>
                <w:rPr>
                  <w:rFonts w:ascii="Verdana" w:hAnsi="Verdana"/>
                  <w:color w:val="333333"/>
                  <w:sz w:val="21"/>
                  <w:szCs w:val="21"/>
                  <w:shd w:val="clear" w:color="auto" w:fill="FFFFFF"/>
                </w:rPr>
                <w:t xml:space="preserve">information technology </w:t>
              </w:r>
            </w:ins>
            <w:ins w:id="1250" w:author="Microsoft Office User" w:date="2018-10-29T21:43:00Z">
              <w:r>
                <w:rPr>
                  <w:rFonts w:ascii="Verdana" w:hAnsi="Verdana"/>
                  <w:color w:val="333333"/>
                  <w:sz w:val="21"/>
                  <w:szCs w:val="21"/>
                  <w:shd w:val="clear" w:color="auto" w:fill="FFFFFF"/>
                </w:rPr>
                <w:t>to tackle the speedy innovation</w:t>
              </w:r>
            </w:ins>
            <w:ins w:id="1251" w:author="Microsoft Office User" w:date="2018-10-29T21:44:00Z">
              <w:r w:rsidR="00145D0F">
                <w:rPr>
                  <w:rFonts w:ascii="Verdana" w:hAnsi="Verdana"/>
                  <w:color w:val="333333"/>
                  <w:sz w:val="21"/>
                  <w:szCs w:val="21"/>
                  <w:shd w:val="clear" w:color="auto" w:fill="FFFFFF"/>
                </w:rPr>
                <w:t>, limited product life cycle, competitive pressure of</w:t>
              </w:r>
            </w:ins>
            <w:ins w:id="1252" w:author="Microsoft Office User" w:date="2018-10-29T21:45:00Z">
              <w:r w:rsidR="00145D0F">
                <w:rPr>
                  <w:rFonts w:ascii="Verdana" w:hAnsi="Verdana"/>
                  <w:color w:val="333333"/>
                  <w:sz w:val="21"/>
                  <w:szCs w:val="21"/>
                  <w:shd w:val="clear" w:color="auto" w:fill="FFFFFF"/>
                </w:rPr>
                <w:t xml:space="preserve"> globalized business. </w:t>
              </w:r>
            </w:ins>
          </w:p>
          <w:p w14:paraId="255241BF" w14:textId="77777777" w:rsidR="00145D0F" w:rsidRDefault="00AF0952" w:rsidP="00AF0952">
            <w:pPr>
              <w:rPr>
                <w:ins w:id="1253" w:author="Microsoft Office User" w:date="2018-10-29T21:46:00Z"/>
                <w:rFonts w:ascii="Verdana" w:hAnsi="Verdana"/>
                <w:color w:val="333333"/>
                <w:sz w:val="21"/>
                <w:szCs w:val="21"/>
                <w:shd w:val="clear" w:color="auto" w:fill="FFFFFF"/>
              </w:rPr>
            </w:pPr>
            <w:del w:id="1254" w:author="Microsoft Office User" w:date="2018-10-29T21:40:00Z">
              <w:r w:rsidDel="00AF0952">
                <w:rPr>
                  <w:rFonts w:ascii="Verdana" w:hAnsi="Verdana"/>
                  <w:color w:val="333333"/>
                  <w:sz w:val="21"/>
                  <w:szCs w:val="21"/>
                  <w:shd w:val="clear" w:color="auto" w:fill="FFFFFF"/>
                </w:rPr>
                <w:delText xml:space="preserve">The background to establish the education is to coordinate the industrial policies of our country and the development in enterprises. </w:delText>
              </w:r>
            </w:del>
            <w:del w:id="1255" w:author="Microsoft Office User" w:date="2018-10-29T21:45:00Z">
              <w:r w:rsidDel="00145D0F">
                <w:rPr>
                  <w:rFonts w:ascii="Verdana" w:hAnsi="Verdana"/>
                  <w:color w:val="333333"/>
                  <w:sz w:val="21"/>
                  <w:szCs w:val="21"/>
                  <w:shd w:val="clear" w:color="auto" w:fill="FFFFFF"/>
                </w:rPr>
                <w:delText xml:space="preserve">It is a priority task for enterprises that how to effectively use the progressive information technology to confront the globalization strategies for speed innovation, limited life circle, and intense competitive pressures in order to build efficient management systems. </w:delText>
              </w:r>
            </w:del>
            <w:r>
              <w:rPr>
                <w:rFonts w:ascii="Verdana" w:hAnsi="Verdana"/>
                <w:color w:val="333333"/>
                <w:sz w:val="21"/>
                <w:szCs w:val="21"/>
                <w:shd w:val="clear" w:color="auto" w:fill="FFFFFF"/>
              </w:rPr>
              <w:t>In view of</w:t>
            </w:r>
            <w:ins w:id="1256" w:author="Microsoft Office User" w:date="2018-10-29T21:45:00Z">
              <w:r w:rsidR="00145D0F">
                <w:rPr>
                  <w:rFonts w:ascii="Verdana" w:hAnsi="Verdana"/>
                  <w:color w:val="333333"/>
                  <w:sz w:val="21"/>
                  <w:szCs w:val="21"/>
                  <w:shd w:val="clear" w:color="auto" w:fill="FFFFFF"/>
                </w:rPr>
                <w:t xml:space="preserve"> the</w:t>
              </w:r>
            </w:ins>
            <w:r>
              <w:rPr>
                <w:rFonts w:ascii="Verdana" w:hAnsi="Verdana"/>
                <w:color w:val="333333"/>
                <w:sz w:val="21"/>
                <w:szCs w:val="21"/>
                <w:shd w:val="clear" w:color="auto" w:fill="FFFFFF"/>
              </w:rPr>
              <w:t xml:space="preserve"> importance of Electronic Business, since 1999</w:t>
            </w:r>
            <w:ins w:id="1257" w:author="Microsoft Office User" w:date="2018-10-29T21:45:00Z">
              <w:r w:rsidR="00145D0F">
                <w:rPr>
                  <w:rFonts w:ascii="Verdana" w:hAnsi="Verdana"/>
                  <w:color w:val="333333"/>
                  <w:sz w:val="21"/>
                  <w:szCs w:val="21"/>
                  <w:shd w:val="clear" w:color="auto" w:fill="FFFFFF"/>
                </w:rPr>
                <w:t>, the</w:t>
              </w:r>
            </w:ins>
            <w:r>
              <w:rPr>
                <w:rFonts w:ascii="Verdana" w:hAnsi="Verdana"/>
                <w:color w:val="333333"/>
                <w:sz w:val="21"/>
                <w:szCs w:val="21"/>
                <w:shd w:val="clear" w:color="auto" w:fill="FFFFFF"/>
              </w:rPr>
              <w:t xml:space="preserve"> Executive Yuan has widely</w:t>
            </w:r>
            <w:ins w:id="1258" w:author="Microsoft Office User" w:date="2018-10-29T21:45:00Z">
              <w:r w:rsidR="00145D0F">
                <w:rPr>
                  <w:rFonts w:ascii="Verdana" w:hAnsi="Verdana"/>
                  <w:color w:val="333333"/>
                  <w:sz w:val="21"/>
                  <w:szCs w:val="21"/>
                  <w:shd w:val="clear" w:color="auto" w:fill="FFFFFF"/>
                </w:rPr>
                <w:t xml:space="preserve"> promoted</w:t>
              </w:r>
            </w:ins>
            <w:del w:id="1259" w:author="Microsoft Office User" w:date="2018-10-29T21:45:00Z">
              <w:r w:rsidDel="00145D0F">
                <w:rPr>
                  <w:rFonts w:ascii="Verdana" w:hAnsi="Verdana"/>
                  <w:color w:val="333333"/>
                  <w:sz w:val="21"/>
                  <w:szCs w:val="21"/>
                  <w:shd w:val="clear" w:color="auto" w:fill="FFFFFF"/>
                </w:rPr>
                <w:delText xml:space="preserve"> founded</w:delText>
              </w:r>
            </w:del>
            <w:r>
              <w:rPr>
                <w:rFonts w:ascii="Verdana" w:hAnsi="Verdana"/>
                <w:color w:val="333333"/>
                <w:sz w:val="21"/>
                <w:szCs w:val="21"/>
                <w:shd w:val="clear" w:color="auto" w:fill="FFFFFF"/>
              </w:rPr>
              <w:t xml:space="preserve"> Industrial automation and E-commerce </w:t>
            </w:r>
            <w:del w:id="1260" w:author="Microsoft Office User" w:date="2018-10-29T21:45:00Z">
              <w:r w:rsidDel="00145D0F">
                <w:rPr>
                  <w:rFonts w:ascii="Verdana" w:hAnsi="Verdana"/>
                  <w:color w:val="333333"/>
                  <w:sz w:val="21"/>
                  <w:szCs w:val="21"/>
                  <w:shd w:val="clear" w:color="auto" w:fill="FFFFFF"/>
                </w:rPr>
                <w:delText xml:space="preserve">promotion </w:delText>
              </w:r>
            </w:del>
            <w:r>
              <w:rPr>
                <w:rFonts w:ascii="Verdana" w:hAnsi="Verdana"/>
                <w:color w:val="333333"/>
                <w:sz w:val="21"/>
                <w:szCs w:val="21"/>
                <w:shd w:val="clear" w:color="auto" w:fill="FFFFFF"/>
              </w:rPr>
              <w:t xml:space="preserve">groups, developed </w:t>
            </w:r>
            <w:del w:id="1261" w:author="Microsoft Office User" w:date="2018-10-29T21:45:00Z">
              <w:r w:rsidDel="00145D0F">
                <w:rPr>
                  <w:rFonts w:ascii="Verdana" w:hAnsi="Verdana"/>
                  <w:color w:val="333333"/>
                  <w:sz w:val="21"/>
                  <w:szCs w:val="21"/>
                  <w:shd w:val="clear" w:color="auto" w:fill="FFFFFF"/>
                </w:rPr>
                <w:delText xml:space="preserve">the </w:delText>
              </w:r>
            </w:del>
            <w:r>
              <w:rPr>
                <w:rFonts w:ascii="Verdana" w:hAnsi="Verdana"/>
                <w:color w:val="333333"/>
                <w:sz w:val="21"/>
                <w:szCs w:val="21"/>
                <w:shd w:val="clear" w:color="auto" w:fill="FFFFFF"/>
              </w:rPr>
              <w:t>program</w:t>
            </w:r>
            <w:ins w:id="1262" w:author="Microsoft Office User" w:date="2018-10-29T21:46:00Z">
              <w:r w:rsidR="00145D0F">
                <w:rPr>
                  <w:rFonts w:ascii="Verdana" w:hAnsi="Verdana"/>
                  <w:color w:val="333333"/>
                  <w:sz w:val="21"/>
                  <w:szCs w:val="21"/>
                  <w:shd w:val="clear" w:color="auto" w:fill="FFFFFF"/>
                </w:rPr>
                <w:t xml:space="preserve">s for </w:t>
              </w:r>
            </w:ins>
            <w:del w:id="1263" w:author="Microsoft Office User" w:date="2018-10-29T21:46:00Z">
              <w:r w:rsidDel="00145D0F">
                <w:rPr>
                  <w:rFonts w:ascii="Verdana" w:hAnsi="Verdana"/>
                  <w:color w:val="333333"/>
                  <w:sz w:val="21"/>
                  <w:szCs w:val="21"/>
                  <w:shd w:val="clear" w:color="auto" w:fill="FFFFFF"/>
                </w:rPr>
                <w:delText>mer</w:delText>
              </w:r>
            </w:del>
            <w:del w:id="1264" w:author="Microsoft Office User" w:date="2018-10-29T21:45:00Z">
              <w:r w:rsidDel="00145D0F">
                <w:rPr>
                  <w:rFonts w:ascii="Verdana" w:hAnsi="Verdana"/>
                  <w:color w:val="333333"/>
                  <w:sz w:val="21"/>
                  <w:szCs w:val="21"/>
                  <w:shd w:val="clear" w:color="auto" w:fill="FFFFFF"/>
                </w:rPr>
                <w:delText xml:space="preserve"> </w:delText>
              </w:r>
            </w:del>
            <w:del w:id="1265" w:author="Microsoft Office User" w:date="2018-10-29T21:46:00Z">
              <w:r w:rsidDel="00145D0F">
                <w:rPr>
                  <w:rFonts w:ascii="Verdana" w:hAnsi="Verdana"/>
                  <w:color w:val="333333"/>
                  <w:sz w:val="21"/>
                  <w:szCs w:val="21"/>
                  <w:shd w:val="clear" w:color="auto" w:fill="FFFFFF"/>
                </w:rPr>
                <w:delText xml:space="preserve">of </w:delText>
              </w:r>
            </w:del>
            <w:r>
              <w:rPr>
                <w:rFonts w:ascii="Verdana" w:hAnsi="Verdana"/>
                <w:color w:val="333333"/>
                <w:sz w:val="21"/>
                <w:szCs w:val="21"/>
                <w:shd w:val="clear" w:color="auto" w:fill="FFFFFF"/>
              </w:rPr>
              <w:t>industrial automation and E-commerce</w:t>
            </w:r>
            <w:ins w:id="1266" w:author="Microsoft Office User" w:date="2018-10-29T21:46:00Z">
              <w:r w:rsidR="00145D0F">
                <w:rPr>
                  <w:rFonts w:ascii="Verdana" w:hAnsi="Verdana"/>
                  <w:color w:val="333333"/>
                  <w:sz w:val="21"/>
                  <w:szCs w:val="21"/>
                  <w:shd w:val="clear" w:color="auto" w:fill="FFFFFF"/>
                </w:rPr>
                <w:t>.</w:t>
              </w:r>
            </w:ins>
          </w:p>
          <w:p w14:paraId="235612CB" w14:textId="77777777" w:rsidR="00145D0F" w:rsidRDefault="00145D0F" w:rsidP="00AF0952">
            <w:pPr>
              <w:rPr>
                <w:ins w:id="1267" w:author="Microsoft Office User" w:date="2018-10-29T21:46:00Z"/>
                <w:rFonts w:ascii="Verdana" w:hAnsi="Verdana"/>
                <w:color w:val="333333"/>
                <w:sz w:val="21"/>
                <w:szCs w:val="21"/>
                <w:shd w:val="clear" w:color="auto" w:fill="FFFFFF"/>
              </w:rPr>
            </w:pPr>
          </w:p>
          <w:p w14:paraId="70A04EE4" w14:textId="14B9E9D3" w:rsidR="00AF0952" w:rsidRDefault="00AF0952" w:rsidP="00AF0952">
            <w:pPr>
              <w:rPr>
                <w:ins w:id="1268" w:author="Microsoft Office User" w:date="2018-10-29T21:47:00Z"/>
                <w:rFonts w:ascii="Verdana" w:hAnsi="Verdana"/>
                <w:color w:val="333333"/>
                <w:sz w:val="21"/>
                <w:szCs w:val="21"/>
                <w:shd w:val="clear" w:color="auto" w:fill="FFFFFF"/>
              </w:rPr>
            </w:pPr>
            <w:del w:id="1269" w:author="Microsoft Office User" w:date="2018-10-29T21:46:00Z">
              <w:r w:rsidDel="00145D0F">
                <w:rPr>
                  <w:rFonts w:ascii="Verdana" w:hAnsi="Verdana"/>
                  <w:color w:val="333333"/>
                  <w:sz w:val="21"/>
                  <w:szCs w:val="21"/>
                  <w:shd w:val="clear" w:color="auto" w:fill="FFFFFF"/>
                </w:rPr>
                <w:delText xml:space="preserve">, </w:delText>
              </w:r>
            </w:del>
            <w:commentRangeStart w:id="1270"/>
            <w:r>
              <w:rPr>
                <w:rFonts w:ascii="Verdana" w:hAnsi="Verdana"/>
                <w:color w:val="333333"/>
                <w:sz w:val="21"/>
                <w:szCs w:val="21"/>
                <w:shd w:val="clear" w:color="auto" w:fill="FFFFFF"/>
              </w:rPr>
              <w:t>integrated all the resources, counseled domestic industries to apply information technology and strengthen international competitiveness of domestic industries.</w:t>
            </w:r>
            <w:commentRangeEnd w:id="1270"/>
            <w:r w:rsidR="00145D0F">
              <w:rPr>
                <w:rStyle w:val="CommentReference"/>
              </w:rPr>
              <w:commentReference w:id="1270"/>
            </w:r>
          </w:p>
          <w:p w14:paraId="376A5FE3" w14:textId="06ED4F1A" w:rsidR="00145D0F" w:rsidRDefault="00145D0F" w:rsidP="00145D0F">
            <w:pPr>
              <w:rPr>
                <w:ins w:id="1271" w:author="Microsoft Office User" w:date="2018-10-29T21:49:00Z"/>
                <w:rFonts w:ascii="Verdana" w:hAnsi="Verdana"/>
                <w:color w:val="333333"/>
                <w:sz w:val="21"/>
                <w:szCs w:val="21"/>
                <w:shd w:val="clear" w:color="auto" w:fill="FFFFFF"/>
              </w:rPr>
            </w:pPr>
            <w:r>
              <w:rPr>
                <w:rStyle w:val="apple-converted-space"/>
                <w:rFonts w:ascii="Verdana" w:hAnsi="Verdana"/>
                <w:color w:val="333333"/>
                <w:sz w:val="21"/>
                <w:szCs w:val="21"/>
                <w:shd w:val="clear" w:color="auto" w:fill="FFFFFF"/>
              </w:rPr>
              <w:t> </w:t>
            </w:r>
            <w:r>
              <w:rPr>
                <w:rFonts w:ascii="Verdana" w:hAnsi="Verdana"/>
                <w:color w:val="333333"/>
                <w:sz w:val="21"/>
                <w:szCs w:val="21"/>
                <w:shd w:val="clear" w:color="auto" w:fill="FFFFFF"/>
              </w:rPr>
              <w:t xml:space="preserve">Nevertheless, Electronic Business is a new area of expertise. It combines </w:t>
            </w:r>
            <w:del w:id="1272" w:author="Microsoft Office User" w:date="2018-10-29T21:48:00Z">
              <w:r w:rsidDel="00145D0F">
                <w:rPr>
                  <w:rFonts w:ascii="Verdana" w:hAnsi="Verdana"/>
                  <w:color w:val="333333"/>
                  <w:sz w:val="21"/>
                  <w:szCs w:val="21"/>
                  <w:shd w:val="clear" w:color="auto" w:fill="FFFFFF"/>
                </w:rPr>
                <w:delText xml:space="preserve">the </w:delText>
              </w:r>
            </w:del>
            <w:r>
              <w:rPr>
                <w:rFonts w:ascii="Verdana" w:hAnsi="Verdana"/>
                <w:color w:val="333333"/>
                <w:sz w:val="21"/>
                <w:szCs w:val="21"/>
                <w:shd w:val="clear" w:color="auto" w:fill="FFFFFF"/>
              </w:rPr>
              <w:t>traditional business and management, information technology</w:t>
            </w:r>
            <w:ins w:id="1273" w:author="Microsoft Office User" w:date="2018-10-29T21:48:00Z">
              <w:r>
                <w:rPr>
                  <w:rFonts w:ascii="Verdana" w:hAnsi="Verdana"/>
                  <w:color w:val="333333"/>
                  <w:sz w:val="21"/>
                  <w:szCs w:val="21"/>
                  <w:shd w:val="clear" w:color="auto" w:fill="FFFFFF"/>
                </w:rPr>
                <w:t>,</w:t>
              </w:r>
            </w:ins>
            <w:del w:id="1274" w:author="Microsoft Office User" w:date="2018-10-29T21:48:00Z">
              <w:r w:rsidDel="00145D0F">
                <w:rPr>
                  <w:rFonts w:ascii="Verdana" w:hAnsi="Verdana"/>
                  <w:color w:val="333333"/>
                  <w:sz w:val="21"/>
                  <w:szCs w:val="21"/>
                  <w:shd w:val="clear" w:color="auto" w:fill="FFFFFF"/>
                </w:rPr>
                <w:delText xml:space="preserve"> and also the </w:delText>
              </w:r>
            </w:del>
            <w:ins w:id="1275" w:author="Microsoft Office User" w:date="2018-10-29T21:49:00Z">
              <w:r>
                <w:rPr>
                  <w:rFonts w:ascii="Verdana" w:hAnsi="Verdana"/>
                  <w:color w:val="333333"/>
                  <w:sz w:val="21"/>
                  <w:szCs w:val="21"/>
                  <w:shd w:val="clear" w:color="auto" w:fill="FFFFFF"/>
                </w:rPr>
                <w:t xml:space="preserve"> </w:t>
              </w:r>
            </w:ins>
            <w:r>
              <w:rPr>
                <w:rFonts w:ascii="Verdana" w:hAnsi="Verdana"/>
                <w:color w:val="333333"/>
                <w:sz w:val="21"/>
                <w:szCs w:val="21"/>
                <w:shd w:val="clear" w:color="auto" w:fill="FFFFFF"/>
              </w:rPr>
              <w:t>developing industrial automation</w:t>
            </w:r>
            <w:ins w:id="1276" w:author="Microsoft Office User" w:date="2018-10-29T21:48:00Z">
              <w:r>
                <w:rPr>
                  <w:rFonts w:ascii="Verdana" w:hAnsi="Verdana"/>
                  <w:color w:val="333333"/>
                  <w:sz w:val="21"/>
                  <w:szCs w:val="21"/>
                  <w:shd w:val="clear" w:color="auto" w:fill="FFFFFF"/>
                </w:rPr>
                <w:t>,</w:t>
              </w:r>
            </w:ins>
            <w:r>
              <w:rPr>
                <w:rFonts w:ascii="Verdana" w:hAnsi="Verdana"/>
                <w:color w:val="333333"/>
                <w:sz w:val="21"/>
                <w:szCs w:val="21"/>
                <w:shd w:val="clear" w:color="auto" w:fill="FFFFFF"/>
              </w:rPr>
              <w:t xml:space="preserve"> and e-commerce. </w:t>
            </w:r>
          </w:p>
          <w:p w14:paraId="6EC8381F" w14:textId="061FC02D" w:rsidR="00145D0F" w:rsidRDefault="00145D0F" w:rsidP="00145D0F">
            <w:pPr>
              <w:rPr>
                <w:ins w:id="1277" w:author="Microsoft Office User" w:date="2018-10-29T21:51:00Z"/>
                <w:rFonts w:ascii="Verdana" w:hAnsi="Verdana"/>
                <w:color w:val="333333"/>
                <w:sz w:val="21"/>
                <w:szCs w:val="21"/>
                <w:shd w:val="clear" w:color="auto" w:fill="FFFFFF"/>
              </w:rPr>
            </w:pPr>
            <w:r>
              <w:rPr>
                <w:rFonts w:ascii="Verdana" w:hAnsi="Verdana"/>
                <w:color w:val="333333"/>
                <w:sz w:val="21"/>
                <w:szCs w:val="21"/>
                <w:shd w:val="clear" w:color="auto" w:fill="FFFFFF"/>
              </w:rPr>
              <w:t xml:space="preserve">Due to the need </w:t>
            </w:r>
            <w:ins w:id="1278" w:author="Microsoft Office User" w:date="2018-10-29T21:49:00Z">
              <w:r>
                <w:rPr>
                  <w:rFonts w:ascii="Verdana" w:hAnsi="Verdana"/>
                  <w:color w:val="333333"/>
                  <w:sz w:val="21"/>
                  <w:szCs w:val="21"/>
                  <w:shd w:val="clear" w:color="auto" w:fill="FFFFFF"/>
                </w:rPr>
                <w:t xml:space="preserve">for </w:t>
              </w:r>
            </w:ins>
            <w:del w:id="1279" w:author="Microsoft Office User" w:date="2018-10-29T21:49:00Z">
              <w:r w:rsidDel="00145D0F">
                <w:rPr>
                  <w:rFonts w:ascii="Verdana" w:hAnsi="Verdana"/>
                  <w:color w:val="333333"/>
                  <w:sz w:val="21"/>
                  <w:szCs w:val="21"/>
                  <w:shd w:val="clear" w:color="auto" w:fill="FFFFFF"/>
                </w:rPr>
                <w:delText>of</w:delText>
              </w:r>
            </w:del>
            <w:r>
              <w:rPr>
                <w:rFonts w:ascii="Verdana" w:hAnsi="Verdana"/>
                <w:color w:val="333333"/>
                <w:sz w:val="21"/>
                <w:szCs w:val="21"/>
                <w:shd w:val="clear" w:color="auto" w:fill="FFFFFF"/>
              </w:rPr>
              <w:t xml:space="preserve"> human resources and prediction in business, our </w:t>
            </w:r>
            <w:ins w:id="1280" w:author="Microsoft Office User" w:date="2018-10-29T21:49:00Z">
              <w:r>
                <w:rPr>
                  <w:rFonts w:ascii="Verdana" w:hAnsi="Verdana"/>
                  <w:color w:val="333333"/>
                  <w:sz w:val="21"/>
                  <w:szCs w:val="21"/>
                  <w:shd w:val="clear" w:color="auto" w:fill="FFFFFF"/>
                </w:rPr>
                <w:t xml:space="preserve">college </w:t>
              </w:r>
            </w:ins>
            <w:del w:id="1281" w:author="Microsoft Office User" w:date="2018-10-29T21:49:00Z">
              <w:r w:rsidDel="00145D0F">
                <w:rPr>
                  <w:rFonts w:ascii="Verdana" w:hAnsi="Verdana"/>
                  <w:color w:val="333333"/>
                  <w:sz w:val="21"/>
                  <w:szCs w:val="21"/>
                  <w:shd w:val="clear" w:color="auto" w:fill="FFFFFF"/>
                </w:rPr>
                <w:delText>collage</w:delText>
              </w:r>
            </w:del>
            <w:r>
              <w:rPr>
                <w:rFonts w:ascii="Verdana" w:hAnsi="Verdana"/>
                <w:color w:val="333333"/>
                <w:sz w:val="21"/>
                <w:szCs w:val="21"/>
                <w:shd w:val="clear" w:color="auto" w:fill="FFFFFF"/>
              </w:rPr>
              <w:t xml:space="preserve"> adjusted the original department </w:t>
            </w:r>
            <w:del w:id="1282" w:author="Microsoft Office User" w:date="2018-10-29T21:49:00Z">
              <w:r w:rsidDel="00145D0F">
                <w:rPr>
                  <w:rFonts w:ascii="Verdana" w:hAnsi="Verdana"/>
                  <w:color w:val="333333"/>
                  <w:sz w:val="21"/>
                  <w:szCs w:val="21"/>
                  <w:shd w:val="clear" w:color="auto" w:fill="FFFFFF"/>
                </w:rPr>
                <w:delText xml:space="preserve">to across the boundary of traditional way, to establish the education so as </w:delText>
              </w:r>
            </w:del>
            <w:r>
              <w:rPr>
                <w:rFonts w:ascii="Verdana" w:hAnsi="Verdana"/>
                <w:color w:val="333333"/>
                <w:sz w:val="21"/>
                <w:szCs w:val="21"/>
                <w:shd w:val="clear" w:color="auto" w:fill="FFFFFF"/>
              </w:rPr>
              <w:t xml:space="preserve">to </w:t>
            </w:r>
            <w:ins w:id="1283" w:author="Microsoft Office User" w:date="2018-10-29T21:49:00Z">
              <w:r>
                <w:rPr>
                  <w:rFonts w:ascii="Verdana" w:hAnsi="Verdana"/>
                  <w:color w:val="333333"/>
                  <w:sz w:val="21"/>
                  <w:szCs w:val="21"/>
                  <w:shd w:val="clear" w:color="auto" w:fill="FFFFFF"/>
                </w:rPr>
                <w:t xml:space="preserve"> </w:t>
              </w:r>
            </w:ins>
            <w:r>
              <w:rPr>
                <w:rFonts w:ascii="Verdana" w:hAnsi="Verdana"/>
                <w:color w:val="333333"/>
                <w:sz w:val="21"/>
                <w:szCs w:val="21"/>
                <w:shd w:val="clear" w:color="auto" w:fill="FFFFFF"/>
              </w:rPr>
              <w:t xml:space="preserve">face </w:t>
            </w:r>
            <w:del w:id="1284" w:author="Microsoft Office User" w:date="2018-10-29T21:50:00Z">
              <w:r w:rsidDel="00145D0F">
                <w:rPr>
                  <w:rFonts w:ascii="Verdana" w:hAnsi="Verdana"/>
                  <w:color w:val="333333"/>
                  <w:sz w:val="21"/>
                  <w:szCs w:val="21"/>
                  <w:shd w:val="clear" w:color="auto" w:fill="FFFFFF"/>
                </w:rPr>
                <w:delText xml:space="preserve">in </w:delText>
              </w:r>
            </w:del>
            <w:r>
              <w:rPr>
                <w:rFonts w:ascii="Verdana" w:hAnsi="Verdana"/>
                <w:color w:val="333333"/>
                <w:sz w:val="21"/>
                <w:szCs w:val="21"/>
                <w:shd w:val="clear" w:color="auto" w:fill="FFFFFF"/>
              </w:rPr>
              <w:t>the future</w:t>
            </w:r>
            <w:ins w:id="1285" w:author="Microsoft Office User" w:date="2018-10-29T21:50:00Z">
              <w:r>
                <w:rPr>
                  <w:rFonts w:ascii="Verdana" w:hAnsi="Verdana"/>
                  <w:color w:val="333333"/>
                  <w:sz w:val="21"/>
                  <w:szCs w:val="21"/>
                  <w:shd w:val="clear" w:color="auto" w:fill="FFFFFF"/>
                </w:rPr>
                <w:t>.</w:t>
              </w:r>
            </w:ins>
            <w:r>
              <w:rPr>
                <w:rFonts w:ascii="Verdana" w:hAnsi="Verdana"/>
                <w:color w:val="333333"/>
                <w:sz w:val="21"/>
                <w:szCs w:val="21"/>
                <w:shd w:val="clear" w:color="auto" w:fill="FFFFFF"/>
              </w:rPr>
              <w:t xml:space="preserve"> </w:t>
            </w:r>
            <w:del w:id="1286" w:author="Microsoft Office User" w:date="2018-10-29T21:50:00Z">
              <w:r w:rsidDel="00145D0F">
                <w:rPr>
                  <w:rFonts w:ascii="Verdana" w:hAnsi="Verdana"/>
                  <w:color w:val="333333"/>
                  <w:sz w:val="21"/>
                  <w:szCs w:val="21"/>
                  <w:shd w:val="clear" w:color="auto" w:fill="FFFFFF"/>
                </w:rPr>
                <w:delText xml:space="preserve">the manpower in enterprises. </w:delText>
              </w:r>
            </w:del>
            <w:r>
              <w:rPr>
                <w:rFonts w:ascii="Verdana" w:hAnsi="Verdana"/>
                <w:color w:val="333333"/>
                <w:sz w:val="21"/>
                <w:szCs w:val="21"/>
                <w:shd w:val="clear" w:color="auto" w:fill="FFFFFF"/>
              </w:rPr>
              <w:t xml:space="preserve">Our school is a university of science and technology, focusing on actual application and industrial development. </w:t>
            </w:r>
            <w:del w:id="1287" w:author="Microsoft Office User" w:date="2018-10-29T21:50:00Z">
              <w:r w:rsidDel="00145D0F">
                <w:rPr>
                  <w:rFonts w:ascii="Verdana" w:hAnsi="Verdana"/>
                  <w:color w:val="333333"/>
                  <w:sz w:val="21"/>
                  <w:szCs w:val="21"/>
                  <w:shd w:val="clear" w:color="auto" w:fill="FFFFFF"/>
                </w:rPr>
                <w:delText>Owing to supporting the duties of</w:delText>
              </w:r>
            </w:del>
            <w:ins w:id="1288" w:author="Microsoft Office User" w:date="2018-10-29T21:50:00Z">
              <w:r>
                <w:rPr>
                  <w:rFonts w:ascii="Verdana" w:hAnsi="Verdana"/>
                  <w:color w:val="333333"/>
                  <w:sz w:val="21"/>
                  <w:szCs w:val="21"/>
                  <w:shd w:val="clear" w:color="auto" w:fill="FFFFFF"/>
                </w:rPr>
                <w:t>To</w:t>
              </w:r>
            </w:ins>
            <w:r>
              <w:rPr>
                <w:rFonts w:ascii="Verdana" w:hAnsi="Verdana"/>
                <w:color w:val="333333"/>
                <w:sz w:val="21"/>
                <w:szCs w:val="21"/>
                <w:shd w:val="clear" w:color="auto" w:fill="FFFFFF"/>
              </w:rPr>
              <w:t xml:space="preserve"> national policies, the </w:t>
            </w:r>
            <w:ins w:id="1289" w:author="Microsoft Office User" w:date="2018-10-29T21:50:00Z">
              <w:r>
                <w:rPr>
                  <w:rFonts w:ascii="Verdana" w:hAnsi="Verdana"/>
                  <w:color w:val="333333"/>
                  <w:sz w:val="21"/>
                  <w:szCs w:val="21"/>
                  <w:shd w:val="clear" w:color="auto" w:fill="FFFFFF"/>
                </w:rPr>
                <w:t xml:space="preserve">college </w:t>
              </w:r>
            </w:ins>
            <w:del w:id="1290" w:author="Microsoft Office User" w:date="2018-10-29T21:50:00Z">
              <w:r w:rsidDel="00145D0F">
                <w:rPr>
                  <w:rFonts w:ascii="Verdana" w:hAnsi="Verdana"/>
                  <w:color w:val="333333"/>
                  <w:sz w:val="21"/>
                  <w:szCs w:val="21"/>
                  <w:shd w:val="clear" w:color="auto" w:fill="FFFFFF"/>
                </w:rPr>
                <w:delText>collage</w:delText>
              </w:r>
            </w:del>
            <w:r>
              <w:rPr>
                <w:rFonts w:ascii="Verdana" w:hAnsi="Verdana"/>
                <w:color w:val="333333"/>
                <w:sz w:val="21"/>
                <w:szCs w:val="21"/>
                <w:shd w:val="clear" w:color="auto" w:fill="FFFFFF"/>
              </w:rPr>
              <w:t xml:space="preserve"> not only tries to train the personnel </w:t>
            </w:r>
            <w:del w:id="1291" w:author="Microsoft Office User" w:date="2018-10-29T21:50:00Z">
              <w:r w:rsidDel="00145D0F">
                <w:rPr>
                  <w:rFonts w:ascii="Verdana" w:hAnsi="Verdana"/>
                  <w:color w:val="333333"/>
                  <w:sz w:val="21"/>
                  <w:szCs w:val="21"/>
                  <w:shd w:val="clear" w:color="auto" w:fill="FFFFFF"/>
                </w:rPr>
                <w:lastRenderedPageBreak/>
                <w:delText xml:space="preserve">concerned </w:delText>
              </w:r>
            </w:del>
            <w:r>
              <w:rPr>
                <w:rFonts w:ascii="Verdana" w:hAnsi="Verdana"/>
                <w:color w:val="333333"/>
                <w:sz w:val="21"/>
                <w:szCs w:val="21"/>
                <w:shd w:val="clear" w:color="auto" w:fill="FFFFFF"/>
              </w:rPr>
              <w:t xml:space="preserve">and </w:t>
            </w:r>
            <w:del w:id="1292" w:author="Microsoft Office User" w:date="2018-10-31T15:40:00Z">
              <w:r w:rsidDel="000C7DD8">
                <w:rPr>
                  <w:rFonts w:ascii="Verdana" w:hAnsi="Verdana"/>
                  <w:color w:val="333333"/>
                  <w:sz w:val="21"/>
                  <w:szCs w:val="21"/>
                  <w:shd w:val="clear" w:color="auto" w:fill="FFFFFF"/>
                </w:rPr>
                <w:delText>establish</w:delText>
              </w:r>
            </w:del>
            <w:del w:id="1293" w:author="Microsoft Office User" w:date="2018-10-29T21:51:00Z">
              <w:r w:rsidDel="00145D0F">
                <w:rPr>
                  <w:rFonts w:ascii="Verdana" w:hAnsi="Verdana"/>
                  <w:color w:val="333333"/>
                  <w:sz w:val="21"/>
                  <w:szCs w:val="21"/>
                  <w:shd w:val="clear" w:color="auto" w:fill="FFFFFF"/>
                </w:rPr>
                <w:delText xml:space="preserve"> the </w:delText>
              </w:r>
            </w:del>
            <w:del w:id="1294" w:author="Microsoft Office User" w:date="2018-10-31T15:40:00Z">
              <w:r w:rsidDel="000C7DD8">
                <w:rPr>
                  <w:rFonts w:ascii="Verdana" w:hAnsi="Verdana"/>
                  <w:color w:val="333333"/>
                  <w:sz w:val="21"/>
                  <w:szCs w:val="21"/>
                  <w:shd w:val="clear" w:color="auto" w:fill="FFFFFF"/>
                </w:rPr>
                <w:delText>research</w:delText>
              </w:r>
            </w:del>
            <w:ins w:id="1295" w:author="Microsoft Office User" w:date="2018-10-31T15:40:00Z">
              <w:r w:rsidR="000C7DD8">
                <w:rPr>
                  <w:rFonts w:ascii="Verdana" w:hAnsi="Verdana"/>
                  <w:color w:val="333333"/>
                  <w:sz w:val="21"/>
                  <w:szCs w:val="21"/>
                  <w:shd w:val="clear" w:color="auto" w:fill="FFFFFF"/>
                </w:rPr>
                <w:t>establish research</w:t>
              </w:r>
            </w:ins>
            <w:r>
              <w:rPr>
                <w:rFonts w:ascii="Verdana" w:hAnsi="Verdana"/>
                <w:color w:val="333333"/>
                <w:sz w:val="21"/>
                <w:szCs w:val="21"/>
                <w:shd w:val="clear" w:color="auto" w:fill="FFFFFF"/>
              </w:rPr>
              <w:t xml:space="preserve"> centers </w:t>
            </w:r>
            <w:ins w:id="1296" w:author="Microsoft Office User" w:date="2018-10-29T21:51:00Z">
              <w:r>
                <w:rPr>
                  <w:rFonts w:ascii="Verdana" w:hAnsi="Verdana"/>
                  <w:color w:val="333333"/>
                  <w:sz w:val="21"/>
                  <w:szCs w:val="21"/>
                  <w:shd w:val="clear" w:color="auto" w:fill="FFFFFF"/>
                </w:rPr>
                <w:t>for</w:t>
              </w:r>
            </w:ins>
            <w:del w:id="1297" w:author="Microsoft Office User" w:date="2018-10-29T21:51:00Z">
              <w:r w:rsidDel="00145D0F">
                <w:rPr>
                  <w:rFonts w:ascii="Verdana" w:hAnsi="Verdana"/>
                  <w:color w:val="333333"/>
                  <w:sz w:val="21"/>
                  <w:szCs w:val="21"/>
                  <w:shd w:val="clear" w:color="auto" w:fill="FFFFFF"/>
                </w:rPr>
                <w:delText>of</w:delText>
              </w:r>
            </w:del>
            <w:r>
              <w:rPr>
                <w:rFonts w:ascii="Verdana" w:hAnsi="Verdana"/>
                <w:color w:val="333333"/>
                <w:sz w:val="21"/>
                <w:szCs w:val="21"/>
                <w:shd w:val="clear" w:color="auto" w:fill="FFFFFF"/>
              </w:rPr>
              <w:t xml:space="preserve"> Electronic Business but also combines the interdisciplinary savants to strive for </w:t>
            </w:r>
            <w:ins w:id="1298" w:author="Microsoft Office User" w:date="2018-10-29T21:51:00Z">
              <w:r>
                <w:rPr>
                  <w:rFonts w:ascii="Verdana" w:hAnsi="Verdana"/>
                  <w:color w:val="333333"/>
                  <w:sz w:val="21"/>
                  <w:szCs w:val="21"/>
                  <w:shd w:val="clear" w:color="auto" w:fill="FFFFFF"/>
                </w:rPr>
                <w:t xml:space="preserve">e-business </w:t>
              </w:r>
            </w:ins>
            <w:del w:id="1299" w:author="Microsoft Office User" w:date="2018-10-29T21:51:00Z">
              <w:r w:rsidDel="00145D0F">
                <w:rPr>
                  <w:rFonts w:ascii="Verdana" w:hAnsi="Verdana"/>
                  <w:color w:val="333333"/>
                  <w:sz w:val="21"/>
                  <w:szCs w:val="21"/>
                  <w:shd w:val="clear" w:color="auto" w:fill="FFFFFF"/>
                </w:rPr>
                <w:delText xml:space="preserve">the </w:delText>
              </w:r>
            </w:del>
            <w:r>
              <w:rPr>
                <w:rFonts w:ascii="Verdana" w:hAnsi="Verdana"/>
                <w:color w:val="333333"/>
                <w:sz w:val="21"/>
                <w:szCs w:val="21"/>
                <w:shd w:val="clear" w:color="auto" w:fill="FFFFFF"/>
              </w:rPr>
              <w:t>research</w:t>
            </w:r>
            <w:del w:id="1300" w:author="Microsoft Office User" w:date="2018-10-29T21:51:00Z">
              <w:r w:rsidDel="00145D0F">
                <w:rPr>
                  <w:rFonts w:ascii="Verdana" w:hAnsi="Verdana"/>
                  <w:color w:val="333333"/>
                  <w:sz w:val="21"/>
                  <w:szCs w:val="21"/>
                  <w:shd w:val="clear" w:color="auto" w:fill="FFFFFF"/>
                </w:rPr>
                <w:delText xml:space="preserve"> of e-business.</w:delText>
              </w:r>
            </w:del>
          </w:p>
          <w:p w14:paraId="7B23EE5E" w14:textId="77777777" w:rsidR="00CA2013" w:rsidRDefault="00CA2013" w:rsidP="00145D0F"/>
          <w:p w14:paraId="2C3CF59D" w14:textId="423FDA83" w:rsidR="00CA2013" w:rsidRDefault="00CA2013" w:rsidP="00CA2013">
            <w:pPr>
              <w:rPr>
                <w:ins w:id="1301" w:author="Microsoft Office User" w:date="2018-10-29T21:55:00Z"/>
                <w:rFonts w:ascii="Verdana" w:hAnsi="Verdana"/>
                <w:color w:val="333333"/>
                <w:sz w:val="21"/>
                <w:szCs w:val="21"/>
              </w:rPr>
            </w:pPr>
            <w:r>
              <w:rPr>
                <w:rFonts w:ascii="Verdana" w:hAnsi="Verdana"/>
                <w:color w:val="333333"/>
                <w:sz w:val="21"/>
                <w:szCs w:val="21"/>
              </w:rPr>
              <w:t>The</w:t>
            </w:r>
            <w:ins w:id="1302" w:author="Microsoft Office User" w:date="2018-10-29T21:53:00Z">
              <w:r>
                <w:rPr>
                  <w:rFonts w:ascii="Verdana" w:hAnsi="Verdana"/>
                  <w:color w:val="333333"/>
                  <w:sz w:val="21"/>
                  <w:szCs w:val="21"/>
                </w:rPr>
                <w:t xml:space="preserve"> department’s </w:t>
              </w:r>
            </w:ins>
            <w:del w:id="1303" w:author="Microsoft Office User" w:date="2018-10-29T21:53:00Z">
              <w:r w:rsidDel="00CA2013">
                <w:rPr>
                  <w:rFonts w:ascii="Verdana" w:hAnsi="Verdana"/>
                  <w:color w:val="333333"/>
                  <w:sz w:val="21"/>
                  <w:szCs w:val="21"/>
                </w:rPr>
                <w:delText xml:space="preserve"> </w:delText>
              </w:r>
            </w:del>
            <w:r>
              <w:rPr>
                <w:rFonts w:ascii="Verdana" w:hAnsi="Verdana"/>
                <w:color w:val="333333"/>
                <w:sz w:val="21"/>
                <w:szCs w:val="21"/>
              </w:rPr>
              <w:t>education</w:t>
            </w:r>
            <w:r>
              <w:rPr>
                <w:rStyle w:val="apple-converted-space"/>
                <w:rFonts w:ascii="Verdana" w:hAnsi="Verdana"/>
                <w:color w:val="333333"/>
                <w:sz w:val="21"/>
                <w:szCs w:val="21"/>
              </w:rPr>
              <w:t> </w:t>
            </w:r>
            <w:ins w:id="1304" w:author="Microsoft Office User" w:date="2018-10-29T21:53:00Z">
              <w:r>
                <w:rPr>
                  <w:rStyle w:val="apple-converted-space"/>
                  <w:rFonts w:ascii="Verdana" w:hAnsi="Verdana"/>
                  <w:color w:val="333333"/>
                  <w:sz w:val="21"/>
                  <w:szCs w:val="21"/>
                </w:rPr>
                <w:t>p</w:t>
              </w:r>
              <w:r>
                <w:rPr>
                  <w:rStyle w:val="apple-converted-space"/>
                </w:rPr>
                <w:t xml:space="preserve">olicy </w:t>
              </w:r>
            </w:ins>
            <w:r>
              <w:rPr>
                <w:rFonts w:ascii="Verdana" w:hAnsi="Verdana"/>
                <w:color w:val="333333"/>
                <w:sz w:val="21"/>
                <w:szCs w:val="21"/>
              </w:rPr>
              <w:t>is aim</w:t>
            </w:r>
            <w:ins w:id="1305" w:author="Microsoft Office User" w:date="2018-10-29T21:53:00Z">
              <w:r>
                <w:rPr>
                  <w:rFonts w:ascii="Verdana" w:hAnsi="Verdana"/>
                  <w:color w:val="333333"/>
                  <w:sz w:val="21"/>
                  <w:szCs w:val="21"/>
                </w:rPr>
                <w:t xml:space="preserve">ed </w:t>
              </w:r>
            </w:ins>
            <w:del w:id="1306" w:author="Microsoft Office User" w:date="2018-10-29T21:53:00Z">
              <w:r w:rsidDel="00CA2013">
                <w:rPr>
                  <w:rFonts w:ascii="Verdana" w:hAnsi="Verdana"/>
                  <w:color w:val="333333"/>
                  <w:sz w:val="21"/>
                  <w:szCs w:val="21"/>
                </w:rPr>
                <w:delText xml:space="preserve">ing </w:delText>
              </w:r>
            </w:del>
            <w:r>
              <w:rPr>
                <w:rFonts w:ascii="Verdana" w:hAnsi="Verdana"/>
                <w:color w:val="333333"/>
                <w:sz w:val="21"/>
                <w:szCs w:val="21"/>
              </w:rPr>
              <w:t xml:space="preserve">at managing </w:t>
            </w:r>
            <w:del w:id="1307" w:author="Microsoft Office User" w:date="2018-10-29T21:53:00Z">
              <w:r w:rsidDel="00CA2013">
                <w:rPr>
                  <w:rFonts w:ascii="Verdana" w:hAnsi="Verdana"/>
                  <w:color w:val="333333"/>
                  <w:sz w:val="21"/>
                  <w:szCs w:val="21"/>
                </w:rPr>
                <w:delText xml:space="preserve">the </w:delText>
              </w:r>
            </w:del>
            <w:r>
              <w:rPr>
                <w:rFonts w:ascii="Verdana" w:hAnsi="Verdana"/>
                <w:color w:val="333333"/>
                <w:sz w:val="21"/>
                <w:szCs w:val="21"/>
              </w:rPr>
              <w:t>rapidly developing technology</w:t>
            </w:r>
            <w:del w:id="1308" w:author="Microsoft Office User" w:date="2018-10-29T21:54:00Z">
              <w:r w:rsidDel="00CA2013">
                <w:rPr>
                  <w:rFonts w:ascii="Verdana" w:hAnsi="Verdana"/>
                  <w:color w:val="333333"/>
                  <w:sz w:val="21"/>
                  <w:szCs w:val="21"/>
                </w:rPr>
                <w:delText xml:space="preserve"> in the world</w:delText>
              </w:r>
            </w:del>
            <w:r>
              <w:rPr>
                <w:rFonts w:ascii="Verdana" w:hAnsi="Verdana"/>
                <w:color w:val="333333"/>
                <w:sz w:val="21"/>
                <w:szCs w:val="21"/>
              </w:rPr>
              <w:t xml:space="preserve">, and equips the students with </w:t>
            </w:r>
            <w:ins w:id="1309" w:author="Microsoft Office User" w:date="2018-10-29T21:54:00Z">
              <w:r>
                <w:rPr>
                  <w:rFonts w:ascii="Verdana" w:hAnsi="Verdana"/>
                  <w:color w:val="333333"/>
                  <w:sz w:val="21"/>
                  <w:szCs w:val="21"/>
                </w:rPr>
                <w:t xml:space="preserve">an </w:t>
              </w:r>
            </w:ins>
            <w:r>
              <w:rPr>
                <w:rFonts w:ascii="Verdana" w:hAnsi="Verdana"/>
                <w:color w:val="333333"/>
                <w:sz w:val="21"/>
                <w:szCs w:val="21"/>
              </w:rPr>
              <w:t>international outlook, with empathy,</w:t>
            </w:r>
            <w:ins w:id="1310" w:author="Microsoft Office User" w:date="2018-10-29T21:54:00Z">
              <w:r w:rsidR="00FB23D6">
                <w:rPr>
                  <w:rFonts w:ascii="Verdana" w:hAnsi="Verdana"/>
                  <w:color w:val="333333"/>
                  <w:sz w:val="21"/>
                  <w:szCs w:val="21"/>
                </w:rPr>
                <w:t xml:space="preserve"> and</w:t>
              </w:r>
            </w:ins>
            <w:r>
              <w:rPr>
                <w:rFonts w:ascii="Verdana" w:hAnsi="Verdana"/>
                <w:color w:val="333333"/>
                <w:sz w:val="21"/>
                <w:szCs w:val="21"/>
              </w:rPr>
              <w:t xml:space="preserve"> with devotedness </w:t>
            </w:r>
            <w:ins w:id="1311" w:author="Microsoft Office User" w:date="2018-10-29T21:54:00Z">
              <w:r w:rsidR="00FB23D6">
                <w:rPr>
                  <w:rFonts w:ascii="Verdana" w:hAnsi="Verdana"/>
                  <w:color w:val="333333"/>
                  <w:sz w:val="21"/>
                  <w:szCs w:val="21"/>
                </w:rPr>
                <w:t>to</w:t>
              </w:r>
            </w:ins>
            <w:del w:id="1312" w:author="Microsoft Office User" w:date="2018-10-29T21:54:00Z">
              <w:r w:rsidDel="00FB23D6">
                <w:rPr>
                  <w:rFonts w:ascii="Verdana" w:hAnsi="Verdana"/>
                  <w:color w:val="333333"/>
                  <w:sz w:val="21"/>
                  <w:szCs w:val="21"/>
                </w:rPr>
                <w:delText>in</w:delText>
              </w:r>
            </w:del>
            <w:r>
              <w:rPr>
                <w:rFonts w:ascii="Verdana" w:hAnsi="Verdana"/>
                <w:color w:val="333333"/>
                <w:sz w:val="21"/>
                <w:szCs w:val="21"/>
              </w:rPr>
              <w:t xml:space="preserve"> work</w:t>
            </w:r>
            <w:del w:id="1313" w:author="Microsoft Office User" w:date="2018-10-29T21:54:00Z">
              <w:r w:rsidDel="00FB23D6">
                <w:rPr>
                  <w:rFonts w:ascii="Verdana" w:hAnsi="Verdana"/>
                  <w:color w:val="333333"/>
                  <w:sz w:val="21"/>
                  <w:szCs w:val="21"/>
                </w:rPr>
                <w:delText>s</w:delText>
              </w:r>
            </w:del>
            <w:r>
              <w:rPr>
                <w:rFonts w:ascii="Verdana" w:hAnsi="Verdana"/>
                <w:color w:val="333333"/>
                <w:sz w:val="21"/>
                <w:szCs w:val="21"/>
              </w:rPr>
              <w:t>.</w:t>
            </w:r>
            <w:r>
              <w:rPr>
                <w:rStyle w:val="apple-converted-space"/>
                <w:rFonts w:ascii="Verdana" w:hAnsi="Verdana"/>
                <w:color w:val="333333"/>
                <w:sz w:val="21"/>
                <w:szCs w:val="21"/>
              </w:rPr>
              <w:t> </w:t>
            </w:r>
            <w:r>
              <w:rPr>
                <w:rFonts w:ascii="Verdana" w:hAnsi="Verdana"/>
                <w:color w:val="333333"/>
                <w:sz w:val="21"/>
                <w:szCs w:val="21"/>
              </w:rPr>
              <w:br/>
            </w:r>
            <w:r>
              <w:rPr>
                <w:rFonts w:ascii="Verdana" w:hAnsi="Verdana"/>
                <w:color w:val="333333"/>
                <w:sz w:val="21"/>
                <w:szCs w:val="21"/>
              </w:rPr>
              <w:br/>
              <w:t>2. T</w:t>
            </w:r>
            <w:del w:id="1314" w:author="Microsoft Office User" w:date="2018-10-29T21:54:00Z">
              <w:r w:rsidDel="00FB23D6">
                <w:rPr>
                  <w:rFonts w:ascii="Verdana" w:hAnsi="Verdana"/>
                  <w:color w:val="333333"/>
                  <w:sz w:val="21"/>
                  <w:szCs w:val="21"/>
                </w:rPr>
                <w:delText>he e</w:delText>
              </w:r>
            </w:del>
            <w:ins w:id="1315" w:author="Microsoft Office User" w:date="2018-10-29T21:55:00Z">
              <w:r w:rsidR="00FB23D6">
                <w:rPr>
                  <w:rFonts w:ascii="Verdana" w:hAnsi="Verdana"/>
                  <w:color w:val="333333"/>
                  <w:sz w:val="21"/>
                  <w:szCs w:val="21"/>
                </w:rPr>
                <w:t xml:space="preserve"> </w:t>
              </w:r>
            </w:ins>
            <w:ins w:id="1316" w:author="Microsoft Office User" w:date="2018-10-29T21:54:00Z">
              <w:r w:rsidR="00FB23D6">
                <w:rPr>
                  <w:rFonts w:ascii="Verdana" w:hAnsi="Verdana"/>
                  <w:color w:val="333333"/>
                  <w:sz w:val="21"/>
                  <w:szCs w:val="21"/>
                </w:rPr>
                <w:t>Our e</w:t>
              </w:r>
            </w:ins>
            <w:r>
              <w:rPr>
                <w:rFonts w:ascii="Verdana" w:hAnsi="Verdana"/>
                <w:color w:val="333333"/>
                <w:sz w:val="21"/>
                <w:szCs w:val="21"/>
              </w:rPr>
              <w:t xml:space="preserve">ducation </w:t>
            </w:r>
            <w:ins w:id="1317" w:author="Microsoft Office User" w:date="2018-10-29T21:54:00Z">
              <w:r w:rsidR="00FB23D6">
                <w:rPr>
                  <w:rFonts w:ascii="Verdana" w:hAnsi="Verdana"/>
                  <w:color w:val="333333"/>
                  <w:sz w:val="21"/>
                  <w:szCs w:val="21"/>
                </w:rPr>
                <w:t xml:space="preserve">policy </w:t>
              </w:r>
            </w:ins>
            <w:r>
              <w:rPr>
                <w:rFonts w:ascii="Verdana" w:hAnsi="Verdana"/>
                <w:color w:val="333333"/>
                <w:sz w:val="21"/>
                <w:szCs w:val="21"/>
              </w:rPr>
              <w:t xml:space="preserve">combines the interdisciplinary savants to strive for </w:t>
            </w:r>
            <w:del w:id="1318" w:author="Microsoft Office User" w:date="2018-10-29T21:54:00Z">
              <w:r w:rsidDel="00FB23D6">
                <w:rPr>
                  <w:rFonts w:ascii="Verdana" w:hAnsi="Verdana"/>
                  <w:color w:val="333333"/>
                  <w:sz w:val="21"/>
                  <w:szCs w:val="21"/>
                </w:rPr>
                <w:delText xml:space="preserve">the research of </w:delText>
              </w:r>
            </w:del>
            <w:r>
              <w:rPr>
                <w:rFonts w:ascii="Verdana" w:hAnsi="Verdana"/>
                <w:color w:val="333333"/>
                <w:sz w:val="21"/>
                <w:szCs w:val="21"/>
              </w:rPr>
              <w:t xml:space="preserve">Electronic Business </w:t>
            </w:r>
            <w:ins w:id="1319" w:author="Microsoft Office User" w:date="2018-10-29T21:54:00Z">
              <w:r w:rsidR="00FB23D6">
                <w:rPr>
                  <w:rFonts w:ascii="Verdana" w:hAnsi="Verdana"/>
                  <w:color w:val="333333"/>
                  <w:sz w:val="21"/>
                  <w:szCs w:val="21"/>
                </w:rPr>
                <w:t xml:space="preserve">research </w:t>
              </w:r>
            </w:ins>
            <w:r>
              <w:rPr>
                <w:rFonts w:ascii="Verdana" w:hAnsi="Verdana"/>
                <w:color w:val="333333"/>
                <w:sz w:val="21"/>
                <w:szCs w:val="21"/>
              </w:rPr>
              <w:t xml:space="preserve">in order to </w:t>
            </w:r>
            <w:ins w:id="1320" w:author="Microsoft Office User" w:date="2018-10-29T21:55:00Z">
              <w:r w:rsidR="00FB23D6">
                <w:rPr>
                  <w:rFonts w:ascii="Verdana" w:hAnsi="Verdana"/>
                  <w:color w:val="333333"/>
                  <w:sz w:val="21"/>
                  <w:szCs w:val="21"/>
                </w:rPr>
                <w:t xml:space="preserve">develop into </w:t>
              </w:r>
            </w:ins>
            <w:del w:id="1321" w:author="Microsoft Office User" w:date="2018-10-29T21:55:00Z">
              <w:r w:rsidDel="00FB23D6">
                <w:rPr>
                  <w:rFonts w:ascii="Verdana" w:hAnsi="Verdana"/>
                  <w:color w:val="333333"/>
                  <w:sz w:val="21"/>
                  <w:szCs w:val="21"/>
                </w:rPr>
                <w:delText>be</w:delText>
              </w:r>
            </w:del>
            <w:r>
              <w:rPr>
                <w:rFonts w:ascii="Verdana" w:hAnsi="Verdana"/>
                <w:color w:val="333333"/>
                <w:sz w:val="21"/>
                <w:szCs w:val="21"/>
              </w:rPr>
              <w:t xml:space="preserve"> a think tank.</w:t>
            </w:r>
          </w:p>
          <w:p w14:paraId="35D8CCA5" w14:textId="4D174F0A" w:rsidR="00C8137C" w:rsidRDefault="00C8137C" w:rsidP="00C8137C">
            <w:pPr>
              <w:pStyle w:val="Heading3"/>
              <w:shd w:val="clear" w:color="auto" w:fill="FFFFFF"/>
              <w:spacing w:before="182" w:beforeAutospacing="0" w:after="182" w:afterAutospacing="0" w:line="312" w:lineRule="atLeast"/>
              <w:rPr>
                <w:rFonts w:ascii="Tahoma" w:hAnsi="Tahoma" w:cs="Tahoma"/>
                <w:color w:val="555555"/>
                <w:sz w:val="31"/>
                <w:szCs w:val="31"/>
              </w:rPr>
            </w:pPr>
            <w:r>
              <w:rPr>
                <w:b w:val="0"/>
                <w:bCs w:val="0"/>
                <w:color w:val="555555"/>
                <w:sz w:val="24"/>
                <w:szCs w:val="24"/>
                <w:shd w:val="clear" w:color="auto" w:fill="FFFFFF"/>
              </w:rPr>
              <w:t xml:space="preserve">A </w:t>
            </w:r>
            <w:del w:id="1322" w:author="Microsoft Office User" w:date="2018-10-31T15:40:00Z">
              <w:r w:rsidDel="000C7DD8">
                <w:rPr>
                  <w:b w:val="0"/>
                  <w:bCs w:val="0"/>
                  <w:color w:val="555555"/>
                  <w:sz w:val="24"/>
                  <w:szCs w:val="24"/>
                  <w:shd w:val="clear" w:color="auto" w:fill="FFFFFF"/>
                </w:rPr>
                <w:delText>Bachelor</w:delText>
              </w:r>
            </w:del>
            <w:del w:id="1323" w:author="Microsoft Office User" w:date="2018-10-29T21:56:00Z">
              <w:r w:rsidDel="00C8137C">
                <w:rPr>
                  <w:b w:val="0"/>
                  <w:bCs w:val="0"/>
                  <w:color w:val="555555"/>
                  <w:sz w:val="24"/>
                  <w:szCs w:val="24"/>
                  <w:shd w:val="clear" w:color="auto" w:fill="FFFFFF"/>
                </w:rPr>
                <w:delText xml:space="preserve"> of P</w:delText>
              </w:r>
            </w:del>
            <w:del w:id="1324" w:author="Microsoft Office User" w:date="2018-10-31T15:40:00Z">
              <w:r w:rsidDel="000C7DD8">
                <w:rPr>
                  <w:b w:val="0"/>
                  <w:bCs w:val="0"/>
                  <w:color w:val="555555"/>
                  <w:sz w:val="24"/>
                  <w:szCs w:val="24"/>
                  <w:shd w:val="clear" w:color="auto" w:fill="FFFFFF"/>
                </w:rPr>
                <w:delText>rogram</w:delText>
              </w:r>
            </w:del>
            <w:ins w:id="1325" w:author="Microsoft Office User" w:date="2018-10-31T15:40:00Z">
              <w:r w:rsidR="000C7DD8">
                <w:rPr>
                  <w:b w:val="0"/>
                  <w:bCs w:val="0"/>
                  <w:color w:val="555555"/>
                  <w:sz w:val="24"/>
                  <w:szCs w:val="24"/>
                  <w:shd w:val="clear" w:color="auto" w:fill="FFFFFF"/>
                </w:rPr>
                <w:t>Bachelors program</w:t>
              </w:r>
            </w:ins>
            <w:r>
              <w:rPr>
                <w:b w:val="0"/>
                <w:bCs w:val="0"/>
                <w:color w:val="555555"/>
                <w:sz w:val="24"/>
                <w:szCs w:val="24"/>
                <w:shd w:val="clear" w:color="auto" w:fill="FFFFFF"/>
              </w:rPr>
              <w:t xml:space="preserve"> with a major in e-Business is designed for students to have practical experience</w:t>
            </w:r>
            <w:del w:id="1326" w:author="Microsoft Office User" w:date="2018-10-29T21:57:00Z">
              <w:r w:rsidDel="00C8137C">
                <w:rPr>
                  <w:b w:val="0"/>
                  <w:bCs w:val="0"/>
                  <w:color w:val="555555"/>
                  <w:sz w:val="24"/>
                  <w:szCs w:val="24"/>
                  <w:shd w:val="clear" w:color="auto" w:fill="FFFFFF"/>
                </w:rPr>
                <w:delText>s</w:delText>
              </w:r>
            </w:del>
            <w:r>
              <w:rPr>
                <w:b w:val="0"/>
                <w:bCs w:val="0"/>
                <w:color w:val="555555"/>
                <w:sz w:val="24"/>
                <w:szCs w:val="24"/>
                <w:shd w:val="clear" w:color="auto" w:fill="FFFFFF"/>
              </w:rPr>
              <w:t xml:space="preserve"> and practice</w:t>
            </w:r>
            <w:del w:id="1327" w:author="Microsoft Office User" w:date="2018-10-29T21:57:00Z">
              <w:r w:rsidDel="00C8137C">
                <w:rPr>
                  <w:b w:val="0"/>
                  <w:bCs w:val="0"/>
                  <w:color w:val="555555"/>
                  <w:sz w:val="24"/>
                  <w:szCs w:val="24"/>
                  <w:shd w:val="clear" w:color="auto" w:fill="FFFFFF"/>
                </w:rPr>
                <w:delText>s</w:delText>
              </w:r>
            </w:del>
            <w:r>
              <w:rPr>
                <w:b w:val="0"/>
                <w:bCs w:val="0"/>
                <w:color w:val="555555"/>
                <w:sz w:val="24"/>
                <w:szCs w:val="24"/>
                <w:shd w:val="clear" w:color="auto" w:fill="FFFFFF"/>
              </w:rPr>
              <w:t xml:space="preserve"> in applying business and management skills by information technolog</w:t>
            </w:r>
            <w:ins w:id="1328" w:author="Microsoft Office User" w:date="2018-10-29T21:57:00Z">
              <w:r>
                <w:rPr>
                  <w:b w:val="0"/>
                  <w:bCs w:val="0"/>
                  <w:color w:val="555555"/>
                  <w:sz w:val="24"/>
                  <w:szCs w:val="24"/>
                  <w:shd w:val="clear" w:color="auto" w:fill="FFFFFF"/>
                </w:rPr>
                <w:t>y</w:t>
              </w:r>
            </w:ins>
            <w:del w:id="1329" w:author="Microsoft Office User" w:date="2018-10-29T21:57:00Z">
              <w:r w:rsidDel="00C8137C">
                <w:rPr>
                  <w:b w:val="0"/>
                  <w:bCs w:val="0"/>
                  <w:color w:val="555555"/>
                  <w:sz w:val="24"/>
                  <w:szCs w:val="24"/>
                  <w:shd w:val="clear" w:color="auto" w:fill="FFFFFF"/>
                </w:rPr>
                <w:delText>ies</w:delText>
              </w:r>
            </w:del>
            <w:r>
              <w:rPr>
                <w:b w:val="0"/>
                <w:bCs w:val="0"/>
                <w:color w:val="555555"/>
                <w:sz w:val="24"/>
                <w:szCs w:val="24"/>
                <w:shd w:val="clear" w:color="auto" w:fill="FFFFFF"/>
              </w:rPr>
              <w:t xml:space="preserve"> (IT). The program provides</w:t>
            </w:r>
            <w:ins w:id="1330" w:author="Microsoft Office User" w:date="2018-10-29T21:57:00Z">
              <w:r>
                <w:rPr>
                  <w:b w:val="0"/>
                  <w:bCs w:val="0"/>
                  <w:color w:val="555555"/>
                  <w:sz w:val="24"/>
                  <w:szCs w:val="24"/>
                  <w:shd w:val="clear" w:color="auto" w:fill="FFFFFF"/>
                </w:rPr>
                <w:t xml:space="preserve"> students with</w:t>
              </w:r>
            </w:ins>
            <w:r>
              <w:rPr>
                <w:b w:val="0"/>
                <w:bCs w:val="0"/>
                <w:color w:val="555555"/>
                <w:sz w:val="24"/>
                <w:szCs w:val="24"/>
                <w:shd w:val="clear" w:color="auto" w:fill="FFFFFF"/>
              </w:rPr>
              <w:t xml:space="preserve"> solid business education combined with ERP information system knowledge and skills</w:t>
            </w:r>
            <w:ins w:id="1331" w:author="Microsoft Office User" w:date="2018-10-29T21:57:00Z">
              <w:r>
                <w:rPr>
                  <w:b w:val="0"/>
                  <w:bCs w:val="0"/>
                  <w:color w:val="555555"/>
                  <w:sz w:val="24"/>
                  <w:szCs w:val="24"/>
                  <w:shd w:val="clear" w:color="auto" w:fill="FFFFFF"/>
                </w:rPr>
                <w:t>.</w:t>
              </w:r>
            </w:ins>
            <w:del w:id="1332" w:author="Microsoft Office User" w:date="2018-10-29T21:57:00Z">
              <w:r w:rsidDel="00C8137C">
                <w:rPr>
                  <w:b w:val="0"/>
                  <w:bCs w:val="0"/>
                  <w:color w:val="555555"/>
                  <w:sz w:val="24"/>
                  <w:szCs w:val="24"/>
                  <w:shd w:val="clear" w:color="auto" w:fill="FFFFFF"/>
                </w:rPr>
                <w:delText xml:space="preserve"> to students.</w:delText>
              </w:r>
            </w:del>
          </w:p>
          <w:p w14:paraId="26AEABA2" w14:textId="77777777" w:rsidR="00C8137C" w:rsidRDefault="00C8137C" w:rsidP="00CA2013"/>
          <w:p w14:paraId="3B4C00DF" w14:textId="77777777" w:rsidR="00145D0F" w:rsidRDefault="00145D0F" w:rsidP="00AF0952"/>
          <w:p w14:paraId="0DC5C1FD"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0158DDB3"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5079C385"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6A4EB6FB"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15</w:t>
            </w:r>
          </w:p>
        </w:tc>
        <w:tc>
          <w:tcPr>
            <w:tcW w:w="4940" w:type="dxa"/>
            <w:tcBorders>
              <w:top w:val="nil"/>
              <w:left w:val="nil"/>
              <w:bottom w:val="single" w:sz="4" w:space="0" w:color="auto"/>
              <w:right w:val="single" w:sz="4" w:space="0" w:color="auto"/>
            </w:tcBorders>
            <w:shd w:val="clear" w:color="auto" w:fill="auto"/>
            <w:vAlign w:val="center"/>
            <w:hideMark/>
          </w:tcPr>
          <w:p w14:paraId="68CEAA13"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經營管理博士學位學程</w:t>
            </w:r>
          </w:p>
        </w:tc>
        <w:tc>
          <w:tcPr>
            <w:tcW w:w="3380" w:type="dxa"/>
            <w:tcBorders>
              <w:top w:val="nil"/>
              <w:left w:val="nil"/>
              <w:bottom w:val="single" w:sz="4" w:space="0" w:color="auto"/>
              <w:right w:val="single" w:sz="4" w:space="0" w:color="auto"/>
            </w:tcBorders>
            <w:shd w:val="clear" w:color="auto" w:fill="auto"/>
            <w:noWrap/>
            <w:vAlign w:val="center"/>
            <w:hideMark/>
          </w:tcPr>
          <w:p w14:paraId="5B5F9482" w14:textId="77777777" w:rsidR="00103344" w:rsidRPr="00103344" w:rsidRDefault="0046295E" w:rsidP="0078323B">
            <w:pPr>
              <w:rPr>
                <w:rFonts w:ascii="PMingLiU" w:eastAsia="PMingLiU" w:hAnsi="PMingLiU" w:cs="PMingLiU"/>
                <w:color w:val="0563C1"/>
                <w:u w:val="single"/>
              </w:rPr>
            </w:pPr>
            <w:hyperlink r:id="rId12" w:history="1">
              <w:r w:rsidR="00103344" w:rsidRPr="00103344">
                <w:rPr>
                  <w:rFonts w:ascii="PMingLiU" w:eastAsia="PMingLiU" w:hAnsi="PMingLiU" w:cs="PMingLiU" w:hint="eastAsia"/>
                  <w:color w:val="0563C1"/>
                  <w:u w:val="single"/>
                </w:rPr>
                <w:t>http://phd.business.stust.edu.tw/en</w:t>
              </w:r>
            </w:hyperlink>
          </w:p>
        </w:tc>
        <w:tc>
          <w:tcPr>
            <w:tcW w:w="6920" w:type="dxa"/>
            <w:tcBorders>
              <w:top w:val="nil"/>
              <w:left w:val="nil"/>
              <w:bottom w:val="single" w:sz="4" w:space="0" w:color="auto"/>
              <w:right w:val="single" w:sz="4" w:space="0" w:color="auto"/>
            </w:tcBorders>
            <w:shd w:val="clear" w:color="auto" w:fill="auto"/>
            <w:noWrap/>
            <w:hideMark/>
          </w:tcPr>
          <w:p w14:paraId="2F6D643E" w14:textId="79B52B43" w:rsidR="00C8137C" w:rsidRDefault="00C8137C" w:rsidP="00C8137C">
            <w:pPr>
              <w:rPr>
                <w:ins w:id="1333" w:author="Microsoft Office User" w:date="2018-10-29T22:01:00Z"/>
                <w:rFonts w:ascii="Helvetica" w:hAnsi="Helvetica"/>
                <w:color w:val="555555"/>
                <w:sz w:val="27"/>
                <w:szCs w:val="27"/>
                <w:shd w:val="clear" w:color="auto" w:fill="FFFFFF"/>
              </w:rPr>
            </w:pPr>
            <w:r>
              <w:rPr>
                <w:rFonts w:ascii="Helvetica" w:hAnsi="Helvetica"/>
                <w:color w:val="555555"/>
                <w:sz w:val="27"/>
                <w:szCs w:val="27"/>
                <w:shd w:val="clear" w:color="auto" w:fill="FFFFFF"/>
              </w:rPr>
              <w:t>To pursu</w:t>
            </w:r>
            <w:ins w:id="1334" w:author="Microsoft Office User" w:date="2018-10-29T22:01:00Z">
              <w:r>
                <w:rPr>
                  <w:rFonts w:ascii="Helvetica" w:hAnsi="Helvetica"/>
                  <w:color w:val="555555"/>
                  <w:sz w:val="27"/>
                  <w:szCs w:val="27"/>
                  <w:shd w:val="clear" w:color="auto" w:fill="FFFFFF"/>
                </w:rPr>
                <w:t>e</w:t>
              </w:r>
            </w:ins>
            <w:del w:id="1335" w:author="Microsoft Office User" w:date="2018-10-29T22:01:00Z">
              <w:r w:rsidDel="00C8137C">
                <w:rPr>
                  <w:rFonts w:ascii="Helvetica" w:hAnsi="Helvetica"/>
                  <w:color w:val="555555"/>
                  <w:sz w:val="27"/>
                  <w:szCs w:val="27"/>
                  <w:shd w:val="clear" w:color="auto" w:fill="FFFFFF"/>
                </w:rPr>
                <w:delText>it</w:delText>
              </w:r>
            </w:del>
            <w:r>
              <w:rPr>
                <w:rFonts w:ascii="Helvetica" w:hAnsi="Helvetica"/>
                <w:color w:val="555555"/>
                <w:sz w:val="27"/>
                <w:szCs w:val="27"/>
                <w:shd w:val="clear" w:color="auto" w:fill="FFFFFF"/>
              </w:rPr>
              <w:t xml:space="preserve"> advance managerial research </w:t>
            </w:r>
            <w:del w:id="1336" w:author="Microsoft Office User" w:date="2018-10-29T22:01:00Z">
              <w:r w:rsidDel="00C8137C">
                <w:rPr>
                  <w:rFonts w:ascii="Helvetica" w:hAnsi="Helvetica"/>
                  <w:color w:val="555555"/>
                  <w:sz w:val="27"/>
                  <w:szCs w:val="27"/>
                  <w:shd w:val="clear" w:color="auto" w:fill="FFFFFF"/>
                </w:rPr>
                <w:delText xml:space="preserve">achievement </w:delText>
              </w:r>
            </w:del>
            <w:r>
              <w:rPr>
                <w:rFonts w:ascii="Helvetica" w:hAnsi="Helvetica"/>
                <w:color w:val="555555"/>
                <w:sz w:val="27"/>
                <w:szCs w:val="27"/>
                <w:shd w:val="clear" w:color="auto" w:fill="FFFFFF"/>
              </w:rPr>
              <w:t>for enhancing the international academic status of the College of Business at STUST.</w:t>
            </w:r>
          </w:p>
          <w:p w14:paraId="6CB2332F" w14:textId="11D8680D" w:rsidR="00C8137C" w:rsidRDefault="00C8137C" w:rsidP="00C8137C">
            <w:pPr>
              <w:spacing w:before="100" w:beforeAutospacing="1" w:after="100" w:afterAutospacing="1"/>
              <w:rPr>
                <w:ins w:id="1337" w:author="Microsoft Office User" w:date="2018-10-29T22:03:00Z"/>
                <w:rFonts w:ascii="Helvetica" w:hAnsi="Helvetica"/>
                <w:color w:val="555555"/>
              </w:rPr>
            </w:pPr>
            <w:r>
              <w:rPr>
                <w:rFonts w:ascii="Helvetica" w:hAnsi="Helvetica"/>
                <w:color w:val="555555"/>
              </w:rPr>
              <w:t xml:space="preserve">Therefore, the courses </w:t>
            </w:r>
            <w:ins w:id="1338" w:author="Microsoft Office User" w:date="2018-10-29T22:03:00Z">
              <w:r>
                <w:rPr>
                  <w:rFonts w:ascii="Helvetica" w:hAnsi="Helvetica"/>
                  <w:color w:val="555555"/>
                </w:rPr>
                <w:t>in</w:t>
              </w:r>
            </w:ins>
            <w:del w:id="1339" w:author="Microsoft Office User" w:date="2018-10-29T22:03:00Z">
              <w:r w:rsidDel="00C8137C">
                <w:rPr>
                  <w:rFonts w:ascii="Helvetica" w:hAnsi="Helvetica"/>
                  <w:color w:val="555555"/>
                </w:rPr>
                <w:delText>of</w:delText>
              </w:r>
            </w:del>
            <w:r>
              <w:rPr>
                <w:rFonts w:ascii="Helvetica" w:hAnsi="Helvetica"/>
                <w:color w:val="555555"/>
              </w:rPr>
              <w:t xml:space="preserve"> the curriculum focus on the integration of theory and practice</w:t>
            </w:r>
            <w:ins w:id="1340" w:author="Microsoft Office User" w:date="2018-10-29T22:03:00Z">
              <w:r>
                <w:rPr>
                  <w:rFonts w:ascii="Helvetica" w:hAnsi="Helvetica"/>
                  <w:color w:val="555555"/>
                </w:rPr>
                <w:t xml:space="preserve">, </w:t>
              </w:r>
            </w:ins>
            <w:del w:id="1341" w:author="Microsoft Office User" w:date="2018-10-29T22:03:00Z">
              <w:r w:rsidDel="00C8137C">
                <w:rPr>
                  <w:rFonts w:ascii="Helvetica" w:hAnsi="Helvetica"/>
                  <w:color w:val="555555"/>
                </w:rPr>
                <w:delText xml:space="preserve"> as well as </w:delText>
              </w:r>
            </w:del>
            <w:del w:id="1342" w:author="Microsoft Office User" w:date="2018-10-31T15:40:00Z">
              <w:r w:rsidDel="000C7DD8">
                <w:rPr>
                  <w:rFonts w:ascii="Helvetica" w:hAnsi="Helvetica"/>
                  <w:color w:val="555555"/>
                </w:rPr>
                <w:delText>the</w:delText>
              </w:r>
            </w:del>
            <w:ins w:id="1343" w:author="Microsoft Office User" w:date="2018-10-31T15:40:00Z">
              <w:r w:rsidR="000C7DD8">
                <w:rPr>
                  <w:rFonts w:ascii="Helvetica" w:hAnsi="Helvetica"/>
                  <w:color w:val="555555"/>
                </w:rPr>
                <w:t>and the</w:t>
              </w:r>
            </w:ins>
            <w:r>
              <w:rPr>
                <w:rFonts w:ascii="Helvetica" w:hAnsi="Helvetica"/>
                <w:color w:val="555555"/>
              </w:rPr>
              <w:t xml:space="preserve"> teaching is practic</w:t>
            </w:r>
            <w:ins w:id="1344" w:author="Microsoft Office User" w:date="2018-10-29T22:03:00Z">
              <w:r>
                <w:rPr>
                  <w:rFonts w:ascii="Helvetica" w:hAnsi="Helvetica"/>
                  <w:color w:val="555555"/>
                </w:rPr>
                <w:t>al</w:t>
              </w:r>
            </w:ins>
            <w:del w:id="1345" w:author="Microsoft Office User" w:date="2018-10-29T22:03:00Z">
              <w:r w:rsidDel="00C8137C">
                <w:rPr>
                  <w:rFonts w:ascii="Helvetica" w:hAnsi="Helvetica"/>
                  <w:color w:val="555555"/>
                </w:rPr>
                <w:delText>ed</w:delText>
              </w:r>
            </w:del>
            <w:r>
              <w:rPr>
                <w:rFonts w:ascii="Helvetica" w:hAnsi="Helvetica"/>
                <w:color w:val="555555"/>
              </w:rPr>
              <w:t xml:space="preserve"> oriented, and emphasizes </w:t>
            </w:r>
            <w:del w:id="1346" w:author="Microsoft Office User" w:date="2018-10-29T22:03:00Z">
              <w:r w:rsidDel="00C8137C">
                <w:rPr>
                  <w:rFonts w:ascii="Helvetica" w:hAnsi="Helvetica"/>
                  <w:color w:val="555555"/>
                </w:rPr>
                <w:delText xml:space="preserve">on </w:delText>
              </w:r>
            </w:del>
            <w:r>
              <w:rPr>
                <w:rFonts w:ascii="Helvetica" w:hAnsi="Helvetica"/>
                <w:color w:val="555555"/>
              </w:rPr>
              <w:t>seminars in the domain of management and business. It helps students integrate their interdisciplinary business knowledge with research and practice in their areas of concentration to become a managerial educator or senior managerial professional.</w:t>
            </w:r>
          </w:p>
          <w:p w14:paraId="76760CF7" w14:textId="07087D9C" w:rsidR="00D41F2E" w:rsidRDefault="00D41F2E" w:rsidP="00D41F2E">
            <w:pPr>
              <w:rPr>
                <w:ins w:id="1347" w:author="Microsoft Office User" w:date="2018-10-30T13:07:00Z"/>
                <w:rFonts w:ascii="Helvetica" w:hAnsi="Helvetica"/>
                <w:color w:val="555555"/>
                <w:sz w:val="27"/>
                <w:szCs w:val="27"/>
                <w:shd w:val="clear" w:color="auto" w:fill="FFFFFF"/>
              </w:rPr>
            </w:pPr>
            <w:r>
              <w:rPr>
                <w:rFonts w:ascii="Helvetica" w:hAnsi="Helvetica"/>
                <w:color w:val="555555"/>
                <w:sz w:val="27"/>
                <w:szCs w:val="27"/>
                <w:shd w:val="clear" w:color="auto" w:fill="FFFFFF"/>
              </w:rPr>
              <w:t>To cultivate Taiwan’s educational links and cooperation within Southeast Asia, and to establish advanced learning programs and pathways for talented educators and mid-level managerial profession</w:t>
            </w:r>
            <w:ins w:id="1348" w:author="Microsoft Office User" w:date="2018-10-30T13:07:00Z">
              <w:r>
                <w:rPr>
                  <w:rFonts w:ascii="Helvetica" w:hAnsi="Helvetica"/>
                  <w:color w:val="555555"/>
                  <w:sz w:val="27"/>
                  <w:szCs w:val="27"/>
                  <w:shd w:val="clear" w:color="auto" w:fill="FFFFFF"/>
                </w:rPr>
                <w:t>s</w:t>
              </w:r>
            </w:ins>
            <w:r>
              <w:rPr>
                <w:rFonts w:ascii="Helvetica" w:hAnsi="Helvetica"/>
                <w:color w:val="555555"/>
                <w:sz w:val="27"/>
                <w:szCs w:val="27"/>
                <w:shd w:val="clear" w:color="auto" w:fill="FFFFFF"/>
              </w:rPr>
              <w:t>.</w:t>
            </w:r>
          </w:p>
          <w:p w14:paraId="6BC78DDB" w14:textId="77777777" w:rsidR="00D41F2E" w:rsidRDefault="00D41F2E" w:rsidP="00D41F2E"/>
          <w:p w14:paraId="526F5AC5" w14:textId="6E12E5A9" w:rsidR="00D41F2E" w:rsidRDefault="00D41F2E" w:rsidP="00D41F2E">
            <w:pPr>
              <w:rPr>
                <w:ins w:id="1349" w:author="Microsoft Office User" w:date="2018-10-30T13:08:00Z"/>
                <w:rFonts w:ascii="Helvetica" w:hAnsi="Helvetica"/>
                <w:color w:val="555555"/>
                <w:sz w:val="27"/>
                <w:szCs w:val="27"/>
                <w:shd w:val="clear" w:color="auto" w:fill="FFFFFF"/>
              </w:rPr>
            </w:pPr>
            <w:r>
              <w:rPr>
                <w:rFonts w:ascii="Helvetica" w:hAnsi="Helvetica"/>
                <w:color w:val="555555"/>
                <w:sz w:val="27"/>
                <w:szCs w:val="27"/>
                <w:shd w:val="clear" w:color="auto" w:fill="FFFFFF"/>
              </w:rPr>
              <w:t>To pursu</w:t>
            </w:r>
            <w:ins w:id="1350" w:author="Microsoft Office User" w:date="2018-10-30T13:07:00Z">
              <w:r>
                <w:rPr>
                  <w:rFonts w:ascii="Helvetica" w:hAnsi="Helvetica"/>
                  <w:color w:val="555555"/>
                  <w:sz w:val="27"/>
                  <w:szCs w:val="27"/>
                  <w:shd w:val="clear" w:color="auto" w:fill="FFFFFF"/>
                </w:rPr>
                <w:t>e</w:t>
              </w:r>
            </w:ins>
            <w:del w:id="1351" w:author="Microsoft Office User" w:date="2018-10-30T13:07:00Z">
              <w:r w:rsidDel="00D41F2E">
                <w:rPr>
                  <w:rFonts w:ascii="Helvetica" w:hAnsi="Helvetica"/>
                  <w:color w:val="555555"/>
                  <w:sz w:val="27"/>
                  <w:szCs w:val="27"/>
                  <w:shd w:val="clear" w:color="auto" w:fill="FFFFFF"/>
                </w:rPr>
                <w:delText>it</w:delText>
              </w:r>
            </w:del>
            <w:r>
              <w:rPr>
                <w:rFonts w:ascii="Helvetica" w:hAnsi="Helvetica"/>
                <w:color w:val="555555"/>
                <w:sz w:val="27"/>
                <w:szCs w:val="27"/>
                <w:shd w:val="clear" w:color="auto" w:fill="FFFFFF"/>
              </w:rPr>
              <w:t xml:space="preserve"> advance managerial research </w:t>
            </w:r>
            <w:del w:id="1352" w:author="Microsoft Office User" w:date="2018-10-30T13:08:00Z">
              <w:r w:rsidDel="00D41F2E">
                <w:rPr>
                  <w:rFonts w:ascii="Helvetica" w:hAnsi="Helvetica"/>
                  <w:color w:val="555555"/>
                  <w:sz w:val="27"/>
                  <w:szCs w:val="27"/>
                  <w:shd w:val="clear" w:color="auto" w:fill="FFFFFF"/>
                </w:rPr>
                <w:delText xml:space="preserve">achievement for </w:delText>
              </w:r>
            </w:del>
            <w:ins w:id="1353" w:author="Microsoft Office User" w:date="2018-10-30T13:08:00Z">
              <w:r>
                <w:rPr>
                  <w:rFonts w:ascii="Helvetica" w:hAnsi="Helvetica"/>
                  <w:color w:val="555555"/>
                  <w:sz w:val="27"/>
                  <w:szCs w:val="27"/>
                  <w:shd w:val="clear" w:color="auto" w:fill="FFFFFF"/>
                </w:rPr>
                <w:t xml:space="preserve"> to </w:t>
              </w:r>
            </w:ins>
            <w:r>
              <w:rPr>
                <w:rFonts w:ascii="Helvetica" w:hAnsi="Helvetica"/>
                <w:color w:val="555555"/>
                <w:sz w:val="27"/>
                <w:szCs w:val="27"/>
                <w:shd w:val="clear" w:color="auto" w:fill="FFFFFF"/>
              </w:rPr>
              <w:t>enhanc</w:t>
            </w:r>
            <w:ins w:id="1354" w:author="Microsoft Office User" w:date="2018-10-30T13:08:00Z">
              <w:r>
                <w:rPr>
                  <w:rFonts w:ascii="Helvetica" w:hAnsi="Helvetica"/>
                  <w:color w:val="555555"/>
                  <w:sz w:val="27"/>
                  <w:szCs w:val="27"/>
                  <w:shd w:val="clear" w:color="auto" w:fill="FFFFFF"/>
                </w:rPr>
                <w:t>e</w:t>
              </w:r>
            </w:ins>
            <w:del w:id="1355" w:author="Microsoft Office User" w:date="2018-10-30T13:08:00Z">
              <w:r w:rsidDel="00D41F2E">
                <w:rPr>
                  <w:rFonts w:ascii="Helvetica" w:hAnsi="Helvetica"/>
                  <w:color w:val="555555"/>
                  <w:sz w:val="27"/>
                  <w:szCs w:val="27"/>
                  <w:shd w:val="clear" w:color="auto" w:fill="FFFFFF"/>
                </w:rPr>
                <w:delText>ing</w:delText>
              </w:r>
            </w:del>
            <w:r>
              <w:rPr>
                <w:rFonts w:ascii="Helvetica" w:hAnsi="Helvetica"/>
                <w:color w:val="555555"/>
                <w:sz w:val="27"/>
                <w:szCs w:val="27"/>
                <w:shd w:val="clear" w:color="auto" w:fill="FFFFFF"/>
              </w:rPr>
              <w:t xml:space="preserve"> the international academic status of the College of Business at STUST.</w:t>
            </w:r>
          </w:p>
          <w:p w14:paraId="4358E476" w14:textId="7E9898A2" w:rsidR="00D41F2E" w:rsidRDefault="00D41F2E" w:rsidP="00D41F2E">
            <w:r>
              <w:rPr>
                <w:rFonts w:ascii="Helvetica" w:hAnsi="Helvetica"/>
                <w:color w:val="555555"/>
                <w:sz w:val="27"/>
                <w:szCs w:val="27"/>
                <w:shd w:val="clear" w:color="auto" w:fill="FFFFFF"/>
              </w:rPr>
              <w:t xml:space="preserve">In addition, the college has established formal academic relationships with many universities </w:t>
            </w:r>
            <w:ins w:id="1356" w:author="Microsoft Office User" w:date="2018-10-30T13:09:00Z">
              <w:r>
                <w:rPr>
                  <w:rFonts w:ascii="Helvetica" w:hAnsi="Helvetica"/>
                  <w:color w:val="555555"/>
                  <w:sz w:val="27"/>
                  <w:szCs w:val="27"/>
                  <w:shd w:val="clear" w:color="auto" w:fill="FFFFFF"/>
                </w:rPr>
                <w:t>around</w:t>
              </w:r>
            </w:ins>
            <w:del w:id="1357" w:author="Microsoft Office User" w:date="2018-10-30T13:09:00Z">
              <w:r w:rsidDel="00D41F2E">
                <w:rPr>
                  <w:rFonts w:ascii="Helvetica" w:hAnsi="Helvetica"/>
                  <w:color w:val="555555"/>
                  <w:sz w:val="27"/>
                  <w:szCs w:val="27"/>
                  <w:shd w:val="clear" w:color="auto" w:fill="FFFFFF"/>
                </w:rPr>
                <w:delText>in</w:delText>
              </w:r>
            </w:del>
            <w:r>
              <w:rPr>
                <w:rFonts w:ascii="Helvetica" w:hAnsi="Helvetica"/>
                <w:color w:val="555555"/>
                <w:sz w:val="27"/>
                <w:szCs w:val="27"/>
                <w:shd w:val="clear" w:color="auto" w:fill="FFFFFF"/>
              </w:rPr>
              <w:t xml:space="preserve"> the world.</w:t>
            </w:r>
            <w:r>
              <w:rPr>
                <w:rStyle w:val="apple-converted-space"/>
                <w:rFonts w:ascii="Helvetica" w:hAnsi="Helvetica"/>
                <w:color w:val="555555"/>
                <w:sz w:val="27"/>
                <w:szCs w:val="27"/>
                <w:shd w:val="clear" w:color="auto" w:fill="FFFFFF"/>
              </w:rPr>
              <w:t> </w:t>
            </w:r>
          </w:p>
          <w:p w14:paraId="5A4EE6B3" w14:textId="77777777" w:rsidR="00D41F2E" w:rsidRDefault="00D41F2E" w:rsidP="00D41F2E"/>
          <w:p w14:paraId="215E6FBB" w14:textId="77777777" w:rsidR="00C8137C" w:rsidRDefault="00C8137C" w:rsidP="00C8137C">
            <w:pPr>
              <w:spacing w:before="100" w:beforeAutospacing="1" w:after="100" w:afterAutospacing="1"/>
              <w:rPr>
                <w:rFonts w:ascii="Helvetica" w:hAnsi="Helvetica"/>
                <w:color w:val="555555"/>
                <w:sz w:val="21"/>
                <w:szCs w:val="21"/>
              </w:rPr>
            </w:pPr>
          </w:p>
          <w:p w14:paraId="0B627DFA" w14:textId="77777777" w:rsidR="00C8137C" w:rsidRDefault="00C8137C" w:rsidP="00C8137C">
            <w:pPr>
              <w:spacing w:before="100" w:beforeAutospacing="1" w:after="100" w:afterAutospacing="1"/>
              <w:rPr>
                <w:rFonts w:ascii="Helvetica" w:hAnsi="Helvetica"/>
                <w:color w:val="555555"/>
                <w:sz w:val="21"/>
                <w:szCs w:val="21"/>
              </w:rPr>
            </w:pPr>
            <w:r>
              <w:rPr>
                <w:rFonts w:ascii="Helvetica" w:hAnsi="Helvetica"/>
                <w:color w:val="555555"/>
                <w:sz w:val="21"/>
                <w:szCs w:val="21"/>
              </w:rPr>
              <w:t> </w:t>
            </w:r>
          </w:p>
          <w:p w14:paraId="3649B54F" w14:textId="77777777" w:rsidR="00C8137C" w:rsidRDefault="00C8137C" w:rsidP="00C8137C"/>
          <w:p w14:paraId="7CD137DC"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22832C00"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93DC95C"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6262A424"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16</w:t>
            </w:r>
          </w:p>
        </w:tc>
        <w:tc>
          <w:tcPr>
            <w:tcW w:w="4940" w:type="dxa"/>
            <w:tcBorders>
              <w:top w:val="nil"/>
              <w:left w:val="nil"/>
              <w:bottom w:val="single" w:sz="4" w:space="0" w:color="auto"/>
              <w:right w:val="single" w:sz="4" w:space="0" w:color="auto"/>
            </w:tcBorders>
            <w:shd w:val="clear" w:color="auto" w:fill="auto"/>
            <w:vAlign w:val="center"/>
            <w:hideMark/>
          </w:tcPr>
          <w:p w14:paraId="7D3FD696"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休閒事業管理系</w:t>
            </w:r>
          </w:p>
        </w:tc>
        <w:tc>
          <w:tcPr>
            <w:tcW w:w="3380" w:type="dxa"/>
            <w:tcBorders>
              <w:top w:val="nil"/>
              <w:left w:val="nil"/>
              <w:bottom w:val="single" w:sz="4" w:space="0" w:color="auto"/>
              <w:right w:val="single" w:sz="4" w:space="0" w:color="auto"/>
            </w:tcBorders>
            <w:shd w:val="clear" w:color="auto" w:fill="auto"/>
            <w:noWrap/>
            <w:vAlign w:val="center"/>
            <w:hideMark/>
          </w:tcPr>
          <w:p w14:paraId="15182CB5"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https://leisure.stust.edu.tw/en</w:t>
            </w:r>
          </w:p>
        </w:tc>
        <w:tc>
          <w:tcPr>
            <w:tcW w:w="6920" w:type="dxa"/>
            <w:tcBorders>
              <w:top w:val="nil"/>
              <w:left w:val="nil"/>
              <w:bottom w:val="single" w:sz="4" w:space="0" w:color="auto"/>
              <w:right w:val="single" w:sz="4" w:space="0" w:color="auto"/>
            </w:tcBorders>
            <w:shd w:val="clear" w:color="auto" w:fill="auto"/>
            <w:noWrap/>
            <w:hideMark/>
          </w:tcPr>
          <w:p w14:paraId="35AA2A7D" w14:textId="302D05A4" w:rsidR="00D41F2E" w:rsidRDefault="00D41F2E" w:rsidP="00D41F2E">
            <w:pPr>
              <w:pStyle w:val="Heading3"/>
              <w:rPr>
                <w:ins w:id="1358" w:author="Microsoft Office User" w:date="2018-10-30T13:14:00Z"/>
                <w:rFonts w:ascii="Helvetica" w:hAnsi="Helvetica"/>
                <w:color w:val="555555"/>
                <w:sz w:val="21"/>
                <w:szCs w:val="21"/>
              </w:rPr>
            </w:pPr>
            <w:r>
              <w:rPr>
                <w:rFonts w:ascii="Helvetica" w:hAnsi="Helvetica"/>
                <w:b w:val="0"/>
                <w:bCs w:val="0"/>
                <w:color w:val="555555"/>
              </w:rPr>
              <w:t>We are devoted to advanc</w:t>
            </w:r>
            <w:ins w:id="1359" w:author="Microsoft Office User" w:date="2018-10-30T13:13:00Z">
              <w:r>
                <w:rPr>
                  <w:rFonts w:ascii="Helvetica" w:hAnsi="Helvetica"/>
                  <w:b w:val="0"/>
                  <w:bCs w:val="0"/>
                  <w:color w:val="555555"/>
                </w:rPr>
                <w:t>ing</w:t>
              </w:r>
            </w:ins>
            <w:del w:id="1360" w:author="Microsoft Office User" w:date="2018-10-30T13:13:00Z">
              <w:r w:rsidDel="00D41F2E">
                <w:rPr>
                  <w:rFonts w:ascii="Helvetica" w:hAnsi="Helvetica"/>
                  <w:b w:val="0"/>
                  <w:bCs w:val="0"/>
                  <w:color w:val="555555"/>
                </w:rPr>
                <w:delText>e</w:delText>
              </w:r>
            </w:del>
            <w:r>
              <w:rPr>
                <w:rFonts w:ascii="Helvetica" w:hAnsi="Helvetica"/>
                <w:b w:val="0"/>
                <w:bCs w:val="0"/>
                <w:color w:val="555555"/>
              </w:rPr>
              <w:t xml:space="preserve"> and disseminat</w:t>
            </w:r>
            <w:ins w:id="1361" w:author="Microsoft Office User" w:date="2018-10-30T13:13:00Z">
              <w:r>
                <w:rPr>
                  <w:rFonts w:ascii="Helvetica" w:hAnsi="Helvetica"/>
                  <w:b w:val="0"/>
                  <w:bCs w:val="0"/>
                  <w:color w:val="555555"/>
                </w:rPr>
                <w:t>ing</w:t>
              </w:r>
            </w:ins>
            <w:del w:id="1362" w:author="Microsoft Office User" w:date="2018-10-30T13:13:00Z">
              <w:r w:rsidDel="00D41F2E">
                <w:rPr>
                  <w:rFonts w:ascii="Helvetica" w:hAnsi="Helvetica"/>
                  <w:b w:val="0"/>
                  <w:bCs w:val="0"/>
                  <w:color w:val="555555"/>
                </w:rPr>
                <w:delText>e</w:delText>
              </w:r>
            </w:del>
            <w:r>
              <w:rPr>
                <w:rFonts w:ascii="Helvetica" w:hAnsi="Helvetica"/>
                <w:b w:val="0"/>
                <w:bCs w:val="0"/>
                <w:color w:val="555555"/>
              </w:rPr>
              <w:t xml:space="preserve"> business knowledge to serve business and society. </w:t>
            </w:r>
            <w:r>
              <w:rPr>
                <w:rFonts w:ascii="Helvetica" w:hAnsi="Helvetica"/>
                <w:b w:val="0"/>
                <w:bCs w:val="0"/>
                <w:color w:val="555555"/>
              </w:rPr>
              <w:br/>
            </w:r>
            <w:r>
              <w:rPr>
                <w:rFonts w:ascii="Helvetica" w:hAnsi="Helvetica"/>
                <w:b w:val="0"/>
                <w:bCs w:val="0"/>
                <w:color w:val="555555"/>
              </w:rPr>
              <w:br/>
            </w:r>
            <w:r>
              <w:rPr>
                <w:rFonts w:ascii="Helvetica" w:hAnsi="Helvetica"/>
                <w:color w:val="555555"/>
                <w:sz w:val="21"/>
                <w:szCs w:val="21"/>
              </w:rPr>
              <w:t xml:space="preserve">Improve the real functions of our </w:t>
            </w:r>
            <w:commentRangeStart w:id="1363"/>
            <w:r>
              <w:rPr>
                <w:rFonts w:ascii="Helvetica" w:hAnsi="Helvetica"/>
                <w:color w:val="555555"/>
                <w:sz w:val="21"/>
                <w:szCs w:val="21"/>
              </w:rPr>
              <w:t>committee</w:t>
            </w:r>
            <w:commentRangeEnd w:id="1363"/>
            <w:r>
              <w:rPr>
                <w:rStyle w:val="CommentReference"/>
                <w:b w:val="0"/>
                <w:bCs w:val="0"/>
              </w:rPr>
              <w:commentReference w:id="1363"/>
            </w:r>
            <w:r>
              <w:rPr>
                <w:rFonts w:ascii="Helvetica" w:hAnsi="Helvetica"/>
                <w:color w:val="555555"/>
                <w:sz w:val="21"/>
                <w:szCs w:val="21"/>
              </w:rPr>
              <w:t>.</w:t>
            </w:r>
          </w:p>
          <w:p w14:paraId="5D3F0C67" w14:textId="24024098" w:rsidR="00D41F2E" w:rsidRDefault="00D41F2E" w:rsidP="00D41F2E">
            <w:r>
              <w:rPr>
                <w:rFonts w:ascii="Helvetica" w:hAnsi="Helvetica"/>
                <w:color w:val="555555"/>
                <w:shd w:val="clear" w:color="auto" w:fill="FFFFFF"/>
              </w:rPr>
              <w:t>Following the “Articles of Association of the Department of Leisure, Recreation, and Tourism Management, STUST,” we established a number of committees, including</w:t>
            </w:r>
            <w:ins w:id="1364" w:author="Microsoft Office User" w:date="2018-10-30T13:17:00Z">
              <w:r>
                <w:rPr>
                  <w:rFonts w:ascii="Helvetica" w:hAnsi="Helvetica"/>
                  <w:color w:val="555555"/>
                  <w:shd w:val="clear" w:color="auto" w:fill="FFFFFF"/>
                </w:rPr>
                <w:t xml:space="preserve"> the</w:t>
              </w:r>
            </w:ins>
            <w:r>
              <w:rPr>
                <w:rFonts w:ascii="Helvetica" w:hAnsi="Helvetica"/>
                <w:color w:val="555555"/>
                <w:shd w:val="clear" w:color="auto" w:fill="FFFFFF"/>
              </w:rPr>
              <w:t xml:space="preserve"> curriculum planning committee, reading material and equipment planning committee, faculty evaluation committee, department self-evaluation committee, and student career counseling committee.</w:t>
            </w:r>
          </w:p>
          <w:p w14:paraId="0378F45B" w14:textId="04CD1679" w:rsidR="008F1AF1" w:rsidRDefault="008F1AF1" w:rsidP="008F1AF1">
            <w:r>
              <w:rPr>
                <w:rFonts w:ascii="Helvetica" w:hAnsi="Helvetica"/>
                <w:color w:val="555555"/>
                <w:shd w:val="clear" w:color="auto" w:fill="FFFFFF"/>
              </w:rPr>
              <w:t xml:space="preserve">Major decisions are made by relevant committees before they </w:t>
            </w:r>
            <w:ins w:id="1365" w:author="Microsoft Office User" w:date="2018-10-30T13:18:00Z">
              <w:r>
                <w:rPr>
                  <w:rFonts w:ascii="Helvetica" w:hAnsi="Helvetica"/>
                  <w:color w:val="555555"/>
                  <w:shd w:val="clear" w:color="auto" w:fill="FFFFFF"/>
                </w:rPr>
                <w:t xml:space="preserve">are </w:t>
              </w:r>
            </w:ins>
            <w:r>
              <w:rPr>
                <w:rFonts w:ascii="Helvetica" w:hAnsi="Helvetica"/>
                <w:color w:val="555555"/>
                <w:shd w:val="clear" w:color="auto" w:fill="FFFFFF"/>
              </w:rPr>
              <w:t>brought to the department committee for further discussions and the decision of the department.</w:t>
            </w:r>
          </w:p>
          <w:p w14:paraId="4A3E2803" w14:textId="2BCF3B0C" w:rsidR="00D41F2E" w:rsidRDefault="008F1AF1" w:rsidP="00D41F2E">
            <w:pPr>
              <w:pStyle w:val="Heading3"/>
              <w:rPr>
                <w:ins w:id="1366" w:author="Microsoft Office User" w:date="2018-10-30T13:20:00Z"/>
                <w:rFonts w:ascii="Helvetica" w:hAnsi="Helvetica"/>
                <w:color w:val="555555"/>
                <w:sz w:val="21"/>
                <w:szCs w:val="21"/>
              </w:rPr>
            </w:pPr>
            <w:r w:rsidRPr="008F1AF1">
              <w:rPr>
                <w:rFonts w:ascii="Helvetica" w:hAnsi="Helvetica"/>
                <w:color w:val="555555"/>
                <w:sz w:val="21"/>
                <w:szCs w:val="21"/>
              </w:rPr>
              <w:t xml:space="preserve">Develop business leaders, professionals and scholars, with advanced cognition </w:t>
            </w:r>
            <w:del w:id="1367" w:author="Microsoft Office User" w:date="2018-10-30T13:20:00Z">
              <w:r w:rsidRPr="008F1AF1" w:rsidDel="008F1AF1">
                <w:rPr>
                  <w:rFonts w:ascii="Helvetica" w:hAnsi="Helvetica"/>
                  <w:color w:val="555555"/>
                  <w:sz w:val="21"/>
                  <w:szCs w:val="21"/>
                </w:rPr>
                <w:delText>capability</w:delText>
              </w:r>
            </w:del>
            <w:r w:rsidRPr="008F1AF1">
              <w:rPr>
                <w:rFonts w:ascii="Helvetica" w:hAnsi="Helvetica"/>
                <w:color w:val="555555"/>
                <w:sz w:val="21"/>
                <w:szCs w:val="21"/>
              </w:rPr>
              <w:t xml:space="preserve"> and ethical thinking.</w:t>
            </w:r>
          </w:p>
          <w:p w14:paraId="42BE7464" w14:textId="00318409" w:rsidR="008F1AF1" w:rsidRPr="008F1AF1" w:rsidRDefault="008F1AF1" w:rsidP="008F1AF1">
            <w:pPr>
              <w:pStyle w:val="Heading3"/>
              <w:rPr>
                <w:rFonts w:ascii="Helvetica" w:hAnsi="Helvetica"/>
                <w:color w:val="555555"/>
                <w:sz w:val="21"/>
                <w:szCs w:val="21"/>
              </w:rPr>
            </w:pPr>
            <w:r w:rsidRPr="008F1AF1">
              <w:rPr>
                <w:rFonts w:ascii="Helvetica" w:hAnsi="Helvetica"/>
                <w:color w:val="555555"/>
                <w:sz w:val="21"/>
                <w:szCs w:val="21"/>
              </w:rPr>
              <w:t xml:space="preserve">The BBA program in </w:t>
            </w:r>
            <w:ins w:id="1368" w:author="Microsoft Office User" w:date="2018-10-30T13:21:00Z">
              <w:r>
                <w:rPr>
                  <w:rFonts w:ascii="Helvetica" w:hAnsi="Helvetica"/>
                  <w:color w:val="555555"/>
                  <w:sz w:val="21"/>
                  <w:szCs w:val="21"/>
                </w:rPr>
                <w:t xml:space="preserve">the </w:t>
              </w:r>
            </w:ins>
            <w:r w:rsidRPr="008F1AF1">
              <w:rPr>
                <w:rFonts w:ascii="Helvetica" w:hAnsi="Helvetica"/>
                <w:color w:val="555555"/>
                <w:sz w:val="21"/>
                <w:szCs w:val="21"/>
              </w:rPr>
              <w:t>Department of Leisure, Recreation and Tourism Management seeks to develop students who:</w:t>
            </w:r>
          </w:p>
          <w:p w14:paraId="1F83F2E7" w14:textId="77777777" w:rsidR="008F1AF1" w:rsidRPr="008F1AF1" w:rsidRDefault="008F1AF1" w:rsidP="008F1AF1">
            <w:pPr>
              <w:pStyle w:val="Heading3"/>
              <w:numPr>
                <w:ilvl w:val="0"/>
                <w:numId w:val="14"/>
              </w:numPr>
              <w:rPr>
                <w:rFonts w:ascii="Helvetica" w:hAnsi="Helvetica"/>
                <w:color w:val="555555"/>
                <w:sz w:val="21"/>
                <w:szCs w:val="21"/>
              </w:rPr>
            </w:pPr>
            <w:r w:rsidRPr="008F1AF1">
              <w:rPr>
                <w:rFonts w:ascii="Helvetica" w:hAnsi="Helvetica"/>
                <w:color w:val="555555"/>
                <w:sz w:val="21"/>
                <w:szCs w:val="21"/>
              </w:rPr>
              <w:t>Understand</w:t>
            </w:r>
            <w:del w:id="1369" w:author="Microsoft Office User" w:date="2018-10-30T13:21:00Z">
              <w:r w:rsidRPr="008F1AF1" w:rsidDel="008F1AF1">
                <w:rPr>
                  <w:rFonts w:ascii="Helvetica" w:hAnsi="Helvetica"/>
                  <w:color w:val="555555"/>
                  <w:sz w:val="21"/>
                  <w:szCs w:val="21"/>
                </w:rPr>
                <w:delText xml:space="preserve"> knowledge about</w:delText>
              </w:r>
            </w:del>
            <w:r w:rsidRPr="008F1AF1">
              <w:rPr>
                <w:rFonts w:ascii="Helvetica" w:hAnsi="Helvetica"/>
                <w:color w:val="555555"/>
                <w:sz w:val="21"/>
                <w:szCs w:val="21"/>
              </w:rPr>
              <w:t xml:space="preserve"> leisure, recreation, and tourism management.</w:t>
            </w:r>
          </w:p>
          <w:p w14:paraId="7617AA0B" w14:textId="77777777" w:rsidR="008F1AF1" w:rsidRDefault="008F1AF1" w:rsidP="008F1AF1">
            <w:pPr>
              <w:pStyle w:val="Heading3"/>
              <w:numPr>
                <w:ilvl w:val="0"/>
                <w:numId w:val="14"/>
              </w:numPr>
              <w:rPr>
                <w:rFonts w:ascii="Helvetica" w:hAnsi="Helvetica"/>
                <w:color w:val="555555"/>
                <w:sz w:val="21"/>
                <w:szCs w:val="21"/>
              </w:rPr>
            </w:pPr>
            <w:r w:rsidRPr="008F1AF1">
              <w:rPr>
                <w:rFonts w:ascii="Helvetica" w:hAnsi="Helvetica"/>
                <w:color w:val="555555"/>
                <w:sz w:val="21"/>
                <w:szCs w:val="21"/>
              </w:rPr>
              <w:t xml:space="preserve">Are able to apply </w:t>
            </w:r>
            <w:del w:id="1370" w:author="Microsoft Office User" w:date="2018-10-30T13:21:00Z">
              <w:r w:rsidRPr="008F1AF1" w:rsidDel="008F1AF1">
                <w:rPr>
                  <w:rFonts w:ascii="Helvetica" w:hAnsi="Helvetica"/>
                  <w:color w:val="555555"/>
                  <w:sz w:val="21"/>
                  <w:szCs w:val="21"/>
                </w:rPr>
                <w:delText xml:space="preserve">information </w:delText>
              </w:r>
            </w:del>
            <w:r w:rsidRPr="008F1AF1">
              <w:rPr>
                <w:rFonts w:ascii="Helvetica" w:hAnsi="Helvetica"/>
                <w:color w:val="555555"/>
                <w:sz w:val="21"/>
                <w:szCs w:val="21"/>
              </w:rPr>
              <w:t>basic concepts and skills to leisure, recreation and tourism management.</w:t>
            </w:r>
          </w:p>
          <w:p w14:paraId="210A9655" w14:textId="77777777" w:rsidR="008F1AF1" w:rsidRDefault="008F1AF1" w:rsidP="008F1AF1">
            <w:pPr>
              <w:pStyle w:val="Heading3"/>
              <w:numPr>
                <w:ilvl w:val="0"/>
                <w:numId w:val="14"/>
              </w:numPr>
              <w:rPr>
                <w:rFonts w:ascii="Helvetica" w:hAnsi="Helvetica"/>
                <w:color w:val="555555"/>
                <w:sz w:val="21"/>
                <w:szCs w:val="21"/>
              </w:rPr>
            </w:pPr>
          </w:p>
          <w:p w14:paraId="1AD4CF76" w14:textId="7288FDBE" w:rsidR="008F1AF1" w:rsidRDefault="008F1AF1" w:rsidP="008F1AF1">
            <w:pPr>
              <w:pStyle w:val="Heading3"/>
              <w:numPr>
                <w:ilvl w:val="0"/>
                <w:numId w:val="14"/>
              </w:numPr>
              <w:rPr>
                <w:ins w:id="1371" w:author="Microsoft Office User" w:date="2018-10-30T13:23:00Z"/>
                <w:rFonts w:ascii="Helvetica" w:hAnsi="Helvetica"/>
                <w:color w:val="555555"/>
                <w:sz w:val="21"/>
                <w:szCs w:val="21"/>
              </w:rPr>
            </w:pPr>
            <w:r w:rsidRPr="008F1AF1">
              <w:rPr>
                <w:rFonts w:ascii="Helvetica" w:hAnsi="Helvetica"/>
                <w:color w:val="555555"/>
                <w:sz w:val="21"/>
                <w:szCs w:val="21"/>
              </w:rPr>
              <w:t xml:space="preserve">Our facilities are new </w:t>
            </w:r>
            <w:del w:id="1372" w:author="Microsoft Office User" w:date="2018-10-30T13:23:00Z">
              <w:r w:rsidRPr="008F1AF1" w:rsidDel="008F1AF1">
                <w:rPr>
                  <w:rFonts w:ascii="Helvetica" w:hAnsi="Helvetica"/>
                  <w:color w:val="555555"/>
                  <w:sz w:val="21"/>
                  <w:szCs w:val="21"/>
                </w:rPr>
                <w:delText>and complete, so they are</w:delText>
              </w:r>
            </w:del>
            <w:ins w:id="1373" w:author="Microsoft Office User" w:date="2018-10-30T13:23:00Z">
              <w:r>
                <w:rPr>
                  <w:rFonts w:ascii="Helvetica" w:hAnsi="Helvetica"/>
                  <w:color w:val="555555"/>
                  <w:sz w:val="21"/>
                  <w:szCs w:val="21"/>
                </w:rPr>
                <w:t xml:space="preserve"> and</w:t>
              </w:r>
            </w:ins>
            <w:r w:rsidRPr="008F1AF1">
              <w:rPr>
                <w:rFonts w:ascii="Helvetica" w:hAnsi="Helvetica"/>
                <w:color w:val="555555"/>
                <w:sz w:val="21"/>
                <w:szCs w:val="21"/>
              </w:rPr>
              <w:t xml:space="preserve"> very suitable for teaching and the research. To strengthen </w:t>
            </w:r>
            <w:del w:id="1374" w:author="Microsoft Office User" w:date="2018-10-30T13:23:00Z">
              <w:r w:rsidRPr="008F1AF1" w:rsidDel="008F1AF1">
                <w:rPr>
                  <w:rFonts w:ascii="Helvetica" w:hAnsi="Helvetica"/>
                  <w:color w:val="555555"/>
                  <w:sz w:val="21"/>
                  <w:szCs w:val="21"/>
                </w:rPr>
                <w:delText>the</w:delText>
              </w:r>
            </w:del>
            <w:r w:rsidRPr="008F1AF1">
              <w:rPr>
                <w:rFonts w:ascii="Helvetica" w:hAnsi="Helvetica"/>
                <w:color w:val="555555"/>
                <w:sz w:val="21"/>
                <w:szCs w:val="21"/>
              </w:rPr>
              <w:t xml:space="preserve"> learning </w:t>
            </w:r>
            <w:del w:id="1375" w:author="Microsoft Office User" w:date="2018-10-30T13:23:00Z">
              <w:r w:rsidRPr="008F1AF1" w:rsidDel="008F1AF1">
                <w:rPr>
                  <w:rFonts w:ascii="Helvetica" w:hAnsi="Helvetica"/>
                  <w:color w:val="555555"/>
                  <w:sz w:val="21"/>
                  <w:szCs w:val="21"/>
                </w:rPr>
                <w:delText>effects</w:delText>
              </w:r>
            </w:del>
            <w:r w:rsidRPr="008F1AF1">
              <w:rPr>
                <w:rFonts w:ascii="Helvetica" w:hAnsi="Helvetica"/>
                <w:color w:val="555555"/>
                <w:sz w:val="21"/>
                <w:szCs w:val="21"/>
              </w:rPr>
              <w:t>, we</w:t>
            </w:r>
            <w:ins w:id="1376" w:author="Microsoft Office User" w:date="2018-10-30T13:23:00Z">
              <w:r>
                <w:rPr>
                  <w:rFonts w:ascii="Helvetica" w:hAnsi="Helvetica"/>
                  <w:color w:val="555555"/>
                  <w:sz w:val="21"/>
                  <w:szCs w:val="21"/>
                </w:rPr>
                <w:t xml:space="preserve"> have</w:t>
              </w:r>
            </w:ins>
            <w:r w:rsidRPr="008F1AF1">
              <w:rPr>
                <w:rFonts w:ascii="Helvetica" w:hAnsi="Helvetica"/>
                <w:color w:val="555555"/>
                <w:sz w:val="21"/>
                <w:szCs w:val="21"/>
              </w:rPr>
              <w:t xml:space="preserve"> even establish</w:t>
            </w:r>
            <w:ins w:id="1377" w:author="Microsoft Office User" w:date="2018-10-30T13:23:00Z">
              <w:r>
                <w:rPr>
                  <w:rFonts w:ascii="Helvetica" w:hAnsi="Helvetica"/>
                  <w:color w:val="555555"/>
                  <w:sz w:val="21"/>
                  <w:szCs w:val="21"/>
                </w:rPr>
                <w:t>ed</w:t>
              </w:r>
            </w:ins>
            <w:r w:rsidRPr="008F1AF1">
              <w:rPr>
                <w:rFonts w:ascii="Helvetica" w:hAnsi="Helvetica"/>
                <w:color w:val="555555"/>
                <w:sz w:val="21"/>
                <w:szCs w:val="21"/>
              </w:rPr>
              <w:t xml:space="preserve"> many professional internship classrooms.</w:t>
            </w:r>
          </w:p>
          <w:p w14:paraId="01F1B0D1" w14:textId="18FFD9CA" w:rsidR="008F1AF1" w:rsidDel="008F1AF1" w:rsidRDefault="008F1AF1" w:rsidP="008F1AF1">
            <w:pPr>
              <w:rPr>
                <w:del w:id="1378" w:author="Microsoft Office User" w:date="2018-10-30T13:31:00Z"/>
              </w:rPr>
            </w:pPr>
            <w:r>
              <w:rPr>
                <w:rFonts w:ascii="Helvetica" w:hAnsi="Helvetica"/>
                <w:color w:val="555555"/>
                <w:sz w:val="21"/>
                <w:szCs w:val="21"/>
                <w:shd w:val="clear" w:color="auto" w:fill="FFFFFF"/>
              </w:rPr>
              <w:t>For special topics and thesis</w:t>
            </w:r>
            <w:ins w:id="1379" w:author="Microsoft Office User" w:date="2018-10-30T13:24:00Z">
              <w:r>
                <w:rPr>
                  <w:rFonts w:ascii="Helvetica" w:hAnsi="Helvetica"/>
                  <w:color w:val="555555"/>
                  <w:sz w:val="21"/>
                  <w:szCs w:val="21"/>
                  <w:shd w:val="clear" w:color="auto" w:fill="FFFFFF"/>
                </w:rPr>
                <w:t xml:space="preserve"> </w:t>
              </w:r>
            </w:ins>
            <w:r>
              <w:rPr>
                <w:rFonts w:ascii="Helvetica" w:hAnsi="Helvetica"/>
                <w:color w:val="555555"/>
                <w:sz w:val="21"/>
                <w:szCs w:val="21"/>
                <w:shd w:val="clear" w:color="auto" w:fill="FFFFFF"/>
              </w:rPr>
              <w:t>analys</w:t>
            </w:r>
            <w:ins w:id="1380" w:author="Microsoft Office User" w:date="2018-10-30T13:24:00Z">
              <w:r>
                <w:rPr>
                  <w:rFonts w:ascii="Helvetica" w:hAnsi="Helvetica"/>
                  <w:color w:val="555555"/>
                  <w:sz w:val="21"/>
                  <w:szCs w:val="21"/>
                  <w:shd w:val="clear" w:color="auto" w:fill="FFFFFF"/>
                </w:rPr>
                <w:t xml:space="preserve">is </w:t>
              </w:r>
            </w:ins>
            <w:del w:id="1381" w:author="Microsoft Office User" w:date="2018-10-30T13:24:00Z">
              <w:r w:rsidDel="008F1AF1">
                <w:rPr>
                  <w:rFonts w:ascii="Helvetica" w:hAnsi="Helvetica"/>
                  <w:color w:val="555555"/>
                  <w:sz w:val="21"/>
                  <w:szCs w:val="21"/>
                  <w:shd w:val="clear" w:color="auto" w:fill="FFFFFF"/>
                </w:rPr>
                <w:delText>es</w:delText>
              </w:r>
            </w:del>
          </w:p>
          <w:p w14:paraId="0C7B68D3" w14:textId="2A52C8B1" w:rsidR="008F1AF1" w:rsidRPr="008F1AF1" w:rsidDel="008F1AF1" w:rsidRDefault="008F1AF1">
            <w:pPr>
              <w:rPr>
                <w:del w:id="1382" w:author="Microsoft Office User" w:date="2018-10-30T13:24:00Z"/>
              </w:rPr>
              <w:pPrChange w:id="1383" w:author="Microsoft Office User" w:date="2018-10-30T13:31:00Z">
                <w:pPr>
                  <w:pStyle w:val="Heading3"/>
                  <w:numPr>
                    <w:numId w:val="14"/>
                  </w:numPr>
                  <w:tabs>
                    <w:tab w:val="num" w:pos="720"/>
                  </w:tabs>
                  <w:ind w:left="720" w:hanging="360"/>
                </w:pPr>
              </w:pPrChange>
            </w:pPr>
          </w:p>
          <w:p w14:paraId="4818F521" w14:textId="77777777" w:rsidR="008F1AF1" w:rsidRDefault="008F1AF1" w:rsidP="00D41F2E">
            <w:pPr>
              <w:pStyle w:val="Heading3"/>
              <w:rPr>
                <w:rFonts w:ascii="Helvetica" w:hAnsi="Helvetica"/>
                <w:color w:val="555555"/>
                <w:sz w:val="21"/>
                <w:szCs w:val="21"/>
              </w:rPr>
            </w:pPr>
          </w:p>
          <w:p w14:paraId="5B77EB1A"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76FEA9A3"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1D3BB087"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15EFEB2F"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17</w:t>
            </w:r>
          </w:p>
        </w:tc>
        <w:tc>
          <w:tcPr>
            <w:tcW w:w="4940" w:type="dxa"/>
            <w:tcBorders>
              <w:top w:val="nil"/>
              <w:left w:val="nil"/>
              <w:bottom w:val="single" w:sz="4" w:space="0" w:color="auto"/>
              <w:right w:val="single" w:sz="4" w:space="0" w:color="auto"/>
            </w:tcBorders>
            <w:shd w:val="clear" w:color="auto" w:fill="auto"/>
            <w:vAlign w:val="center"/>
            <w:hideMark/>
          </w:tcPr>
          <w:p w14:paraId="301E3022"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高階主管企管碩士班(EMBA)</w:t>
            </w:r>
          </w:p>
        </w:tc>
        <w:tc>
          <w:tcPr>
            <w:tcW w:w="3380" w:type="dxa"/>
            <w:tcBorders>
              <w:top w:val="nil"/>
              <w:left w:val="nil"/>
              <w:bottom w:val="single" w:sz="4" w:space="0" w:color="auto"/>
              <w:right w:val="single" w:sz="4" w:space="0" w:color="auto"/>
            </w:tcBorders>
            <w:shd w:val="clear" w:color="auto" w:fill="auto"/>
            <w:noWrap/>
            <w:vAlign w:val="center"/>
            <w:hideMark/>
          </w:tcPr>
          <w:p w14:paraId="11295BD3"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https://emba.stust.edu.tw/en</w:t>
            </w:r>
          </w:p>
        </w:tc>
        <w:tc>
          <w:tcPr>
            <w:tcW w:w="6920" w:type="dxa"/>
            <w:tcBorders>
              <w:top w:val="nil"/>
              <w:left w:val="nil"/>
              <w:bottom w:val="single" w:sz="4" w:space="0" w:color="auto"/>
              <w:right w:val="single" w:sz="4" w:space="0" w:color="auto"/>
            </w:tcBorders>
            <w:shd w:val="clear" w:color="auto" w:fill="auto"/>
            <w:noWrap/>
            <w:hideMark/>
          </w:tcPr>
          <w:p w14:paraId="0320F609" w14:textId="6DDC24AE" w:rsidR="008F1AF1" w:rsidRDefault="008F1AF1" w:rsidP="008F1AF1">
            <w:pPr>
              <w:rPr>
                <w:ins w:id="1384" w:author="Microsoft Office User" w:date="2018-10-30T13:31:00Z"/>
                <w:rFonts w:ascii="Arial" w:hAnsi="Arial" w:cs="Arial"/>
                <w:color w:val="555555"/>
                <w:sz w:val="21"/>
                <w:szCs w:val="21"/>
                <w:shd w:val="clear" w:color="auto" w:fill="FFFFFF"/>
              </w:rPr>
            </w:pPr>
            <w:r>
              <w:rPr>
                <w:rFonts w:ascii="Arial" w:hAnsi="Arial" w:cs="Arial"/>
                <w:color w:val="555555"/>
                <w:sz w:val="21"/>
                <w:szCs w:val="21"/>
                <w:shd w:val="clear" w:color="auto" w:fill="FFFFFF"/>
              </w:rPr>
              <w:t xml:space="preserve">Located near </w:t>
            </w:r>
            <w:ins w:id="1385" w:author="Microsoft Office User" w:date="2018-10-30T13:31:00Z">
              <w:r>
                <w:rPr>
                  <w:rFonts w:ascii="Arial" w:hAnsi="Arial" w:cs="Arial"/>
                  <w:color w:val="555555"/>
                  <w:sz w:val="21"/>
                  <w:szCs w:val="21"/>
                  <w:shd w:val="clear" w:color="auto" w:fill="FFFFFF"/>
                </w:rPr>
                <w:t xml:space="preserve">the </w:t>
              </w:r>
            </w:ins>
            <w:r>
              <w:rPr>
                <w:rFonts w:ascii="Arial" w:hAnsi="Arial" w:cs="Arial"/>
                <w:color w:val="555555"/>
                <w:sz w:val="21"/>
                <w:szCs w:val="21"/>
                <w:shd w:val="clear" w:color="auto" w:fill="FFFFFF"/>
              </w:rPr>
              <w:t>southwest coast of Taiwan in Tainan City, Southern Taiwan University of Science and Technology (STUST) is a competitive international university dedicated to providing students with a well-rounded education in both the humanities and technology.</w:t>
            </w:r>
          </w:p>
          <w:p w14:paraId="6B785460" w14:textId="61BA1910" w:rsidR="008F1AF1" w:rsidRDefault="008F1AF1" w:rsidP="008F1AF1">
            <w:pPr>
              <w:spacing w:before="100" w:beforeAutospacing="1" w:after="100" w:afterAutospacing="1"/>
              <w:rPr>
                <w:rFonts w:ascii="Helvetica" w:hAnsi="Helvetica"/>
                <w:color w:val="555555"/>
                <w:sz w:val="21"/>
                <w:szCs w:val="21"/>
              </w:rPr>
            </w:pPr>
            <w:r>
              <w:rPr>
                <w:rFonts w:ascii="Arial" w:hAnsi="Arial" w:cs="Arial"/>
                <w:color w:val="555555"/>
                <w:sz w:val="20"/>
                <w:szCs w:val="20"/>
              </w:rPr>
              <w:t xml:space="preserve">  Our EMBA students are experienced business professionals from diverse industries.  In STUST they will enjoy an opportunity to learn from </w:t>
            </w:r>
            <w:del w:id="1386" w:author="Microsoft Office User" w:date="2018-10-30T13:35:00Z">
              <w:r w:rsidDel="008F1AF1">
                <w:rPr>
                  <w:rFonts w:ascii="Arial" w:hAnsi="Arial" w:cs="Arial"/>
                  <w:color w:val="555555"/>
                  <w:sz w:val="20"/>
                  <w:szCs w:val="20"/>
                </w:rPr>
                <w:delText>different             fields</w:delText>
              </w:r>
            </w:del>
            <w:ins w:id="1387" w:author="Microsoft Office User" w:date="2018-10-30T13:35:00Z">
              <w:r>
                <w:rPr>
                  <w:rFonts w:ascii="Arial" w:hAnsi="Arial" w:cs="Arial"/>
                  <w:color w:val="555555"/>
                  <w:sz w:val="20"/>
                  <w:szCs w:val="20"/>
                </w:rPr>
                <w:t>different fields</w:t>
              </w:r>
            </w:ins>
            <w:r>
              <w:rPr>
                <w:rFonts w:ascii="Arial" w:hAnsi="Arial" w:cs="Arial"/>
                <w:color w:val="555555"/>
                <w:sz w:val="20"/>
                <w:szCs w:val="20"/>
              </w:rPr>
              <w:t xml:space="preserve"> and expand relationships.</w:t>
            </w:r>
          </w:p>
          <w:p w14:paraId="0249CD3B" w14:textId="77777777" w:rsidR="008F1AF1" w:rsidRDefault="008F1AF1" w:rsidP="008F1AF1"/>
          <w:p w14:paraId="31782072" w14:textId="77777777" w:rsidR="008F1AF1" w:rsidRDefault="008F1AF1" w:rsidP="008F1AF1"/>
          <w:p w14:paraId="7AB46E76"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25BC67CC"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22BECD53"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0CD7AD6A"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18</w:t>
            </w:r>
          </w:p>
        </w:tc>
        <w:tc>
          <w:tcPr>
            <w:tcW w:w="4940" w:type="dxa"/>
            <w:tcBorders>
              <w:top w:val="nil"/>
              <w:left w:val="nil"/>
              <w:bottom w:val="single" w:sz="4" w:space="0" w:color="auto"/>
              <w:right w:val="single" w:sz="4" w:space="0" w:color="auto"/>
            </w:tcBorders>
            <w:shd w:val="clear" w:color="auto" w:fill="auto"/>
            <w:vAlign w:val="center"/>
            <w:hideMark/>
          </w:tcPr>
          <w:p w14:paraId="49248131" w14:textId="77777777" w:rsidR="00103344" w:rsidRPr="00103344" w:rsidRDefault="00103344" w:rsidP="0078323B">
            <w:pPr>
              <w:rPr>
                <w:rFonts w:ascii="Microsoft JhengHei" w:eastAsia="Microsoft JhengHei" w:hAnsi="Microsoft JhengHei" w:cs="PMingLiU"/>
                <w:color w:val="000000"/>
                <w:sz w:val="22"/>
                <w:lang w:eastAsia="zh-TW"/>
              </w:rPr>
            </w:pPr>
            <w:r w:rsidRPr="00103344">
              <w:rPr>
                <w:rFonts w:ascii="Microsoft JhengHei" w:eastAsia="Microsoft JhengHei" w:hAnsi="Microsoft JhengHei" w:cs="PMingLiU" w:hint="eastAsia"/>
                <w:color w:val="000000"/>
                <w:sz w:val="22"/>
                <w:lang w:eastAsia="zh-TW"/>
              </w:rPr>
              <w:t>商管專業學院碩士班(GMBA)</w:t>
            </w:r>
          </w:p>
        </w:tc>
        <w:tc>
          <w:tcPr>
            <w:tcW w:w="3380" w:type="dxa"/>
            <w:tcBorders>
              <w:top w:val="nil"/>
              <w:left w:val="nil"/>
              <w:bottom w:val="single" w:sz="4" w:space="0" w:color="auto"/>
              <w:right w:val="single" w:sz="4" w:space="0" w:color="auto"/>
            </w:tcBorders>
            <w:shd w:val="clear" w:color="auto" w:fill="auto"/>
            <w:noWrap/>
            <w:vAlign w:val="center"/>
            <w:hideMark/>
          </w:tcPr>
          <w:p w14:paraId="187D0BCC"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https://gmba.stust.edu.tw/en</w:t>
            </w:r>
          </w:p>
        </w:tc>
        <w:tc>
          <w:tcPr>
            <w:tcW w:w="6920" w:type="dxa"/>
            <w:tcBorders>
              <w:top w:val="nil"/>
              <w:left w:val="nil"/>
              <w:bottom w:val="single" w:sz="4" w:space="0" w:color="auto"/>
              <w:right w:val="single" w:sz="4" w:space="0" w:color="auto"/>
            </w:tcBorders>
            <w:shd w:val="clear" w:color="auto" w:fill="auto"/>
            <w:noWrap/>
            <w:hideMark/>
          </w:tcPr>
          <w:p w14:paraId="2D4B3077" w14:textId="7B0A3437" w:rsidR="0046295E" w:rsidRPr="0046295E" w:rsidRDefault="0046295E" w:rsidP="0046295E">
            <w:pPr>
              <w:pStyle w:val="NormalWeb"/>
              <w:rPr>
                <w:rFonts w:ascii="Helvetica" w:hAnsi="Helvetica"/>
                <w:color w:val="555555"/>
              </w:rPr>
            </w:pPr>
            <w:r>
              <w:rPr>
                <w:rFonts w:ascii="Helvetica" w:hAnsi="Helvetica"/>
                <w:color w:val="555555"/>
              </w:rPr>
              <w:t xml:space="preserve">To keep up with the trend of business globalization, the Global Master of Business Administration (GMBA) emphasizes </w:t>
            </w:r>
            <w:del w:id="1388" w:author="Microsoft Office User" w:date="2018-10-31T15:25:00Z">
              <w:r w:rsidDel="0046295E">
                <w:rPr>
                  <w:rFonts w:ascii="Helvetica" w:hAnsi="Helvetica"/>
                  <w:color w:val="555555"/>
                </w:rPr>
                <w:delText xml:space="preserve">on </w:delText>
              </w:r>
            </w:del>
            <w:r>
              <w:rPr>
                <w:rFonts w:ascii="Helvetica" w:hAnsi="Helvetica"/>
                <w:color w:val="555555"/>
              </w:rPr>
              <w:t xml:space="preserve">the nurturing of professionals in the </w:t>
            </w:r>
            <w:del w:id="1389" w:author="Microsoft Office User" w:date="2018-10-31T15:40:00Z">
              <w:r w:rsidDel="000C7DD8">
                <w:rPr>
                  <w:rFonts w:ascii="Helvetica" w:hAnsi="Helvetica"/>
                  <w:color w:val="555555"/>
                </w:rPr>
                <w:delText>globalised</w:delText>
              </w:r>
            </w:del>
            <w:ins w:id="1390" w:author="Microsoft Office User" w:date="2018-10-31T15:40:00Z">
              <w:r w:rsidR="000C7DD8">
                <w:rPr>
                  <w:rFonts w:ascii="Helvetica" w:hAnsi="Helvetica"/>
                  <w:color w:val="555555"/>
                </w:rPr>
                <w:t>globalized</w:t>
              </w:r>
            </w:ins>
            <w:r>
              <w:rPr>
                <w:rFonts w:ascii="Helvetica" w:hAnsi="Helvetica"/>
                <w:color w:val="555555"/>
              </w:rPr>
              <w:t xml:space="preserve"> business management field. </w:t>
            </w:r>
            <w:r>
              <w:rPr>
                <w:rFonts w:ascii="Helvetica" w:hAnsi="Helvetica"/>
                <w:color w:val="555555"/>
              </w:rPr>
              <w:br/>
              <w:t> </w:t>
            </w:r>
          </w:p>
          <w:p w14:paraId="388F20DE" w14:textId="1CBC7E0A" w:rsidR="0046295E" w:rsidRDefault="0046295E" w:rsidP="0046295E">
            <w:pPr>
              <w:numPr>
                <w:ilvl w:val="0"/>
                <w:numId w:val="15"/>
              </w:numPr>
              <w:spacing w:before="100" w:beforeAutospacing="1" w:after="100" w:afterAutospacing="1"/>
              <w:rPr>
                <w:rFonts w:ascii="Helvetica" w:hAnsi="Helvetica"/>
                <w:color w:val="555555"/>
                <w:sz w:val="21"/>
                <w:szCs w:val="21"/>
              </w:rPr>
            </w:pPr>
            <w:r>
              <w:rPr>
                <w:rFonts w:ascii="Helvetica" w:hAnsi="Helvetica"/>
                <w:color w:val="555555"/>
              </w:rPr>
              <w:t xml:space="preserve">To provide the students an environment to grow </w:t>
            </w:r>
            <w:del w:id="1391" w:author="Microsoft Office User" w:date="2018-10-31T15:26:00Z">
              <w:r w:rsidDel="0046295E">
                <w:rPr>
                  <w:rFonts w:ascii="Helvetica" w:hAnsi="Helvetica"/>
                  <w:color w:val="555555"/>
                </w:rPr>
                <w:delText xml:space="preserve">the </w:delText>
              </w:r>
            </w:del>
            <w:r>
              <w:rPr>
                <w:rFonts w:ascii="Helvetica" w:hAnsi="Helvetica"/>
                <w:color w:val="555555"/>
              </w:rPr>
              <w:t>leadership characteristics and ethics.</w:t>
            </w:r>
          </w:p>
          <w:p w14:paraId="65ECC41B" w14:textId="417A4286" w:rsidR="0046295E" w:rsidRDefault="0046295E" w:rsidP="0046295E">
            <w:pPr>
              <w:pStyle w:val="NormalWeb"/>
              <w:rPr>
                <w:ins w:id="1392" w:author="Microsoft Office User" w:date="2018-10-31T15:30:00Z"/>
                <w:rFonts w:ascii="Helvetica" w:hAnsi="Helvetica"/>
                <w:color w:val="555555"/>
              </w:rPr>
            </w:pPr>
            <w:r>
              <w:rPr>
                <w:rFonts w:ascii="Helvetica" w:hAnsi="Helvetica"/>
                <w:color w:val="555555"/>
              </w:rPr>
              <w:t>Also, the international students from countries around the world</w:t>
            </w:r>
            <w:ins w:id="1393" w:author="Microsoft Office User" w:date="2018-10-31T15:27:00Z">
              <w:r>
                <w:rPr>
                  <w:rFonts w:ascii="Helvetica" w:hAnsi="Helvetica"/>
                  <w:color w:val="555555"/>
                </w:rPr>
                <w:t xml:space="preserve"> who</w:t>
              </w:r>
            </w:ins>
            <w:r>
              <w:rPr>
                <w:rFonts w:ascii="Helvetica" w:hAnsi="Helvetica"/>
                <w:color w:val="555555"/>
              </w:rPr>
              <w:t xml:space="preserve"> study </w:t>
            </w:r>
            <w:del w:id="1394" w:author="Microsoft Office User" w:date="2018-10-31T15:27:00Z">
              <w:r w:rsidDel="0046295E">
                <w:rPr>
                  <w:rFonts w:ascii="Helvetica" w:hAnsi="Helvetica"/>
                  <w:color w:val="555555"/>
                </w:rPr>
                <w:delText xml:space="preserve">at </w:delText>
              </w:r>
            </w:del>
            <w:ins w:id="1395" w:author="Microsoft Office User" w:date="2018-10-31T15:27:00Z">
              <w:r>
                <w:rPr>
                  <w:rFonts w:ascii="Helvetica" w:hAnsi="Helvetica"/>
                  <w:color w:val="555555"/>
                </w:rPr>
                <w:t xml:space="preserve">in the </w:t>
              </w:r>
            </w:ins>
            <w:r>
              <w:rPr>
                <w:rFonts w:ascii="Helvetica" w:hAnsi="Helvetica"/>
                <w:color w:val="555555"/>
              </w:rPr>
              <w:t>GMBA program together enhance the exchanges and communications in a global manner; this advances the experience sharing activities</w:t>
            </w:r>
            <w:ins w:id="1396" w:author="Microsoft Office User" w:date="2018-10-31T15:28:00Z">
              <w:r>
                <w:rPr>
                  <w:rFonts w:ascii="Helvetica" w:hAnsi="Helvetica"/>
                  <w:color w:val="555555"/>
                </w:rPr>
                <w:t xml:space="preserve"> for running businesses</w:t>
              </w:r>
            </w:ins>
            <w:del w:id="1397" w:author="Microsoft Office User" w:date="2018-10-31T15:28:00Z">
              <w:r w:rsidDel="0046295E">
                <w:rPr>
                  <w:rFonts w:ascii="Helvetica" w:hAnsi="Helvetica"/>
                  <w:color w:val="555555"/>
                </w:rPr>
                <w:delText xml:space="preserve"> on business running</w:delText>
              </w:r>
            </w:del>
            <w:r>
              <w:rPr>
                <w:rFonts w:ascii="Helvetica" w:hAnsi="Helvetica"/>
                <w:color w:val="555555"/>
              </w:rPr>
              <w:t xml:space="preserve"> and management </w:t>
            </w:r>
            <w:ins w:id="1398" w:author="Microsoft Office User" w:date="2018-10-31T15:28:00Z">
              <w:r>
                <w:rPr>
                  <w:rFonts w:ascii="Helvetica" w:hAnsi="Helvetica"/>
                  <w:color w:val="555555"/>
                </w:rPr>
                <w:t>at</w:t>
              </w:r>
            </w:ins>
            <w:del w:id="1399" w:author="Microsoft Office User" w:date="2018-10-31T15:28:00Z">
              <w:r w:rsidDel="0046295E">
                <w:rPr>
                  <w:rFonts w:ascii="Helvetica" w:hAnsi="Helvetica"/>
                  <w:color w:val="555555"/>
                </w:rPr>
                <w:delText>in</w:delText>
              </w:r>
            </w:del>
            <w:r>
              <w:rPr>
                <w:rFonts w:ascii="Helvetica" w:hAnsi="Helvetica"/>
                <w:color w:val="555555"/>
              </w:rPr>
              <w:t xml:space="preserve"> different levels.</w:t>
            </w:r>
          </w:p>
          <w:p w14:paraId="1EC332A2" w14:textId="51F43DC7" w:rsidR="0046295E" w:rsidRDefault="0046295E" w:rsidP="0046295E">
            <w:pPr>
              <w:rPr>
                <w:ins w:id="1400" w:author="Microsoft Office User" w:date="2018-10-31T15:34:00Z"/>
                <w:rFonts w:ascii="Helvetica" w:hAnsi="Helvetica"/>
                <w:color w:val="555555"/>
                <w:shd w:val="clear" w:color="auto" w:fill="FFFFFF"/>
              </w:rPr>
            </w:pPr>
            <w:r>
              <w:rPr>
                <w:rFonts w:ascii="Helvetica" w:hAnsi="Helvetica"/>
                <w:color w:val="555555"/>
                <w:shd w:val="clear" w:color="auto" w:fill="FFFFFF"/>
              </w:rPr>
              <w:t xml:space="preserve">The elective course in STUST </w:t>
            </w:r>
            <w:ins w:id="1401" w:author="Microsoft Office User" w:date="2018-10-31T15:31:00Z">
              <w:r>
                <w:rPr>
                  <w:rFonts w:ascii="Helvetica" w:hAnsi="Helvetica"/>
                  <w:color w:val="555555"/>
                  <w:shd w:val="clear" w:color="auto" w:fill="FFFFFF"/>
                </w:rPr>
                <w:t>are</w:t>
              </w:r>
            </w:ins>
            <w:del w:id="1402" w:author="Microsoft Office User" w:date="2018-10-31T15:31:00Z">
              <w:r w:rsidDel="0046295E">
                <w:rPr>
                  <w:rFonts w:ascii="Helvetica" w:hAnsi="Helvetica"/>
                  <w:color w:val="555555"/>
                  <w:shd w:val="clear" w:color="auto" w:fill="FFFFFF"/>
                </w:rPr>
                <w:delText>is</w:delText>
              </w:r>
            </w:del>
            <w:r>
              <w:rPr>
                <w:rFonts w:ascii="Helvetica" w:hAnsi="Helvetica"/>
                <w:color w:val="555555"/>
                <w:shd w:val="clear" w:color="auto" w:fill="FFFFFF"/>
              </w:rPr>
              <w:t xml:space="preserve"> classified into four categories including technology management, operation and logistics management, business management, </w:t>
            </w:r>
            <w:ins w:id="1403" w:author="Microsoft Office User" w:date="2018-10-31T15:31:00Z">
              <w:r>
                <w:rPr>
                  <w:rFonts w:ascii="Helvetica" w:hAnsi="Helvetica"/>
                  <w:color w:val="555555"/>
                  <w:shd w:val="clear" w:color="auto" w:fill="FFFFFF"/>
                </w:rPr>
                <w:t xml:space="preserve">and </w:t>
              </w:r>
            </w:ins>
            <w:r>
              <w:rPr>
                <w:rFonts w:ascii="Helvetica" w:hAnsi="Helvetica"/>
                <w:color w:val="555555"/>
                <w:shd w:val="clear" w:color="auto" w:fill="FFFFFF"/>
              </w:rPr>
              <w:t>innovation management.</w:t>
            </w:r>
          </w:p>
          <w:p w14:paraId="7A2C4F3D" w14:textId="79BCB34C" w:rsidR="000C7DD8" w:rsidRDefault="000C7DD8" w:rsidP="000C7DD8">
            <w:ins w:id="1404" w:author="Microsoft Office User" w:date="2018-10-31T15:34:00Z">
              <w:r>
                <w:rPr>
                  <w:rFonts w:ascii="Tahoma" w:hAnsi="Tahoma" w:cs="Tahoma"/>
                  <w:b/>
                  <w:bCs/>
                  <w:color w:val="2B3021"/>
                  <w:sz w:val="21"/>
                  <w:szCs w:val="21"/>
                  <w:shd w:val="clear" w:color="auto" w:fill="FFFFFF"/>
                </w:rPr>
                <w:t xml:space="preserve">We aim to </w:t>
              </w:r>
            </w:ins>
            <w:del w:id="1405" w:author="Microsoft Office User" w:date="2018-10-31T15:34:00Z">
              <w:r w:rsidDel="000C7DD8">
                <w:rPr>
                  <w:rFonts w:ascii="Tahoma" w:hAnsi="Tahoma" w:cs="Tahoma"/>
                  <w:b/>
                  <w:bCs/>
                  <w:color w:val="2B3021"/>
                  <w:sz w:val="21"/>
                  <w:szCs w:val="21"/>
                  <w:shd w:val="clear" w:color="auto" w:fill="FFFFFF"/>
                </w:rPr>
                <w:delText>I</w:delText>
              </w:r>
            </w:del>
            <w:ins w:id="1406" w:author="Microsoft Office User" w:date="2018-10-31T15:34:00Z">
              <w:r>
                <w:rPr>
                  <w:rFonts w:ascii="Tahoma" w:hAnsi="Tahoma" w:cs="Tahoma"/>
                  <w:b/>
                  <w:bCs/>
                  <w:color w:val="2B3021"/>
                  <w:sz w:val="21"/>
                  <w:szCs w:val="21"/>
                  <w:shd w:val="clear" w:color="auto" w:fill="FFFFFF"/>
                </w:rPr>
                <w:t>i</w:t>
              </w:r>
            </w:ins>
            <w:r>
              <w:rPr>
                <w:rFonts w:ascii="Tahoma" w:hAnsi="Tahoma" w:cs="Tahoma"/>
                <w:b/>
                <w:bCs/>
                <w:color w:val="2B3021"/>
                <w:sz w:val="21"/>
                <w:szCs w:val="21"/>
                <w:shd w:val="clear" w:color="auto" w:fill="FFFFFF"/>
              </w:rPr>
              <w:t xml:space="preserve">ntegrate all the teaching resources from </w:t>
            </w:r>
            <w:ins w:id="1407" w:author="Microsoft Office User" w:date="2018-10-31T15:34:00Z">
              <w:r>
                <w:rPr>
                  <w:rFonts w:ascii="Tahoma" w:hAnsi="Tahoma" w:cs="Tahoma"/>
                  <w:b/>
                  <w:bCs/>
                  <w:color w:val="2B3021"/>
                  <w:sz w:val="21"/>
                  <w:szCs w:val="21"/>
                  <w:shd w:val="clear" w:color="auto" w:fill="FFFFFF"/>
                </w:rPr>
                <w:t xml:space="preserve">the </w:t>
              </w:r>
            </w:ins>
            <w:r>
              <w:rPr>
                <w:rFonts w:ascii="Tahoma" w:hAnsi="Tahoma" w:cs="Tahoma"/>
                <w:b/>
                <w:bCs/>
                <w:color w:val="2B3021"/>
                <w:sz w:val="21"/>
                <w:szCs w:val="21"/>
                <w:shd w:val="clear" w:color="auto" w:fill="FFFFFF"/>
              </w:rPr>
              <w:t xml:space="preserve">College of Business to provide our students </w:t>
            </w:r>
            <w:ins w:id="1408" w:author="Microsoft Office User" w:date="2018-10-31T15:34:00Z">
              <w:r>
                <w:rPr>
                  <w:rFonts w:ascii="Tahoma" w:hAnsi="Tahoma" w:cs="Tahoma"/>
                  <w:b/>
                  <w:bCs/>
                  <w:color w:val="2B3021"/>
                  <w:sz w:val="21"/>
                  <w:szCs w:val="21"/>
                  <w:shd w:val="clear" w:color="auto" w:fill="FFFFFF"/>
                </w:rPr>
                <w:t xml:space="preserve">with </w:t>
              </w:r>
            </w:ins>
            <w:r>
              <w:rPr>
                <w:rFonts w:ascii="Tahoma" w:hAnsi="Tahoma" w:cs="Tahoma"/>
                <w:b/>
                <w:bCs/>
                <w:color w:val="2B3021"/>
                <w:sz w:val="21"/>
                <w:szCs w:val="21"/>
                <w:shd w:val="clear" w:color="auto" w:fill="FFFFFF"/>
              </w:rPr>
              <w:t xml:space="preserve">the best learning environment. All the teachers for the Global MBA programme possess professional knowledge </w:t>
            </w:r>
            <w:ins w:id="1409" w:author="Microsoft Office User" w:date="2018-10-31T15:34:00Z">
              <w:r>
                <w:rPr>
                  <w:rFonts w:ascii="Tahoma" w:hAnsi="Tahoma" w:cs="Tahoma"/>
                  <w:b/>
                  <w:bCs/>
                  <w:color w:val="2B3021"/>
                  <w:sz w:val="21"/>
                  <w:szCs w:val="21"/>
                  <w:shd w:val="clear" w:color="auto" w:fill="FFFFFF"/>
                </w:rPr>
                <w:t>in</w:t>
              </w:r>
            </w:ins>
            <w:del w:id="1410" w:author="Microsoft Office User" w:date="2018-10-31T15:34:00Z">
              <w:r w:rsidDel="000C7DD8">
                <w:rPr>
                  <w:rFonts w:ascii="Tahoma" w:hAnsi="Tahoma" w:cs="Tahoma"/>
                  <w:b/>
                  <w:bCs/>
                  <w:color w:val="2B3021"/>
                  <w:sz w:val="21"/>
                  <w:szCs w:val="21"/>
                  <w:shd w:val="clear" w:color="auto" w:fill="FFFFFF"/>
                </w:rPr>
                <w:delText>on</w:delText>
              </w:r>
            </w:del>
            <w:r>
              <w:rPr>
                <w:rFonts w:ascii="Tahoma" w:hAnsi="Tahoma" w:cs="Tahoma"/>
                <w:b/>
                <w:bCs/>
                <w:color w:val="2B3021"/>
                <w:sz w:val="21"/>
                <w:szCs w:val="21"/>
                <w:shd w:val="clear" w:color="auto" w:fill="FFFFFF"/>
              </w:rPr>
              <w:t xml:space="preserve"> international business management, and also have the </w:t>
            </w:r>
            <w:del w:id="1411" w:author="Microsoft Office User" w:date="2018-10-31T15:35:00Z">
              <w:r w:rsidDel="000C7DD8">
                <w:rPr>
                  <w:rFonts w:ascii="Tahoma" w:hAnsi="Tahoma" w:cs="Tahoma"/>
                  <w:b/>
                  <w:bCs/>
                  <w:color w:val="2B3021"/>
                  <w:sz w:val="21"/>
                  <w:szCs w:val="21"/>
                  <w:shd w:val="clear" w:color="auto" w:fill="FFFFFF"/>
                </w:rPr>
                <w:delText xml:space="preserve">ability and </w:delText>
              </w:r>
            </w:del>
            <w:r>
              <w:rPr>
                <w:rFonts w:ascii="Tahoma" w:hAnsi="Tahoma" w:cs="Tahoma"/>
                <w:b/>
                <w:bCs/>
                <w:color w:val="2B3021"/>
                <w:sz w:val="21"/>
                <w:szCs w:val="21"/>
                <w:shd w:val="clear" w:color="auto" w:fill="FFFFFF"/>
              </w:rPr>
              <w:t xml:space="preserve">capability to conduct lectures in English. Moreover, leaders from enterprises in the market are also invited to give special lectures periodically to share their experiences with our student in order to </w:t>
            </w:r>
            <w:ins w:id="1412" w:author="Microsoft Office User" w:date="2018-10-31T15:35:00Z">
              <w:r>
                <w:rPr>
                  <w:rFonts w:ascii="Tahoma" w:hAnsi="Tahoma" w:cs="Tahoma"/>
                  <w:b/>
                  <w:bCs/>
                  <w:color w:val="2B3021"/>
                  <w:sz w:val="21"/>
                  <w:szCs w:val="21"/>
                  <w:shd w:val="clear" w:color="auto" w:fill="FFFFFF"/>
                </w:rPr>
                <w:t>expand</w:t>
              </w:r>
            </w:ins>
            <w:del w:id="1413" w:author="Microsoft Office User" w:date="2018-10-31T15:35:00Z">
              <w:r w:rsidDel="000C7DD8">
                <w:rPr>
                  <w:rFonts w:ascii="Tahoma" w:hAnsi="Tahoma" w:cs="Tahoma"/>
                  <w:b/>
                  <w:bCs/>
                  <w:color w:val="2B3021"/>
                  <w:sz w:val="21"/>
                  <w:szCs w:val="21"/>
                  <w:shd w:val="clear" w:color="auto" w:fill="FFFFFF"/>
                </w:rPr>
                <w:delText>expend</w:delText>
              </w:r>
            </w:del>
            <w:r>
              <w:rPr>
                <w:rFonts w:ascii="Tahoma" w:hAnsi="Tahoma" w:cs="Tahoma"/>
                <w:b/>
                <w:bCs/>
                <w:color w:val="2B3021"/>
                <w:sz w:val="21"/>
                <w:szCs w:val="21"/>
                <w:shd w:val="clear" w:color="auto" w:fill="FFFFFF"/>
              </w:rPr>
              <w:t xml:space="preserve"> the</w:t>
            </w:r>
            <w:ins w:id="1414" w:author="Microsoft Office User" w:date="2018-10-31T15:35:00Z">
              <w:r>
                <w:rPr>
                  <w:rFonts w:ascii="Tahoma" w:hAnsi="Tahoma" w:cs="Tahoma"/>
                  <w:b/>
                  <w:bCs/>
                  <w:color w:val="2B3021"/>
                  <w:sz w:val="21"/>
                  <w:szCs w:val="21"/>
                  <w:shd w:val="clear" w:color="auto" w:fill="FFFFFF"/>
                </w:rPr>
                <w:t>ir</w:t>
              </w:r>
            </w:ins>
            <w:r>
              <w:rPr>
                <w:rFonts w:ascii="Tahoma" w:hAnsi="Tahoma" w:cs="Tahoma"/>
                <w:b/>
                <w:bCs/>
                <w:color w:val="2B3021"/>
                <w:sz w:val="21"/>
                <w:szCs w:val="21"/>
                <w:shd w:val="clear" w:color="auto" w:fill="FFFFFF"/>
              </w:rPr>
              <w:t xml:space="preserve"> views on </w:t>
            </w:r>
            <w:ins w:id="1415" w:author="Microsoft Office User" w:date="2018-10-31T15:35:00Z">
              <w:r>
                <w:rPr>
                  <w:rFonts w:ascii="Tahoma" w:hAnsi="Tahoma" w:cs="Tahoma"/>
                  <w:b/>
                  <w:bCs/>
                  <w:color w:val="2B3021"/>
                  <w:sz w:val="21"/>
                  <w:szCs w:val="21"/>
                  <w:shd w:val="clear" w:color="auto" w:fill="FFFFFF"/>
                </w:rPr>
                <w:t xml:space="preserve">operating a </w:t>
              </w:r>
            </w:ins>
            <w:r>
              <w:rPr>
                <w:rFonts w:ascii="Tahoma" w:hAnsi="Tahoma" w:cs="Tahoma"/>
                <w:b/>
                <w:bCs/>
                <w:color w:val="2B3021"/>
                <w:sz w:val="21"/>
                <w:szCs w:val="21"/>
                <w:shd w:val="clear" w:color="auto" w:fill="FFFFFF"/>
              </w:rPr>
              <w:t>business</w:t>
            </w:r>
            <w:ins w:id="1416" w:author="Microsoft Office User" w:date="2018-10-31T15:37:00Z">
              <w:r>
                <w:rPr>
                  <w:rFonts w:ascii="Tahoma" w:hAnsi="Tahoma" w:cs="Tahoma"/>
                  <w:b/>
                  <w:bCs/>
                  <w:color w:val="2B3021"/>
                  <w:sz w:val="21"/>
                  <w:szCs w:val="21"/>
                  <w:shd w:val="clear" w:color="auto" w:fill="FFFFFF"/>
                </w:rPr>
                <w:t>.</w:t>
              </w:r>
            </w:ins>
            <w:r>
              <w:rPr>
                <w:rFonts w:ascii="Tahoma" w:hAnsi="Tahoma" w:cs="Tahoma"/>
                <w:b/>
                <w:bCs/>
                <w:color w:val="2B3021"/>
                <w:sz w:val="21"/>
                <w:szCs w:val="21"/>
                <w:shd w:val="clear" w:color="auto" w:fill="FFFFFF"/>
              </w:rPr>
              <w:t xml:space="preserve"> </w:t>
            </w:r>
            <w:del w:id="1417" w:author="Microsoft Office User" w:date="2018-10-31T15:35:00Z">
              <w:r w:rsidDel="000C7DD8">
                <w:rPr>
                  <w:rFonts w:ascii="Tahoma" w:hAnsi="Tahoma" w:cs="Tahoma"/>
                  <w:b/>
                  <w:bCs/>
                  <w:color w:val="2B3021"/>
                  <w:sz w:val="21"/>
                  <w:szCs w:val="21"/>
                  <w:shd w:val="clear" w:color="auto" w:fill="FFFFFF"/>
                </w:rPr>
                <w:delText>running and operating</w:delText>
              </w:r>
            </w:del>
            <w:r>
              <w:rPr>
                <w:rFonts w:ascii="Tahoma" w:hAnsi="Tahoma" w:cs="Tahoma"/>
                <w:b/>
                <w:bCs/>
                <w:color w:val="2B3021"/>
                <w:sz w:val="21"/>
                <w:szCs w:val="21"/>
                <w:shd w:val="clear" w:color="auto" w:fill="FFFFFF"/>
              </w:rPr>
              <w:t>.</w:t>
            </w:r>
          </w:p>
          <w:p w14:paraId="2873C98B" w14:textId="5188B5F0" w:rsidR="000C7DD8" w:rsidRDefault="000C7DD8" w:rsidP="000C7DD8">
            <w:pPr>
              <w:rPr>
                <w:ins w:id="1418" w:author="Microsoft Office User" w:date="2018-10-31T15:38:00Z"/>
                <w:rFonts w:ascii="Helvetica" w:hAnsi="Helvetica"/>
                <w:color w:val="555555"/>
              </w:rPr>
            </w:pPr>
            <w:r>
              <w:rPr>
                <w:rFonts w:ascii="Helvetica" w:hAnsi="Helvetica"/>
                <w:color w:val="555555"/>
              </w:rPr>
              <w:t xml:space="preserve">Applicants who are graduating </w:t>
            </w:r>
            <w:ins w:id="1419" w:author="Microsoft Office User" w:date="2018-10-31T15:38:00Z">
              <w:r>
                <w:rPr>
                  <w:rFonts w:ascii="Helvetica" w:hAnsi="Helvetica"/>
                  <w:color w:val="555555"/>
                </w:rPr>
                <w:t>this year</w:t>
              </w:r>
            </w:ins>
            <w:del w:id="1420" w:author="Microsoft Office User" w:date="2018-10-31T15:38:00Z">
              <w:r w:rsidDel="000C7DD8">
                <w:rPr>
                  <w:rFonts w:ascii="Helvetica" w:hAnsi="Helvetica"/>
                  <w:color w:val="555555"/>
                </w:rPr>
                <w:delText>stu</w:delText>
              </w:r>
            </w:del>
            <w:del w:id="1421" w:author="Microsoft Office User" w:date="2018-10-31T15:37:00Z">
              <w:r w:rsidDel="000C7DD8">
                <w:rPr>
                  <w:rFonts w:ascii="Helvetica" w:hAnsi="Helvetica"/>
                  <w:color w:val="555555"/>
                </w:rPr>
                <w:delText xml:space="preserve">dents </w:delText>
              </w:r>
            </w:del>
            <w:del w:id="1422" w:author="Microsoft Office User" w:date="2018-10-31T15:38:00Z">
              <w:r w:rsidDel="000C7DD8">
                <w:rPr>
                  <w:rFonts w:ascii="Helvetica" w:hAnsi="Helvetica"/>
                  <w:color w:val="555555"/>
                </w:rPr>
                <w:delText xml:space="preserve">of the year </w:delText>
              </w:r>
            </w:del>
            <w:r>
              <w:rPr>
                <w:rFonts w:ascii="Helvetica" w:hAnsi="Helvetica"/>
                <w:color w:val="555555"/>
              </w:rPr>
              <w:t xml:space="preserve">need to perform in the top 40% academically OR have more </w:t>
            </w:r>
            <w:r>
              <w:rPr>
                <w:rFonts w:ascii="Helvetica" w:hAnsi="Helvetica"/>
                <w:color w:val="555555"/>
              </w:rPr>
              <w:lastRenderedPageBreak/>
              <w:t>than two-</w:t>
            </w:r>
            <w:del w:id="1423" w:author="Microsoft Office User" w:date="2018-10-31T15:41:00Z">
              <w:r w:rsidDel="000C7DD8">
                <w:rPr>
                  <w:rFonts w:ascii="Helvetica" w:hAnsi="Helvetica"/>
                  <w:color w:val="555555"/>
                </w:rPr>
                <w:delText>year</w:delText>
              </w:r>
            </w:del>
            <w:del w:id="1424" w:author="Microsoft Office User" w:date="2018-10-31T15:38:00Z">
              <w:r w:rsidDel="000C7DD8">
                <w:rPr>
                  <w:rFonts w:ascii="Helvetica" w:hAnsi="Helvetica"/>
                  <w:color w:val="555555"/>
                </w:rPr>
                <w:delText xml:space="preserve"> </w:delText>
              </w:r>
            </w:del>
            <w:del w:id="1425" w:author="Microsoft Office User" w:date="2018-10-31T15:41:00Z">
              <w:r w:rsidDel="000C7DD8">
                <w:rPr>
                  <w:rFonts w:ascii="Helvetica" w:hAnsi="Helvetica"/>
                  <w:color w:val="555555"/>
                </w:rPr>
                <w:delText>work</w:delText>
              </w:r>
            </w:del>
            <w:ins w:id="1426" w:author="Microsoft Office User" w:date="2018-10-31T15:41:00Z">
              <w:r>
                <w:rPr>
                  <w:rFonts w:ascii="Helvetica" w:hAnsi="Helvetica"/>
                  <w:color w:val="555555"/>
                </w:rPr>
                <w:t>years work</w:t>
              </w:r>
            </w:ins>
            <w:del w:id="1427" w:author="Microsoft Office User" w:date="2018-10-31T15:38:00Z">
              <w:r w:rsidDel="000C7DD8">
                <w:rPr>
                  <w:rFonts w:ascii="Helvetica" w:hAnsi="Helvetica"/>
                  <w:color w:val="555555"/>
                </w:rPr>
                <w:delText>ing</w:delText>
              </w:r>
            </w:del>
            <w:r>
              <w:rPr>
                <w:rFonts w:ascii="Helvetica" w:hAnsi="Helvetica"/>
                <w:color w:val="555555"/>
              </w:rPr>
              <w:t xml:space="preserve"> experience</w:t>
            </w:r>
            <w:del w:id="1428" w:author="Microsoft Office User" w:date="2018-10-31T15:38:00Z">
              <w:r w:rsidDel="000C7DD8">
                <w:rPr>
                  <w:rFonts w:ascii="Helvetica" w:hAnsi="Helvetica"/>
                  <w:color w:val="555555"/>
                </w:rPr>
                <w:delText>s</w:delText>
              </w:r>
            </w:del>
            <w:r>
              <w:rPr>
                <w:rFonts w:ascii="Helvetica" w:hAnsi="Helvetica"/>
                <w:color w:val="555555"/>
              </w:rPr>
              <w:t xml:space="preserve"> of in-school internship, part-time job or extra </w:t>
            </w:r>
            <w:del w:id="1429" w:author="Microsoft Office User" w:date="2018-10-31T15:38:00Z">
              <w:r w:rsidDel="000C7DD8">
                <w:rPr>
                  <w:rFonts w:ascii="Helvetica" w:hAnsi="Helvetica"/>
                  <w:color w:val="555555"/>
                </w:rPr>
                <w:delText>curriculum activities</w:delText>
              </w:r>
            </w:del>
            <w:ins w:id="1430" w:author="Microsoft Office User" w:date="2018-10-31T15:38:00Z">
              <w:r>
                <w:rPr>
                  <w:rFonts w:ascii="Helvetica" w:hAnsi="Helvetica"/>
                  <w:color w:val="555555"/>
                </w:rPr>
                <w:t>curricula activities</w:t>
              </w:r>
            </w:ins>
            <w:r>
              <w:rPr>
                <w:rFonts w:ascii="Helvetica" w:hAnsi="Helvetica"/>
                <w:color w:val="555555"/>
              </w:rPr>
              <w:t>. </w:t>
            </w:r>
          </w:p>
          <w:p w14:paraId="48CE1C55" w14:textId="77777777" w:rsidR="000C7DD8" w:rsidRDefault="000C7DD8" w:rsidP="000C7DD8"/>
          <w:p w14:paraId="21F2D549" w14:textId="77777777" w:rsidR="0046295E" w:rsidRDefault="0046295E" w:rsidP="0046295E"/>
          <w:p w14:paraId="61BC7773" w14:textId="77777777" w:rsidR="0046295E" w:rsidRDefault="0046295E" w:rsidP="0046295E">
            <w:pPr>
              <w:pStyle w:val="NormalWeb"/>
              <w:rPr>
                <w:rFonts w:ascii="Helvetica" w:hAnsi="Helvetica"/>
                <w:color w:val="555555"/>
                <w:sz w:val="21"/>
                <w:szCs w:val="21"/>
              </w:rPr>
            </w:pPr>
          </w:p>
          <w:p w14:paraId="103A402B" w14:textId="77777777" w:rsidR="00103344" w:rsidRPr="00103344" w:rsidRDefault="00103344" w:rsidP="0078323B">
            <w:pPr>
              <w:rPr>
                <w:rFonts w:ascii="Microsoft JhengHei" w:eastAsia="Microsoft JhengHei" w:hAnsi="Microsoft JhengHei" w:cs="PMingLiU"/>
                <w:color w:val="000000"/>
                <w:sz w:val="22"/>
              </w:rPr>
            </w:pPr>
          </w:p>
        </w:tc>
      </w:tr>
      <w:tr w:rsidR="00103344" w:rsidRPr="00103344" w14:paraId="2E453D40" w14:textId="77777777" w:rsidTr="00FD1FB9">
        <w:trPr>
          <w:trHeight w:val="8505"/>
        </w:trPr>
        <w:tc>
          <w:tcPr>
            <w:tcW w:w="1100" w:type="dxa"/>
            <w:vMerge/>
            <w:tcBorders>
              <w:top w:val="nil"/>
              <w:left w:val="single" w:sz="4" w:space="0" w:color="auto"/>
              <w:bottom w:val="single" w:sz="4" w:space="0" w:color="auto"/>
              <w:right w:val="single" w:sz="4" w:space="0" w:color="auto"/>
            </w:tcBorders>
            <w:vAlign w:val="center"/>
            <w:hideMark/>
          </w:tcPr>
          <w:p w14:paraId="47E6BD19" w14:textId="77777777" w:rsidR="00103344" w:rsidRPr="00103344" w:rsidRDefault="00103344" w:rsidP="0078323B">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hideMark/>
          </w:tcPr>
          <w:p w14:paraId="79F14690" w14:textId="77777777" w:rsidR="00103344" w:rsidRPr="00103344" w:rsidRDefault="00103344" w:rsidP="0078323B">
            <w:pPr>
              <w:jc w:val="cente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19</w:t>
            </w:r>
          </w:p>
        </w:tc>
        <w:tc>
          <w:tcPr>
            <w:tcW w:w="4940" w:type="dxa"/>
            <w:tcBorders>
              <w:top w:val="nil"/>
              <w:left w:val="nil"/>
              <w:bottom w:val="single" w:sz="4" w:space="0" w:color="auto"/>
              <w:right w:val="single" w:sz="4" w:space="0" w:color="auto"/>
            </w:tcBorders>
            <w:shd w:val="clear" w:color="auto" w:fill="auto"/>
            <w:vAlign w:val="center"/>
            <w:hideMark/>
          </w:tcPr>
          <w:p w14:paraId="382D0464" w14:textId="77777777" w:rsidR="00103344" w:rsidRPr="00103344" w:rsidRDefault="00103344" w:rsidP="0078323B">
            <w:pPr>
              <w:rPr>
                <w:rFonts w:ascii="Microsoft JhengHei" w:eastAsia="Microsoft JhengHei" w:hAnsi="Microsoft JhengHei" w:cs="PMingLiU"/>
                <w:color w:val="000000"/>
                <w:sz w:val="22"/>
              </w:rPr>
            </w:pPr>
            <w:r w:rsidRPr="00103344">
              <w:rPr>
                <w:rFonts w:ascii="Microsoft JhengHei" w:eastAsia="Microsoft JhengHei" w:hAnsi="Microsoft JhengHei" w:cs="PMingLiU" w:hint="eastAsia"/>
                <w:color w:val="000000"/>
                <w:sz w:val="22"/>
              </w:rPr>
              <w:t>財務金融系</w:t>
            </w:r>
          </w:p>
        </w:tc>
        <w:tc>
          <w:tcPr>
            <w:tcW w:w="3380" w:type="dxa"/>
            <w:tcBorders>
              <w:top w:val="nil"/>
              <w:left w:val="nil"/>
              <w:bottom w:val="single" w:sz="4" w:space="0" w:color="auto"/>
              <w:right w:val="single" w:sz="4" w:space="0" w:color="auto"/>
            </w:tcBorders>
            <w:shd w:val="clear" w:color="auto" w:fill="auto"/>
            <w:noWrap/>
            <w:vAlign w:val="center"/>
            <w:hideMark/>
          </w:tcPr>
          <w:p w14:paraId="320E3065" w14:textId="77777777" w:rsidR="00103344" w:rsidRPr="00103344" w:rsidRDefault="00103344" w:rsidP="0078323B">
            <w:pPr>
              <w:rPr>
                <w:rFonts w:ascii="PMingLiU" w:eastAsia="PMingLiU" w:hAnsi="PMingLiU" w:cs="PMingLiU"/>
                <w:color w:val="0563C1"/>
                <w:u w:val="single"/>
              </w:rPr>
            </w:pPr>
            <w:r w:rsidRPr="00103344">
              <w:rPr>
                <w:rFonts w:ascii="PMingLiU" w:eastAsia="PMingLiU" w:hAnsi="PMingLiU" w:cs="PMingLiU" w:hint="eastAsia"/>
                <w:color w:val="0563C1"/>
                <w:u w:val="single"/>
              </w:rPr>
              <w:t>https://fin.stust.edu.tw/en</w:t>
            </w:r>
          </w:p>
        </w:tc>
        <w:tc>
          <w:tcPr>
            <w:tcW w:w="6920" w:type="dxa"/>
            <w:tcBorders>
              <w:top w:val="nil"/>
              <w:left w:val="nil"/>
              <w:bottom w:val="single" w:sz="4" w:space="0" w:color="auto"/>
              <w:right w:val="single" w:sz="4" w:space="0" w:color="auto"/>
            </w:tcBorders>
            <w:shd w:val="clear" w:color="auto" w:fill="auto"/>
            <w:noWrap/>
            <w:hideMark/>
          </w:tcPr>
          <w:p w14:paraId="7F2CB237" w14:textId="16E0EED7" w:rsidR="000C7DD8" w:rsidRDefault="000C7DD8" w:rsidP="000C7DD8">
            <w:ins w:id="1431" w:author="Microsoft Office User" w:date="2018-10-31T15:43:00Z">
              <w:r>
                <w:rPr>
                  <w:rFonts w:ascii="Helvetica" w:hAnsi="Helvetica"/>
                  <w:color w:val="555555"/>
                  <w:sz w:val="21"/>
                  <w:szCs w:val="21"/>
                </w:rPr>
                <w:t xml:space="preserve">Furthermore, </w:t>
              </w:r>
            </w:ins>
            <w:del w:id="1432" w:author="Microsoft Office User" w:date="2018-10-31T15:43:00Z">
              <w:r w:rsidDel="000C7DD8">
                <w:rPr>
                  <w:rFonts w:ascii="Helvetica" w:hAnsi="Helvetica"/>
                  <w:color w:val="555555"/>
                  <w:sz w:val="21"/>
                  <w:szCs w:val="21"/>
                </w:rPr>
                <w:delText>Besides,</w:delText>
              </w:r>
            </w:del>
            <w:r>
              <w:rPr>
                <w:rFonts w:ascii="Helvetica" w:hAnsi="Helvetica"/>
                <w:color w:val="555555"/>
                <w:sz w:val="21"/>
                <w:szCs w:val="21"/>
              </w:rPr>
              <w:t xml:space="preserve"> due to the increasing popularity of computer technology applied in finance and various kinds of business fields, and the </w:t>
            </w:r>
            <w:del w:id="1433" w:author="Microsoft Office User" w:date="2018-10-31T15:43:00Z">
              <w:r w:rsidDel="000C7DD8">
                <w:rPr>
                  <w:rFonts w:ascii="Helvetica" w:hAnsi="Helvetica"/>
                  <w:color w:val="555555"/>
                  <w:sz w:val="21"/>
                  <w:szCs w:val="21"/>
                </w:rPr>
                <w:delText xml:space="preserve">trendy </w:delText>
              </w:r>
            </w:del>
            <w:r>
              <w:rPr>
                <w:rFonts w:ascii="Helvetica" w:hAnsi="Helvetica"/>
                <w:color w:val="555555"/>
                <w:sz w:val="21"/>
                <w:szCs w:val="21"/>
              </w:rPr>
              <w:t xml:space="preserve">development of </w:t>
            </w:r>
            <w:commentRangeStart w:id="1434"/>
            <w:r>
              <w:rPr>
                <w:rFonts w:ascii="Helvetica" w:hAnsi="Helvetica"/>
                <w:color w:val="555555"/>
                <w:sz w:val="21"/>
                <w:szCs w:val="21"/>
              </w:rPr>
              <w:t>internationalization</w:t>
            </w:r>
            <w:commentRangeEnd w:id="1434"/>
            <w:r>
              <w:rPr>
                <w:rStyle w:val="CommentReference"/>
              </w:rPr>
              <w:commentReference w:id="1434"/>
            </w:r>
            <w:del w:id="1435" w:author="Microsoft Office User" w:date="2018-10-31T15:43:00Z">
              <w:r w:rsidDel="000C7DD8">
                <w:rPr>
                  <w:rFonts w:ascii="Helvetica" w:hAnsi="Helvetica"/>
                  <w:color w:val="555555"/>
                  <w:sz w:val="21"/>
                  <w:szCs w:val="21"/>
                </w:rPr>
                <w:delText>.</w:delText>
              </w:r>
            </w:del>
            <w:ins w:id="1436" w:author="Microsoft Office User" w:date="2018-10-31T15:43:00Z">
              <w:r>
                <w:rPr>
                  <w:rFonts w:ascii="Helvetica" w:hAnsi="Helvetica"/>
                  <w:color w:val="555555"/>
                  <w:sz w:val="21"/>
                  <w:szCs w:val="21"/>
                </w:rPr>
                <w:t>…</w:t>
              </w:r>
            </w:ins>
            <w:ins w:id="1437" w:author="Microsoft Office User" w:date="2018-10-31T15:44:00Z">
              <w:r>
                <w:rPr>
                  <w:rFonts w:ascii="Helvetica" w:hAnsi="Helvetica"/>
                  <w:color w:val="555555"/>
                  <w:sz w:val="21"/>
                  <w:szCs w:val="21"/>
                </w:rPr>
                <w:t>..</w:t>
              </w:r>
            </w:ins>
          </w:p>
          <w:p w14:paraId="47A03A62" w14:textId="5C374A65" w:rsidR="000C7DD8" w:rsidRDefault="000C7DD8" w:rsidP="000C7DD8">
            <w:r>
              <w:rPr>
                <w:rFonts w:ascii="Helvetica" w:hAnsi="Helvetica"/>
                <w:color w:val="555555"/>
                <w:sz w:val="21"/>
                <w:szCs w:val="21"/>
              </w:rPr>
              <w:t>T</w:t>
            </w:r>
            <w:r>
              <w:rPr>
                <w:rFonts w:ascii="Helvetica" w:hAnsi="Helvetica"/>
                <w:color w:val="555555"/>
                <w:sz w:val="21"/>
                <w:szCs w:val="21"/>
              </w:rPr>
              <w:t xml:space="preserve">o upgrade the capacity of teachers’ research, financial field workshops are held regularly by our department and the Social Sciences Information Center, which is affiliated to </w:t>
            </w:r>
            <w:ins w:id="1438" w:author="Microsoft Office User" w:date="2018-10-31T15:47:00Z">
              <w:r w:rsidR="004114B4">
                <w:rPr>
                  <w:rFonts w:ascii="Helvetica" w:hAnsi="Helvetica"/>
                  <w:color w:val="555555"/>
                  <w:sz w:val="21"/>
                  <w:szCs w:val="21"/>
                </w:rPr>
                <w:t xml:space="preserve">the </w:t>
              </w:r>
            </w:ins>
            <w:r>
              <w:rPr>
                <w:rFonts w:ascii="Helvetica" w:hAnsi="Helvetica"/>
                <w:color w:val="555555"/>
                <w:sz w:val="21"/>
                <w:szCs w:val="21"/>
              </w:rPr>
              <w:t xml:space="preserve">National Science Council. To meet the needs </w:t>
            </w:r>
            <w:ins w:id="1439" w:author="Microsoft Office User" w:date="2018-10-31T15:47:00Z">
              <w:r w:rsidR="004114B4">
                <w:rPr>
                  <w:rFonts w:ascii="Helvetica" w:hAnsi="Helvetica"/>
                  <w:color w:val="555555"/>
                  <w:sz w:val="21"/>
                  <w:szCs w:val="21"/>
                </w:rPr>
                <w:t>of the</w:t>
              </w:r>
            </w:ins>
            <w:del w:id="1440" w:author="Microsoft Office User" w:date="2018-10-31T15:47:00Z">
              <w:r w:rsidDel="004114B4">
                <w:rPr>
                  <w:rFonts w:ascii="Helvetica" w:hAnsi="Helvetica"/>
                  <w:color w:val="555555"/>
                  <w:sz w:val="21"/>
                  <w:szCs w:val="21"/>
                </w:rPr>
                <w:delText>for</w:delText>
              </w:r>
            </w:del>
            <w:r>
              <w:rPr>
                <w:rFonts w:ascii="Helvetica" w:hAnsi="Helvetica"/>
                <w:color w:val="555555"/>
                <w:sz w:val="21"/>
                <w:szCs w:val="21"/>
              </w:rPr>
              <w:t xml:space="preserve"> international financial crisis, which</w:t>
            </w:r>
            <w:del w:id="1441" w:author="Microsoft Office User" w:date="2018-10-31T15:47:00Z">
              <w:r w:rsidDel="004114B4">
                <w:rPr>
                  <w:rFonts w:ascii="Helvetica" w:hAnsi="Helvetica"/>
                  <w:color w:val="555555"/>
                  <w:sz w:val="21"/>
                  <w:szCs w:val="21"/>
                </w:rPr>
                <w:delText xml:space="preserve"> is</w:delText>
              </w:r>
            </w:del>
            <w:r>
              <w:rPr>
                <w:rFonts w:ascii="Helvetica" w:hAnsi="Helvetica"/>
                <w:color w:val="555555"/>
                <w:sz w:val="21"/>
                <w:szCs w:val="21"/>
              </w:rPr>
              <w:t xml:space="preserve"> originally resulted from the American subprime mortgage crisis,</w:t>
            </w:r>
          </w:p>
          <w:p w14:paraId="2A87BDD4" w14:textId="2F15501E" w:rsidR="004114B4" w:rsidRDefault="004114B4" w:rsidP="004114B4">
            <w:pPr>
              <w:numPr>
                <w:ilvl w:val="0"/>
                <w:numId w:val="16"/>
              </w:numPr>
              <w:spacing w:before="100" w:beforeAutospacing="1" w:after="100" w:afterAutospacing="1"/>
              <w:ind w:left="525"/>
              <w:rPr>
                <w:rFonts w:ascii="Helvetica" w:hAnsi="Helvetica"/>
                <w:color w:val="555555"/>
                <w:sz w:val="21"/>
                <w:szCs w:val="21"/>
              </w:rPr>
            </w:pPr>
            <w:ins w:id="1442" w:author="Microsoft Office User" w:date="2018-10-31T15:48:00Z">
              <w:r>
                <w:rPr>
                  <w:rFonts w:ascii="Helvetica" w:hAnsi="Helvetica"/>
                  <w:color w:val="555555"/>
                  <w:sz w:val="21"/>
                  <w:szCs w:val="21"/>
                </w:rPr>
                <w:t xml:space="preserve">The </w:t>
              </w:r>
            </w:ins>
            <w:del w:id="1443" w:author="Microsoft Office User" w:date="2018-10-31T15:48:00Z">
              <w:r w:rsidDel="004114B4">
                <w:rPr>
                  <w:rFonts w:ascii="Helvetica" w:hAnsi="Helvetica"/>
                  <w:color w:val="555555"/>
                  <w:sz w:val="21"/>
                  <w:szCs w:val="21"/>
                </w:rPr>
                <w:delText>R</w:delText>
              </w:r>
            </w:del>
            <w:ins w:id="1444" w:author="Microsoft Office User" w:date="2018-10-31T15:49:00Z">
              <w:r>
                <w:rPr>
                  <w:rFonts w:ascii="Helvetica" w:hAnsi="Helvetica"/>
                  <w:color w:val="555555"/>
                  <w:sz w:val="21"/>
                  <w:szCs w:val="21"/>
                </w:rPr>
                <w:t>r</w:t>
              </w:r>
            </w:ins>
            <w:r>
              <w:rPr>
                <w:rFonts w:ascii="Helvetica" w:hAnsi="Helvetica"/>
                <w:color w:val="555555"/>
                <w:sz w:val="21"/>
                <w:szCs w:val="21"/>
              </w:rPr>
              <w:t xml:space="preserve">outine financial accounting seminar, finance teaching and inter-university exchange seminar, and the new trend of protection strategy for intellectual property rights in main countries seminar or financial database seminar </w:t>
            </w:r>
            <w:ins w:id="1445" w:author="Microsoft Office User" w:date="2018-10-31T15:49:00Z">
              <w:r>
                <w:rPr>
                  <w:rFonts w:ascii="Helvetica" w:hAnsi="Helvetica"/>
                  <w:color w:val="555555"/>
                  <w:sz w:val="21"/>
                  <w:szCs w:val="21"/>
                </w:rPr>
                <w:t>were</w:t>
              </w:r>
            </w:ins>
            <w:del w:id="1446" w:author="Microsoft Office User" w:date="2018-10-31T15:49:00Z">
              <w:r w:rsidDel="004114B4">
                <w:rPr>
                  <w:rFonts w:ascii="Helvetica" w:hAnsi="Helvetica"/>
                  <w:color w:val="555555"/>
                  <w:sz w:val="21"/>
                  <w:szCs w:val="21"/>
                </w:rPr>
                <w:delText>are</w:delText>
              </w:r>
            </w:del>
            <w:r>
              <w:rPr>
                <w:rFonts w:ascii="Helvetica" w:hAnsi="Helvetica"/>
                <w:color w:val="555555"/>
                <w:sz w:val="21"/>
                <w:szCs w:val="21"/>
              </w:rPr>
              <w:t xml:space="preserve"> held </w:t>
            </w:r>
            <w:del w:id="1447" w:author="Microsoft Office User" w:date="2018-10-31T15:49:00Z">
              <w:r w:rsidDel="004114B4">
                <w:rPr>
                  <w:rFonts w:ascii="Helvetica" w:hAnsi="Helvetica"/>
                  <w:color w:val="555555"/>
                  <w:sz w:val="21"/>
                  <w:szCs w:val="21"/>
                </w:rPr>
                <w:delText xml:space="preserve">in order to use these results </w:delText>
              </w:r>
            </w:del>
            <w:r>
              <w:rPr>
                <w:rFonts w:ascii="Helvetica" w:hAnsi="Helvetica"/>
                <w:color w:val="555555"/>
                <w:sz w:val="21"/>
                <w:szCs w:val="21"/>
              </w:rPr>
              <w:t>to benefit research, teaching and curriculum plan</w:t>
            </w:r>
            <w:ins w:id="1448" w:author="Microsoft Office User" w:date="2018-10-31T15:49:00Z">
              <w:r>
                <w:rPr>
                  <w:rFonts w:ascii="Helvetica" w:hAnsi="Helvetica"/>
                  <w:color w:val="555555"/>
                  <w:sz w:val="21"/>
                  <w:szCs w:val="21"/>
                </w:rPr>
                <w:t>ning</w:t>
              </w:r>
            </w:ins>
            <w:r>
              <w:rPr>
                <w:rFonts w:ascii="Helvetica" w:hAnsi="Helvetica"/>
                <w:color w:val="555555"/>
                <w:sz w:val="21"/>
                <w:szCs w:val="21"/>
              </w:rPr>
              <w:t>. During the academic year of 2008, four seminars were held. They were</w:t>
            </w:r>
            <w:ins w:id="1449" w:author="Microsoft Office User" w:date="2018-10-31T15:49:00Z">
              <w:r>
                <w:rPr>
                  <w:rFonts w:ascii="Helvetica" w:hAnsi="Helvetica"/>
                  <w:color w:val="555555"/>
                  <w:sz w:val="21"/>
                  <w:szCs w:val="21"/>
                </w:rPr>
                <w:t xml:space="preserve"> the</w:t>
              </w:r>
            </w:ins>
            <w:r>
              <w:rPr>
                <w:rFonts w:ascii="Helvetica" w:hAnsi="Helvetica"/>
                <w:color w:val="555555"/>
                <w:sz w:val="21"/>
                <w:szCs w:val="21"/>
              </w:rPr>
              <w:t xml:space="preserve"> 2009 first financial accounting and business management policymaking seminar, </w:t>
            </w:r>
            <w:ins w:id="1450" w:author="Microsoft Office User" w:date="2018-10-31T15:49:00Z">
              <w:r>
                <w:rPr>
                  <w:rFonts w:ascii="Helvetica" w:hAnsi="Helvetica"/>
                  <w:color w:val="555555"/>
                  <w:sz w:val="21"/>
                  <w:szCs w:val="21"/>
                </w:rPr>
                <w:t xml:space="preserve">the </w:t>
              </w:r>
            </w:ins>
            <w:r>
              <w:rPr>
                <w:rFonts w:ascii="Helvetica" w:hAnsi="Helvetica"/>
                <w:color w:val="555555"/>
                <w:sz w:val="21"/>
                <w:szCs w:val="21"/>
              </w:rPr>
              <w:t xml:space="preserve">finance teaching and inter-university exchange seminar, and </w:t>
            </w:r>
            <w:ins w:id="1451" w:author="Microsoft Office User" w:date="2018-10-31T15:49:00Z">
              <w:r>
                <w:rPr>
                  <w:rFonts w:ascii="Helvetica" w:hAnsi="Helvetica"/>
                  <w:color w:val="555555"/>
                  <w:sz w:val="21"/>
                  <w:szCs w:val="21"/>
                </w:rPr>
                <w:t xml:space="preserve">the </w:t>
              </w:r>
            </w:ins>
            <w:r>
              <w:rPr>
                <w:rFonts w:ascii="Helvetica" w:hAnsi="Helvetica"/>
                <w:color w:val="555555"/>
                <w:sz w:val="21"/>
                <w:szCs w:val="21"/>
              </w:rPr>
              <w:t xml:space="preserve">C money database and </w:t>
            </w:r>
            <w:ins w:id="1452" w:author="Microsoft Office User" w:date="2018-10-31T15:50:00Z">
              <w:r>
                <w:rPr>
                  <w:rFonts w:ascii="Helvetica" w:hAnsi="Helvetica"/>
                  <w:color w:val="555555"/>
                  <w:sz w:val="21"/>
                  <w:szCs w:val="21"/>
                </w:rPr>
                <w:t xml:space="preserve">the </w:t>
              </w:r>
            </w:ins>
            <w:r>
              <w:rPr>
                <w:rFonts w:ascii="Helvetica" w:hAnsi="Helvetica"/>
                <w:color w:val="555555"/>
                <w:sz w:val="21"/>
                <w:szCs w:val="21"/>
              </w:rPr>
              <w:t>TEJ database usage demonstration.</w:t>
            </w:r>
          </w:p>
          <w:p w14:paraId="1F671798" w14:textId="311AF276" w:rsidR="004114B4" w:rsidRDefault="004114B4" w:rsidP="004114B4">
            <w:r>
              <w:rPr>
                <w:rFonts w:ascii="Helvetica" w:hAnsi="Helvetica"/>
                <w:color w:val="555555"/>
                <w:sz w:val="21"/>
                <w:szCs w:val="21"/>
              </w:rPr>
              <w:t>T</w:t>
            </w:r>
            <w:r>
              <w:rPr>
                <w:rFonts w:ascii="Helvetica" w:hAnsi="Helvetica"/>
                <w:color w:val="555555"/>
                <w:sz w:val="21"/>
                <w:szCs w:val="21"/>
              </w:rPr>
              <w:t xml:space="preserve">o go hand in hand with </w:t>
            </w:r>
            <w:del w:id="1453" w:author="Microsoft Office User" w:date="2018-10-31T15:51:00Z">
              <w:r w:rsidDel="004114B4">
                <w:rPr>
                  <w:rFonts w:ascii="Helvetica" w:hAnsi="Helvetica"/>
                  <w:color w:val="555555"/>
                  <w:sz w:val="21"/>
                  <w:szCs w:val="21"/>
                </w:rPr>
                <w:delText xml:space="preserve">project of </w:delText>
              </w:r>
            </w:del>
            <w:r>
              <w:rPr>
                <w:rFonts w:ascii="Helvetica" w:hAnsi="Helvetica"/>
                <w:color w:val="555555"/>
                <w:sz w:val="21"/>
                <w:szCs w:val="21"/>
              </w:rPr>
              <w:t>teaching excellence</w:t>
            </w:r>
            <w:ins w:id="1454" w:author="Microsoft Office User" w:date="2018-10-31T15:51:00Z">
              <w:r>
                <w:rPr>
                  <w:rFonts w:ascii="Helvetica" w:hAnsi="Helvetica"/>
                  <w:color w:val="555555"/>
                  <w:sz w:val="21"/>
                  <w:szCs w:val="21"/>
                </w:rPr>
                <w:t xml:space="preserve"> project</w:t>
              </w:r>
            </w:ins>
            <w:r>
              <w:rPr>
                <w:rFonts w:ascii="Helvetica" w:hAnsi="Helvetica"/>
                <w:color w:val="555555"/>
                <w:sz w:val="21"/>
                <w:szCs w:val="21"/>
              </w:rPr>
              <w:t xml:space="preserve">, seminars for enterprise teachers are held every semester in order to get close to the development of local enterprises, and </w:t>
            </w:r>
            <w:ins w:id="1455" w:author="Microsoft Office User" w:date="2018-10-31T15:51:00Z">
              <w:r>
                <w:rPr>
                  <w:rFonts w:ascii="Helvetica" w:hAnsi="Helvetica"/>
                  <w:color w:val="555555"/>
                  <w:sz w:val="21"/>
                  <w:szCs w:val="21"/>
                </w:rPr>
                <w:t xml:space="preserve"> to </w:t>
              </w:r>
            </w:ins>
            <w:r>
              <w:rPr>
                <w:rFonts w:ascii="Helvetica" w:hAnsi="Helvetica"/>
                <w:color w:val="555555"/>
                <w:sz w:val="21"/>
                <w:szCs w:val="21"/>
              </w:rPr>
              <w:t>care for enterprises and local basic financial institutions.</w:t>
            </w:r>
          </w:p>
          <w:p w14:paraId="587989C2" w14:textId="308DF741" w:rsidR="004114B4" w:rsidRDefault="004114B4" w:rsidP="004114B4">
            <w:pPr>
              <w:rPr>
                <w:ins w:id="1456" w:author="Microsoft Office User" w:date="2018-10-31T15:53:00Z"/>
                <w:rFonts w:ascii="Helvetica" w:hAnsi="Helvetica"/>
                <w:color w:val="555555"/>
                <w:sz w:val="21"/>
                <w:szCs w:val="21"/>
              </w:rPr>
            </w:pPr>
            <w:r>
              <w:rPr>
                <w:rFonts w:ascii="Helvetica" w:hAnsi="Helvetica"/>
                <w:color w:val="555555"/>
                <w:sz w:val="21"/>
                <w:szCs w:val="21"/>
              </w:rPr>
              <w:t>Mr. Zheng w</w:t>
            </w:r>
            <w:ins w:id="1457" w:author="Microsoft Office User" w:date="2018-10-31T15:52:00Z">
              <w:r>
                <w:rPr>
                  <w:rFonts w:ascii="Helvetica" w:hAnsi="Helvetica"/>
                  <w:color w:val="555555"/>
                  <w:sz w:val="21"/>
                  <w:szCs w:val="21"/>
                </w:rPr>
                <w:t>as</w:t>
              </w:r>
            </w:ins>
            <w:del w:id="1458" w:author="Microsoft Office User" w:date="2018-10-31T15:52:00Z">
              <w:r w:rsidDel="004114B4">
                <w:rPr>
                  <w:rFonts w:ascii="Helvetica" w:hAnsi="Helvetica"/>
                  <w:color w:val="555555"/>
                  <w:sz w:val="21"/>
                  <w:szCs w:val="21"/>
                </w:rPr>
                <w:delText>ere</w:delText>
              </w:r>
            </w:del>
            <w:r>
              <w:rPr>
                <w:rFonts w:ascii="Helvetica" w:hAnsi="Helvetica"/>
                <w:color w:val="555555"/>
                <w:sz w:val="21"/>
                <w:szCs w:val="21"/>
              </w:rPr>
              <w:t xml:space="preserve"> invited to our graduate institute of finance to give speeches on the role of </w:t>
            </w:r>
            <w:ins w:id="1459" w:author="Microsoft Office User" w:date="2018-10-31T15:52:00Z">
              <w:r>
                <w:rPr>
                  <w:rFonts w:ascii="Helvetica" w:hAnsi="Helvetica"/>
                  <w:color w:val="555555"/>
                  <w:sz w:val="21"/>
                  <w:szCs w:val="21"/>
                </w:rPr>
                <w:t xml:space="preserve">the </w:t>
              </w:r>
            </w:ins>
            <w:r>
              <w:rPr>
                <w:rFonts w:ascii="Helvetica" w:hAnsi="Helvetica"/>
                <w:color w:val="555555"/>
                <w:sz w:val="21"/>
                <w:szCs w:val="21"/>
              </w:rPr>
              <w:t xml:space="preserve">financial supply chain in banking after the financial openness between Taiwan and China. </w:t>
            </w:r>
            <w:ins w:id="1460" w:author="Microsoft Office User" w:date="2018-10-31T15:53:00Z">
              <w:r>
                <w:rPr>
                  <w:rFonts w:ascii="Helvetica" w:hAnsi="Helvetica"/>
                  <w:color w:val="555555"/>
                  <w:sz w:val="21"/>
                  <w:szCs w:val="21"/>
                </w:rPr>
                <w:t xml:space="preserve">In addition, </w:t>
              </w:r>
            </w:ins>
            <w:del w:id="1461" w:author="Microsoft Office User" w:date="2018-10-31T15:53:00Z">
              <w:r w:rsidDel="004114B4">
                <w:rPr>
                  <w:rFonts w:ascii="Helvetica" w:hAnsi="Helvetica"/>
                  <w:color w:val="555555"/>
                  <w:sz w:val="21"/>
                  <w:szCs w:val="21"/>
                </w:rPr>
                <w:delText>Besides</w:delText>
              </w:r>
            </w:del>
            <w:r>
              <w:rPr>
                <w:rFonts w:ascii="Helvetica" w:hAnsi="Helvetica"/>
                <w:color w:val="555555"/>
                <w:sz w:val="21"/>
                <w:szCs w:val="21"/>
              </w:rPr>
              <w:t xml:space="preserve">, </w:t>
            </w:r>
            <w:ins w:id="1462" w:author="Microsoft Office User" w:date="2018-10-31T15:53:00Z">
              <w:r>
                <w:rPr>
                  <w:rFonts w:ascii="Helvetica" w:hAnsi="Helvetica"/>
                  <w:color w:val="555555"/>
                  <w:sz w:val="21"/>
                  <w:szCs w:val="21"/>
                </w:rPr>
                <w:t xml:space="preserve">a </w:t>
              </w:r>
            </w:ins>
            <w:r>
              <w:rPr>
                <w:rFonts w:ascii="Helvetica" w:hAnsi="Helvetica"/>
                <w:color w:val="555555"/>
                <w:sz w:val="21"/>
                <w:szCs w:val="21"/>
              </w:rPr>
              <w:t>financial supply chain course is provided to postgraduate students as an optional course with an expectation that students will be able to get involved as soon as possible with the financial development in China.</w:t>
            </w:r>
          </w:p>
          <w:p w14:paraId="515334B4" w14:textId="0019D129" w:rsidR="004114B4" w:rsidRDefault="004114B4" w:rsidP="004114B4"/>
          <w:p w14:paraId="51D6A5E0" w14:textId="012164C2" w:rsidR="004114B4" w:rsidRDefault="004114B4" w:rsidP="004114B4">
            <w:pPr>
              <w:numPr>
                <w:ilvl w:val="0"/>
                <w:numId w:val="17"/>
              </w:numPr>
              <w:spacing w:before="100" w:beforeAutospacing="1" w:after="100" w:afterAutospacing="1"/>
              <w:ind w:left="525"/>
              <w:rPr>
                <w:rFonts w:ascii="Helvetica" w:hAnsi="Helvetica"/>
                <w:color w:val="555555"/>
                <w:sz w:val="21"/>
                <w:szCs w:val="21"/>
              </w:rPr>
            </w:pPr>
            <w:r>
              <w:rPr>
                <w:rFonts w:ascii="Helvetica" w:hAnsi="Helvetica"/>
                <w:color w:val="555555"/>
                <w:sz w:val="21"/>
                <w:szCs w:val="21"/>
              </w:rPr>
              <w:lastRenderedPageBreak/>
              <w:t xml:space="preserve">To go hand in hand with our medium long-term plan and </w:t>
            </w:r>
            <w:del w:id="1463" w:author="Microsoft Office User" w:date="2018-10-31T15:56:00Z">
              <w:r w:rsidDel="004114B4">
                <w:rPr>
                  <w:rFonts w:ascii="Helvetica" w:hAnsi="Helvetica"/>
                  <w:color w:val="555555"/>
                  <w:sz w:val="21"/>
                  <w:szCs w:val="21"/>
                </w:rPr>
                <w:delText>project of</w:delText>
              </w:r>
            </w:del>
            <w:r>
              <w:rPr>
                <w:rFonts w:ascii="Helvetica" w:hAnsi="Helvetica"/>
                <w:color w:val="555555"/>
                <w:sz w:val="21"/>
                <w:szCs w:val="21"/>
              </w:rPr>
              <w:t xml:space="preserve"> teaching excellence</w:t>
            </w:r>
            <w:ins w:id="1464" w:author="Microsoft Office User" w:date="2018-10-31T15:56:00Z">
              <w:r>
                <w:rPr>
                  <w:rFonts w:ascii="Helvetica" w:hAnsi="Helvetica"/>
                  <w:color w:val="555555"/>
                  <w:sz w:val="21"/>
                  <w:szCs w:val="21"/>
                </w:rPr>
                <w:t xml:space="preserve"> project </w:t>
              </w:r>
            </w:ins>
            <w:r>
              <w:rPr>
                <w:rFonts w:ascii="Helvetica" w:hAnsi="Helvetica"/>
                <w:color w:val="555555"/>
                <w:sz w:val="21"/>
                <w:szCs w:val="21"/>
              </w:rPr>
              <w:t>, the purchase of online learning system</w:t>
            </w:r>
            <w:ins w:id="1465" w:author="Microsoft Office User" w:date="2018-10-31T15:57:00Z">
              <w:r w:rsidR="00A61BAA">
                <w:rPr>
                  <w:rFonts w:ascii="Helvetica" w:hAnsi="Helvetica"/>
                  <w:color w:val="555555"/>
                  <w:sz w:val="21"/>
                  <w:szCs w:val="21"/>
                </w:rPr>
                <w:t>s</w:t>
              </w:r>
            </w:ins>
            <w:r>
              <w:rPr>
                <w:rFonts w:ascii="Helvetica" w:hAnsi="Helvetica"/>
                <w:color w:val="555555"/>
                <w:sz w:val="21"/>
                <w:szCs w:val="21"/>
              </w:rPr>
              <w:t xml:space="preserve"> for certification and training courses </w:t>
            </w:r>
            <w:del w:id="1466" w:author="Microsoft Office User" w:date="2018-10-31T15:57:00Z">
              <w:r w:rsidDel="00A61BAA">
                <w:rPr>
                  <w:rFonts w:ascii="Helvetica" w:hAnsi="Helvetica"/>
                  <w:color w:val="555555"/>
                  <w:sz w:val="21"/>
                  <w:szCs w:val="21"/>
                </w:rPr>
                <w:delText xml:space="preserve">for professional certification </w:delText>
              </w:r>
            </w:del>
            <w:r>
              <w:rPr>
                <w:rFonts w:ascii="Helvetica" w:hAnsi="Helvetica"/>
                <w:color w:val="555555"/>
                <w:sz w:val="21"/>
                <w:szCs w:val="21"/>
              </w:rPr>
              <w:t xml:space="preserve">is an ongoing project. Furthermore, in order to help students pass financial certification exams and increase students’ competitiveness, related courses </w:t>
            </w:r>
            <w:ins w:id="1467" w:author="Microsoft Office User" w:date="2018-10-31T15:57:00Z">
              <w:r w:rsidR="00A61BAA">
                <w:rPr>
                  <w:rFonts w:ascii="Helvetica" w:hAnsi="Helvetica"/>
                  <w:color w:val="555555"/>
                  <w:sz w:val="21"/>
                  <w:szCs w:val="21"/>
                </w:rPr>
                <w:t>have been</w:t>
              </w:r>
            </w:ins>
            <w:del w:id="1468" w:author="Microsoft Office User" w:date="2018-10-31T15:57:00Z">
              <w:r w:rsidDel="00A61BAA">
                <w:rPr>
                  <w:rFonts w:ascii="Helvetica" w:hAnsi="Helvetica"/>
                  <w:color w:val="555555"/>
                  <w:sz w:val="21"/>
                  <w:szCs w:val="21"/>
                </w:rPr>
                <w:delText>are</w:delText>
              </w:r>
            </w:del>
            <w:r>
              <w:rPr>
                <w:rFonts w:ascii="Helvetica" w:hAnsi="Helvetica"/>
                <w:color w:val="555555"/>
                <w:sz w:val="21"/>
                <w:szCs w:val="21"/>
              </w:rPr>
              <w:t xml:space="preserve"> increased. It is worth mentioning that two of our graduates, Li Hsiu-</w:t>
            </w:r>
            <w:proofErr w:type="spellStart"/>
            <w:r>
              <w:rPr>
                <w:rFonts w:ascii="Helvetica" w:hAnsi="Helvetica"/>
                <w:color w:val="555555"/>
                <w:sz w:val="21"/>
                <w:szCs w:val="21"/>
              </w:rPr>
              <w:t>Hsuan</w:t>
            </w:r>
            <w:proofErr w:type="spellEnd"/>
            <w:r>
              <w:rPr>
                <w:rFonts w:ascii="Helvetica" w:hAnsi="Helvetica"/>
                <w:color w:val="555555"/>
                <w:sz w:val="21"/>
                <w:szCs w:val="21"/>
              </w:rPr>
              <w:t xml:space="preserve"> and Guo Jun-Hong, had got more than 20 pieces of certification before they graduated. This crowning achievement makes them experts in financial certification exams. Furthermore, the amount of subsidy</w:t>
            </w:r>
            <w:ins w:id="1469" w:author="Microsoft Office User" w:date="2018-10-31T15:57:00Z">
              <w:r w:rsidR="00A61BAA">
                <w:rPr>
                  <w:rFonts w:ascii="Helvetica" w:hAnsi="Helvetica"/>
                  <w:color w:val="555555"/>
                  <w:sz w:val="21"/>
                  <w:szCs w:val="21"/>
                </w:rPr>
                <w:t xml:space="preserve"> given to our department</w:t>
              </w:r>
            </w:ins>
            <w:r>
              <w:rPr>
                <w:rFonts w:ascii="Helvetica" w:hAnsi="Helvetica"/>
                <w:color w:val="555555"/>
                <w:sz w:val="21"/>
                <w:szCs w:val="21"/>
              </w:rPr>
              <w:t xml:space="preserve"> </w:t>
            </w:r>
            <w:ins w:id="1470" w:author="Microsoft Office User" w:date="2018-10-31T15:57:00Z">
              <w:r w:rsidR="00A61BAA">
                <w:rPr>
                  <w:rFonts w:ascii="Helvetica" w:hAnsi="Helvetica"/>
                  <w:color w:val="555555"/>
                  <w:sz w:val="21"/>
                  <w:szCs w:val="21"/>
                </w:rPr>
                <w:t xml:space="preserve">for </w:t>
              </w:r>
            </w:ins>
            <w:del w:id="1471" w:author="Microsoft Office User" w:date="2018-10-31T15:57:00Z">
              <w:r w:rsidDel="00A61BAA">
                <w:rPr>
                  <w:rFonts w:ascii="Helvetica" w:hAnsi="Helvetica"/>
                  <w:color w:val="555555"/>
                  <w:sz w:val="21"/>
                  <w:szCs w:val="21"/>
                </w:rPr>
                <w:delText>of</w:delText>
              </w:r>
            </w:del>
            <w:r>
              <w:rPr>
                <w:rFonts w:ascii="Helvetica" w:hAnsi="Helvetica"/>
                <w:color w:val="555555"/>
                <w:sz w:val="21"/>
                <w:szCs w:val="21"/>
              </w:rPr>
              <w:t xml:space="preserve"> </w:t>
            </w:r>
            <w:ins w:id="1472" w:author="Microsoft Office User" w:date="2018-10-31T15:57:00Z">
              <w:r w:rsidR="00A61BAA">
                <w:rPr>
                  <w:rFonts w:ascii="Helvetica" w:hAnsi="Helvetica"/>
                  <w:color w:val="555555"/>
                  <w:sz w:val="21"/>
                  <w:szCs w:val="21"/>
                </w:rPr>
                <w:t xml:space="preserve">the </w:t>
              </w:r>
            </w:ins>
            <w:r>
              <w:rPr>
                <w:rFonts w:ascii="Helvetica" w:hAnsi="Helvetica"/>
                <w:color w:val="555555"/>
                <w:sz w:val="21"/>
                <w:szCs w:val="21"/>
              </w:rPr>
              <w:t xml:space="preserve">teaching excellence </w:t>
            </w:r>
            <w:proofErr w:type="spellStart"/>
            <w:r>
              <w:rPr>
                <w:rFonts w:ascii="Helvetica" w:hAnsi="Helvetica"/>
                <w:color w:val="555555"/>
                <w:sz w:val="21"/>
                <w:szCs w:val="21"/>
              </w:rPr>
              <w:t>project</w:t>
            </w:r>
            <w:del w:id="1473" w:author="Microsoft Office User" w:date="2018-10-31T15:58:00Z">
              <w:r w:rsidDel="00A61BAA">
                <w:rPr>
                  <w:rFonts w:ascii="Helvetica" w:hAnsi="Helvetica"/>
                  <w:color w:val="555555"/>
                  <w:sz w:val="21"/>
                  <w:szCs w:val="21"/>
                </w:rPr>
                <w:delText xml:space="preserve">, which is </w:delText>
              </w:r>
            </w:del>
            <w:r>
              <w:rPr>
                <w:rFonts w:ascii="Helvetica" w:hAnsi="Helvetica"/>
                <w:color w:val="555555"/>
                <w:sz w:val="21"/>
                <w:szCs w:val="21"/>
              </w:rPr>
              <w:t>from</w:t>
            </w:r>
            <w:proofErr w:type="spellEnd"/>
            <w:r>
              <w:rPr>
                <w:rFonts w:ascii="Helvetica" w:hAnsi="Helvetica"/>
                <w:color w:val="555555"/>
                <w:sz w:val="21"/>
                <w:szCs w:val="21"/>
              </w:rPr>
              <w:t xml:space="preserve"> the ministry of </w:t>
            </w:r>
            <w:proofErr w:type="spellStart"/>
            <w:r>
              <w:rPr>
                <w:rFonts w:ascii="Helvetica" w:hAnsi="Helvetica"/>
                <w:color w:val="555555"/>
                <w:sz w:val="21"/>
                <w:szCs w:val="21"/>
              </w:rPr>
              <w:t>education</w:t>
            </w:r>
            <w:del w:id="1474" w:author="Microsoft Office User" w:date="2018-10-31T15:58:00Z">
              <w:r w:rsidDel="00A61BAA">
                <w:rPr>
                  <w:rFonts w:ascii="Helvetica" w:hAnsi="Helvetica"/>
                  <w:color w:val="555555"/>
                  <w:sz w:val="21"/>
                  <w:szCs w:val="21"/>
                </w:rPr>
                <w:delText xml:space="preserve">, for our department </w:delText>
              </w:r>
            </w:del>
            <w:r>
              <w:rPr>
                <w:rFonts w:ascii="Helvetica" w:hAnsi="Helvetica"/>
                <w:color w:val="555555"/>
                <w:sz w:val="21"/>
                <w:szCs w:val="21"/>
              </w:rPr>
              <w:t>is</w:t>
            </w:r>
            <w:proofErr w:type="spellEnd"/>
            <w:r>
              <w:rPr>
                <w:rFonts w:ascii="Helvetica" w:hAnsi="Helvetica"/>
                <w:color w:val="555555"/>
                <w:sz w:val="21"/>
                <w:szCs w:val="21"/>
              </w:rPr>
              <w:t xml:space="preserve"> approximately NT$ 3,769,034. This subsidy was used to set up courses such as financial planners, knowledge and expertise for senior security salesman, insurance planning practice and banking practice, etc. These courses were so popular that some students couldn’t sign up for their desired courses and requested </w:t>
            </w:r>
            <w:del w:id="1475" w:author="Microsoft Office User" w:date="2018-10-31T15:58:00Z">
              <w:r w:rsidDel="00A61BAA">
                <w:rPr>
                  <w:rFonts w:ascii="Helvetica" w:hAnsi="Helvetica"/>
                  <w:color w:val="555555"/>
                  <w:sz w:val="21"/>
                  <w:szCs w:val="21"/>
                </w:rPr>
                <w:delText xml:space="preserve">for </w:delText>
              </w:r>
            </w:del>
            <w:r>
              <w:rPr>
                <w:rFonts w:ascii="Helvetica" w:hAnsi="Helvetica"/>
                <w:color w:val="555555"/>
                <w:sz w:val="21"/>
                <w:szCs w:val="21"/>
              </w:rPr>
              <w:t xml:space="preserve">additional places. The same resource was also used in our graduate institute of financial and economic law to set up practical courses such as indictment ticket writing practice, etc. In order to shorten the distance between theory and practice and enable students to get involved in legal help, a mutual cooperation is </w:t>
            </w:r>
            <w:commentRangeStart w:id="1476"/>
            <w:r>
              <w:rPr>
                <w:rFonts w:ascii="Helvetica" w:hAnsi="Helvetica"/>
                <w:color w:val="555555"/>
                <w:sz w:val="21"/>
                <w:szCs w:val="21"/>
              </w:rPr>
              <w:t>achieved</w:t>
            </w:r>
            <w:commentRangeEnd w:id="1476"/>
            <w:r w:rsidR="00A61BAA">
              <w:rPr>
                <w:rStyle w:val="CommentReference"/>
              </w:rPr>
              <w:commentReference w:id="1476"/>
            </w:r>
            <w:r>
              <w:rPr>
                <w:rFonts w:ascii="Helvetica" w:hAnsi="Helvetica"/>
                <w:color w:val="555555"/>
                <w:sz w:val="21"/>
                <w:szCs w:val="21"/>
              </w:rPr>
              <w:t>.</w:t>
            </w:r>
          </w:p>
          <w:p w14:paraId="32A66582" w14:textId="1A37E610" w:rsidR="004114B4" w:rsidRDefault="004114B4" w:rsidP="004114B4">
            <w:pPr>
              <w:numPr>
                <w:ilvl w:val="0"/>
                <w:numId w:val="17"/>
              </w:numPr>
              <w:spacing w:before="100" w:beforeAutospacing="1" w:after="100" w:afterAutospacing="1"/>
              <w:ind w:left="525"/>
              <w:rPr>
                <w:rFonts w:ascii="Helvetica" w:hAnsi="Helvetica"/>
                <w:color w:val="555555"/>
                <w:sz w:val="21"/>
                <w:szCs w:val="21"/>
              </w:rPr>
            </w:pPr>
            <w:r>
              <w:rPr>
                <w:rFonts w:ascii="Helvetica" w:hAnsi="Helvetica"/>
                <w:color w:val="555555"/>
                <w:sz w:val="21"/>
                <w:szCs w:val="21"/>
              </w:rPr>
              <w:t>Based on the needs from our practical operation, e-Learning courses are used as a complementary method when current teaching faculty can</w:t>
            </w:r>
            <w:ins w:id="1477" w:author="Microsoft Office User" w:date="2018-10-31T15:59:00Z">
              <w:r w:rsidR="00A61BAA">
                <w:rPr>
                  <w:rFonts w:ascii="Helvetica" w:hAnsi="Helvetica"/>
                  <w:color w:val="555555"/>
                  <w:sz w:val="21"/>
                  <w:szCs w:val="21"/>
                </w:rPr>
                <w:t xml:space="preserve">not </w:t>
              </w:r>
            </w:ins>
            <w:ins w:id="1478" w:author="Microsoft Office User" w:date="2018-10-31T16:00:00Z">
              <w:r w:rsidR="00A61BAA">
                <w:rPr>
                  <w:rFonts w:ascii="Helvetica" w:hAnsi="Helvetica"/>
                  <w:color w:val="555555"/>
                  <w:sz w:val="21"/>
                  <w:szCs w:val="21"/>
                </w:rPr>
                <w:t>meet students’ needs.</w:t>
              </w:r>
            </w:ins>
            <w:del w:id="1479" w:author="Microsoft Office User" w:date="2018-10-31T15:59:00Z">
              <w:r w:rsidDel="00A61BAA">
                <w:rPr>
                  <w:rFonts w:ascii="Helvetica" w:hAnsi="Helvetica"/>
                  <w:color w:val="555555"/>
                  <w:sz w:val="21"/>
                  <w:szCs w:val="21"/>
                </w:rPr>
                <w:delText>’t satisfy the needs.</w:delText>
              </w:r>
            </w:del>
          </w:p>
          <w:p w14:paraId="3490EB9E" w14:textId="04E3BCB5" w:rsidR="004114B4" w:rsidRDefault="004114B4" w:rsidP="004114B4">
            <w:pPr>
              <w:numPr>
                <w:ilvl w:val="0"/>
                <w:numId w:val="17"/>
              </w:numPr>
              <w:spacing w:before="100" w:beforeAutospacing="1" w:after="100" w:afterAutospacing="1"/>
              <w:ind w:left="525"/>
              <w:rPr>
                <w:rFonts w:ascii="Helvetica" w:hAnsi="Helvetica"/>
                <w:color w:val="555555"/>
                <w:sz w:val="21"/>
                <w:szCs w:val="21"/>
              </w:rPr>
            </w:pPr>
            <w:r>
              <w:rPr>
                <w:rFonts w:ascii="Helvetica" w:hAnsi="Helvetica"/>
                <w:color w:val="555555"/>
                <w:sz w:val="21"/>
                <w:szCs w:val="21"/>
              </w:rPr>
              <w:t xml:space="preserve">To shorten </w:t>
            </w:r>
            <w:ins w:id="1480" w:author="Microsoft Office User" w:date="2018-10-31T16:00:00Z">
              <w:r w:rsidR="00A61BAA">
                <w:rPr>
                  <w:rFonts w:ascii="Helvetica" w:hAnsi="Helvetica"/>
                  <w:color w:val="555555"/>
                  <w:sz w:val="21"/>
                  <w:szCs w:val="21"/>
                </w:rPr>
                <w:t xml:space="preserve">job </w:t>
              </w:r>
            </w:ins>
            <w:r>
              <w:rPr>
                <w:rFonts w:ascii="Helvetica" w:hAnsi="Helvetica"/>
                <w:color w:val="555555"/>
                <w:sz w:val="21"/>
                <w:szCs w:val="21"/>
              </w:rPr>
              <w:t xml:space="preserve">matching time between employers and employees, and increase employability, cooperative enterprises </w:t>
            </w:r>
            <w:del w:id="1481" w:author="Microsoft Office User" w:date="2018-10-31T16:01:00Z">
              <w:r w:rsidDel="00A61BAA">
                <w:rPr>
                  <w:rFonts w:ascii="Helvetica" w:hAnsi="Helvetica"/>
                  <w:color w:val="555555"/>
                  <w:sz w:val="21"/>
                  <w:szCs w:val="21"/>
                </w:rPr>
                <w:delText xml:space="preserve">are enquired </w:delText>
              </w:r>
            </w:del>
            <w:r>
              <w:rPr>
                <w:rFonts w:ascii="Helvetica" w:hAnsi="Helvetica"/>
                <w:color w:val="555555"/>
                <w:sz w:val="21"/>
                <w:szCs w:val="21"/>
              </w:rPr>
              <w:t xml:space="preserve">regularly </w:t>
            </w:r>
            <w:del w:id="1482" w:author="Microsoft Office User" w:date="2018-10-31T16:01:00Z">
              <w:r w:rsidDel="00A61BAA">
                <w:rPr>
                  <w:rFonts w:ascii="Helvetica" w:hAnsi="Helvetica"/>
                  <w:color w:val="555555"/>
                  <w:sz w:val="21"/>
                  <w:szCs w:val="21"/>
                </w:rPr>
                <w:delText xml:space="preserve">in order to </w:delText>
              </w:r>
            </w:del>
            <w:r>
              <w:rPr>
                <w:rFonts w:ascii="Helvetica" w:hAnsi="Helvetica"/>
                <w:color w:val="555555"/>
                <w:sz w:val="21"/>
                <w:szCs w:val="21"/>
              </w:rPr>
              <w:t xml:space="preserve">set up </w:t>
            </w:r>
            <w:ins w:id="1483" w:author="Microsoft Office User" w:date="2018-10-31T16:01:00Z">
              <w:r w:rsidR="00A61BAA">
                <w:rPr>
                  <w:rFonts w:ascii="Helvetica" w:hAnsi="Helvetica"/>
                  <w:color w:val="555555"/>
                  <w:sz w:val="21"/>
                  <w:szCs w:val="21"/>
                </w:rPr>
                <w:t xml:space="preserve">in </w:t>
              </w:r>
            </w:ins>
            <w:r>
              <w:rPr>
                <w:rFonts w:ascii="Helvetica" w:hAnsi="Helvetica"/>
                <w:color w:val="555555"/>
                <w:sz w:val="21"/>
                <w:szCs w:val="21"/>
              </w:rPr>
              <w:t>our department employment fair during graduation season.</w:t>
            </w:r>
            <w:bookmarkStart w:id="1484" w:name="_GoBack"/>
            <w:bookmarkEnd w:id="1484"/>
          </w:p>
          <w:p w14:paraId="7979B75B" w14:textId="77777777" w:rsidR="004114B4" w:rsidRDefault="004114B4" w:rsidP="004114B4"/>
          <w:p w14:paraId="75FDC8C3" w14:textId="77777777" w:rsidR="00103344" w:rsidRDefault="00103344" w:rsidP="0078323B">
            <w:pPr>
              <w:rPr>
                <w:ins w:id="1485" w:author="Microsoft Office User" w:date="2018-10-31T15:44:00Z"/>
                <w:rFonts w:ascii="Microsoft JhengHei" w:eastAsia="Microsoft JhengHei" w:hAnsi="Microsoft JhengHei" w:cs="PMingLiU"/>
                <w:color w:val="000000"/>
                <w:sz w:val="22"/>
              </w:rPr>
            </w:pPr>
          </w:p>
          <w:p w14:paraId="656351C7" w14:textId="3911ABEF" w:rsidR="000C7DD8" w:rsidRPr="00103344" w:rsidRDefault="000C7DD8" w:rsidP="0078323B">
            <w:pPr>
              <w:rPr>
                <w:rFonts w:ascii="Microsoft JhengHei" w:eastAsia="Microsoft JhengHei" w:hAnsi="Microsoft JhengHei" w:cs="PMingLiU"/>
                <w:color w:val="000000"/>
                <w:sz w:val="22"/>
              </w:rPr>
            </w:pPr>
          </w:p>
        </w:tc>
      </w:tr>
    </w:tbl>
    <w:p w14:paraId="314B80B1" w14:textId="77777777" w:rsidR="00103344" w:rsidRPr="00103344" w:rsidRDefault="00103344"/>
    <w:sectPr w:rsidR="00103344" w:rsidRPr="00103344" w:rsidSect="00103344">
      <w:pgSz w:w="20639" w:h="14572" w:orient="landscape" w:code="12"/>
      <w:pgMar w:top="1134" w:right="1134" w:bottom="1134" w:left="1134"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05" w:author="Microsoft Office User" w:date="2018-10-24T21:28:00Z" w:initials="MOU">
    <w:p w14:paraId="396A6DF8" w14:textId="77777777" w:rsidR="0046295E" w:rsidRDefault="0046295E">
      <w:pPr>
        <w:pStyle w:val="CommentText"/>
      </w:pPr>
      <w:r>
        <w:rPr>
          <w:rStyle w:val="CommentReference"/>
        </w:rPr>
        <w:annotationRef/>
      </w:r>
      <w:r>
        <w:t>I do not understand this sentence</w:t>
      </w:r>
    </w:p>
  </w:comment>
  <w:comment w:id="363" w:author="Microsoft Office User" w:date="2018-10-24T21:43:00Z" w:initials="MOU">
    <w:p w14:paraId="4309A4F3" w14:textId="77777777" w:rsidR="0046295E" w:rsidRDefault="0046295E">
      <w:pPr>
        <w:pStyle w:val="CommentText"/>
      </w:pPr>
      <w:r>
        <w:rPr>
          <w:rStyle w:val="CommentReference"/>
        </w:rPr>
        <w:annotationRef/>
      </w:r>
      <w:r>
        <w:t>I don’t understand this part</w:t>
      </w:r>
    </w:p>
  </w:comment>
  <w:comment w:id="370" w:author="Microsoft Office User" w:date="2018-10-24T21:45:00Z" w:initials="MOU">
    <w:p w14:paraId="6409E0A8" w14:textId="77777777" w:rsidR="0046295E" w:rsidRDefault="0046295E">
      <w:pPr>
        <w:pStyle w:val="CommentText"/>
      </w:pPr>
      <w:r>
        <w:rPr>
          <w:rStyle w:val="CommentReference"/>
        </w:rPr>
        <w:annotationRef/>
      </w:r>
      <w:r>
        <w:t>Unknown vocabulary</w:t>
      </w:r>
    </w:p>
  </w:comment>
  <w:comment w:id="434" w:author="Microsoft Office User" w:date="2018-10-24T21:58:00Z" w:initials="MOU">
    <w:p w14:paraId="69FC79D3" w14:textId="77777777" w:rsidR="0046295E" w:rsidRDefault="0046295E">
      <w:pPr>
        <w:pStyle w:val="CommentText"/>
      </w:pPr>
      <w:r>
        <w:rPr>
          <w:rStyle w:val="CommentReference"/>
        </w:rPr>
        <w:annotationRef/>
      </w:r>
      <w:r>
        <w:t>I do not understand this part</w:t>
      </w:r>
    </w:p>
  </w:comment>
  <w:comment w:id="641" w:author="Microsoft Office User" w:date="2018-10-25T14:49:00Z" w:initials="MOU">
    <w:p w14:paraId="5EC04F8E" w14:textId="12B8DA59" w:rsidR="0046295E" w:rsidRDefault="0046295E">
      <w:pPr>
        <w:pStyle w:val="CommentText"/>
      </w:pPr>
      <w:r>
        <w:rPr>
          <w:rStyle w:val="CommentReference"/>
        </w:rPr>
        <w:annotationRef/>
      </w:r>
    </w:p>
  </w:comment>
  <w:comment w:id="642" w:author="Microsoft Office User" w:date="2018-10-25T14:49:00Z" w:initials="MOU">
    <w:p w14:paraId="23D57CD2" w14:textId="2FF671E5" w:rsidR="0046295E" w:rsidRDefault="0046295E">
      <w:pPr>
        <w:pStyle w:val="CommentText"/>
      </w:pPr>
      <w:r>
        <w:rPr>
          <w:rStyle w:val="CommentReference"/>
        </w:rPr>
        <w:annotationRef/>
      </w:r>
      <w:r>
        <w:t>The most in Taiwan?</w:t>
      </w:r>
    </w:p>
  </w:comment>
  <w:comment w:id="649" w:author="Microsoft Office User" w:date="2018-10-25T14:49:00Z" w:initials="MOU">
    <w:p w14:paraId="1C7C205B" w14:textId="60410775" w:rsidR="0046295E" w:rsidRDefault="0046295E">
      <w:pPr>
        <w:pStyle w:val="CommentText"/>
      </w:pPr>
      <w:r>
        <w:rPr>
          <w:rStyle w:val="CommentReference"/>
        </w:rPr>
        <w:annotationRef/>
      </w:r>
      <w:r>
        <w:t>In Taiwan?</w:t>
      </w:r>
    </w:p>
  </w:comment>
  <w:comment w:id="650" w:author="Microsoft Office User" w:date="2018-10-25T14:49:00Z" w:initials="MOU">
    <w:p w14:paraId="39C7F5E3" w14:textId="17E4C968" w:rsidR="0046295E" w:rsidRDefault="0046295E">
      <w:pPr>
        <w:pStyle w:val="CommentText"/>
      </w:pPr>
      <w:r>
        <w:rPr>
          <w:rStyle w:val="CommentReference"/>
        </w:rPr>
        <w:annotationRef/>
      </w:r>
      <w:r>
        <w:t>In Taiwan?</w:t>
      </w:r>
    </w:p>
  </w:comment>
  <w:comment w:id="656" w:author="Microsoft Office User" w:date="2018-10-25T14:50:00Z" w:initials="MOU">
    <w:p w14:paraId="732C9704" w14:textId="10AA6C91" w:rsidR="0046295E" w:rsidRDefault="0046295E">
      <w:pPr>
        <w:pStyle w:val="CommentText"/>
      </w:pPr>
      <w:r>
        <w:rPr>
          <w:rStyle w:val="CommentReference"/>
        </w:rPr>
        <w:annotationRef/>
      </w:r>
    </w:p>
  </w:comment>
  <w:comment w:id="657" w:author="Microsoft Office User" w:date="2018-10-25T14:50:00Z" w:initials="MOU">
    <w:p w14:paraId="7513B0BE" w14:textId="39E90D44" w:rsidR="0046295E" w:rsidRDefault="0046295E">
      <w:pPr>
        <w:pStyle w:val="CommentText"/>
      </w:pPr>
      <w:r>
        <w:rPr>
          <w:rStyle w:val="CommentReference"/>
        </w:rPr>
        <w:annotationRef/>
      </w:r>
      <w:r>
        <w:t>In Taiwan?</w:t>
      </w:r>
    </w:p>
  </w:comment>
  <w:comment w:id="776" w:author="Microsoft Office User" w:date="2018-10-26T19:43:00Z" w:initials="MOU">
    <w:p w14:paraId="109D994D" w14:textId="46625664" w:rsidR="0046295E" w:rsidRDefault="0046295E">
      <w:pPr>
        <w:pStyle w:val="CommentText"/>
      </w:pPr>
      <w:r>
        <w:rPr>
          <w:rStyle w:val="CommentReference"/>
        </w:rPr>
        <w:annotationRef/>
      </w:r>
      <w:r>
        <w:t>I don’t know what this means.</w:t>
      </w:r>
    </w:p>
  </w:comment>
  <w:comment w:id="1147" w:author="Microsoft Office User" w:date="2018-10-28T13:53:00Z" w:initials="MOU">
    <w:p w14:paraId="1DF3BA82" w14:textId="121310EA" w:rsidR="0046295E" w:rsidRDefault="0046295E">
      <w:pPr>
        <w:pStyle w:val="CommentText"/>
      </w:pPr>
      <w:r>
        <w:rPr>
          <w:rStyle w:val="CommentReference"/>
        </w:rPr>
        <w:annotationRef/>
      </w:r>
      <w:r>
        <w:t>In Taiwan or in STUST?</w:t>
      </w:r>
    </w:p>
  </w:comment>
  <w:comment w:id="1152" w:author="Microsoft Office User" w:date="2018-10-28T22:21:00Z" w:initials="MOU">
    <w:p w14:paraId="6F5AF0F8" w14:textId="77777777" w:rsidR="0046295E" w:rsidRDefault="0046295E">
      <w:pPr>
        <w:pStyle w:val="CommentText"/>
      </w:pPr>
      <w:r>
        <w:rPr>
          <w:rStyle w:val="CommentReference"/>
        </w:rPr>
        <w:annotationRef/>
      </w:r>
      <w:r>
        <w:t>unclear</w:t>
      </w:r>
    </w:p>
  </w:comment>
  <w:comment w:id="1153" w:author="Microsoft Office User" w:date="2018-10-28T22:23:00Z" w:initials="MOU">
    <w:p w14:paraId="4EB91172" w14:textId="3FB564C9" w:rsidR="0046295E" w:rsidRDefault="0046295E">
      <w:pPr>
        <w:pStyle w:val="CommentText"/>
      </w:pPr>
      <w:r>
        <w:rPr>
          <w:rStyle w:val="CommentReference"/>
        </w:rPr>
        <w:annotationRef/>
      </w:r>
      <w:r>
        <w:t>unclear</w:t>
      </w:r>
    </w:p>
  </w:comment>
  <w:comment w:id="1173" w:author="Microsoft Office User" w:date="2018-10-28T22:29:00Z" w:initials="MOU">
    <w:p w14:paraId="489BFF67" w14:textId="0754D921" w:rsidR="0046295E" w:rsidRDefault="0046295E">
      <w:pPr>
        <w:pStyle w:val="CommentText"/>
      </w:pPr>
      <w:r>
        <w:rPr>
          <w:rStyle w:val="CommentReference"/>
        </w:rPr>
        <w:annotationRef/>
      </w:r>
      <w:r>
        <w:t>unclear</w:t>
      </w:r>
    </w:p>
  </w:comment>
  <w:comment w:id="1180" w:author="Microsoft Office User" w:date="2018-10-28T22:32:00Z" w:initials="MOU">
    <w:p w14:paraId="45695DD1" w14:textId="0CD3640D" w:rsidR="0046295E" w:rsidRDefault="0046295E">
      <w:pPr>
        <w:pStyle w:val="CommentText"/>
      </w:pPr>
      <w:r>
        <w:rPr>
          <w:rStyle w:val="CommentReference"/>
        </w:rPr>
        <w:annotationRef/>
      </w:r>
      <w:r>
        <w:t>unclear</w:t>
      </w:r>
    </w:p>
  </w:comment>
  <w:comment w:id="1270" w:author="Microsoft Office User" w:date="2018-10-29T21:46:00Z" w:initials="MOU">
    <w:p w14:paraId="381BBEBA" w14:textId="1A2EE954" w:rsidR="0046295E" w:rsidRDefault="0046295E">
      <w:pPr>
        <w:pStyle w:val="CommentText"/>
      </w:pPr>
      <w:r>
        <w:rPr>
          <w:rStyle w:val="CommentReference"/>
        </w:rPr>
        <w:annotationRef/>
      </w:r>
      <w:r>
        <w:t>unclear</w:t>
      </w:r>
    </w:p>
  </w:comment>
  <w:comment w:id="1363" w:author="Microsoft Office User" w:date="2018-10-30T13:14:00Z" w:initials="MOU">
    <w:p w14:paraId="0D0596F8" w14:textId="5AA612D3" w:rsidR="0046295E" w:rsidRDefault="0046295E">
      <w:pPr>
        <w:pStyle w:val="CommentText"/>
      </w:pPr>
      <w:r>
        <w:rPr>
          <w:rStyle w:val="CommentReference"/>
        </w:rPr>
        <w:annotationRef/>
      </w:r>
      <w:r>
        <w:t>‘real functions’ is unclear</w:t>
      </w:r>
    </w:p>
  </w:comment>
  <w:comment w:id="1434" w:author="Microsoft Office User" w:date="2018-10-31T15:44:00Z" w:initials="MOU">
    <w:p w14:paraId="4E3759F0" w14:textId="25F81385" w:rsidR="000C7DD8" w:rsidRDefault="000C7DD8">
      <w:pPr>
        <w:pStyle w:val="CommentText"/>
      </w:pPr>
      <w:r>
        <w:rPr>
          <w:rStyle w:val="CommentReference"/>
        </w:rPr>
        <w:annotationRef/>
      </w:r>
      <w:r>
        <w:t>Unfinished sentence</w:t>
      </w:r>
    </w:p>
  </w:comment>
  <w:comment w:id="1476" w:author="Microsoft Office User" w:date="2018-10-31T15:59:00Z" w:initials="MOU">
    <w:p w14:paraId="792318FA" w14:textId="5A4078BD" w:rsidR="00A61BAA" w:rsidRDefault="00A61BAA">
      <w:pPr>
        <w:pStyle w:val="CommentText"/>
      </w:pPr>
      <w:r>
        <w:rPr>
          <w:rStyle w:val="CommentReference"/>
        </w:rPr>
        <w:annotationRef/>
      </w:r>
      <w:r>
        <w:t>Mutual cooperation between……who?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6A6DF8" w15:done="0"/>
  <w15:commentEx w15:paraId="4309A4F3" w15:done="0"/>
  <w15:commentEx w15:paraId="6409E0A8" w15:done="0"/>
  <w15:commentEx w15:paraId="69FC79D3" w15:done="0"/>
  <w15:commentEx w15:paraId="5EC04F8E" w15:done="0"/>
  <w15:commentEx w15:paraId="23D57CD2" w15:paraIdParent="5EC04F8E" w15:done="0"/>
  <w15:commentEx w15:paraId="1C7C205B" w15:done="0"/>
  <w15:commentEx w15:paraId="39C7F5E3" w15:done="0"/>
  <w15:commentEx w15:paraId="732C9704" w15:done="0"/>
  <w15:commentEx w15:paraId="7513B0BE" w15:paraIdParent="732C9704" w15:done="0"/>
  <w15:commentEx w15:paraId="109D994D" w15:done="0"/>
  <w15:commentEx w15:paraId="1DF3BA82" w15:done="0"/>
  <w15:commentEx w15:paraId="6F5AF0F8" w15:done="0"/>
  <w15:commentEx w15:paraId="4EB91172" w15:done="0"/>
  <w15:commentEx w15:paraId="489BFF67" w15:done="0"/>
  <w15:commentEx w15:paraId="45695DD1" w15:done="0"/>
  <w15:commentEx w15:paraId="381BBEBA" w15:done="0"/>
  <w15:commentEx w15:paraId="0D0596F8" w15:done="0"/>
  <w15:commentEx w15:paraId="4E3759F0" w15:done="0"/>
  <w15:commentEx w15:paraId="792318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6A6DF8" w16cid:durableId="1F7B6275"/>
  <w16cid:commentId w16cid:paraId="4309A4F3" w16cid:durableId="1F7B65F2"/>
  <w16cid:commentId w16cid:paraId="6409E0A8" w16cid:durableId="1F7B6679"/>
  <w16cid:commentId w16cid:paraId="69FC79D3" w16cid:durableId="1F7B6968"/>
  <w16cid:commentId w16cid:paraId="5EC04F8E" w16cid:durableId="1F7C567F"/>
  <w16cid:commentId w16cid:paraId="23D57CD2" w16cid:durableId="1F7C5680"/>
  <w16cid:commentId w16cid:paraId="1C7C205B" w16cid:durableId="1F7C568E"/>
  <w16cid:commentId w16cid:paraId="39C7F5E3" w16cid:durableId="1F7C5697"/>
  <w16cid:commentId w16cid:paraId="732C9704" w16cid:durableId="1F7C56B4"/>
  <w16cid:commentId w16cid:paraId="7513B0BE" w16cid:durableId="1F7C56B5"/>
  <w16cid:commentId w16cid:paraId="109D994D" w16cid:durableId="1F7DECE7"/>
  <w16cid:commentId w16cid:paraId="1DF3BA82" w16cid:durableId="1F803DBC"/>
  <w16cid:commentId w16cid:paraId="6F5AF0F8" w16cid:durableId="1F80B4D2"/>
  <w16cid:commentId w16cid:paraId="4EB91172" w16cid:durableId="1F80B57F"/>
  <w16cid:commentId w16cid:paraId="489BFF67" w16cid:durableId="1F80B6E5"/>
  <w16cid:commentId w16cid:paraId="45695DD1" w16cid:durableId="1F80B78F"/>
  <w16cid:commentId w16cid:paraId="381BBEBA" w16cid:durableId="1F81FE53"/>
  <w16cid:commentId w16cid:paraId="0D0596F8" w16cid:durableId="1F82D79E"/>
  <w16cid:commentId w16cid:paraId="4E3759F0" w16cid:durableId="1F844C4C"/>
  <w16cid:commentId w16cid:paraId="792318FA" w16cid:durableId="1F844F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ungsuh">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3A6"/>
    <w:multiLevelType w:val="multilevel"/>
    <w:tmpl w:val="E54E9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5E4871"/>
    <w:multiLevelType w:val="multilevel"/>
    <w:tmpl w:val="AE10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40A22"/>
    <w:multiLevelType w:val="multilevel"/>
    <w:tmpl w:val="E822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C0B5F"/>
    <w:multiLevelType w:val="multilevel"/>
    <w:tmpl w:val="FCE81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BB3F55"/>
    <w:multiLevelType w:val="multilevel"/>
    <w:tmpl w:val="C690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202EA4"/>
    <w:multiLevelType w:val="multilevel"/>
    <w:tmpl w:val="210E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B096A"/>
    <w:multiLevelType w:val="multilevel"/>
    <w:tmpl w:val="9E7EF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E721FA"/>
    <w:multiLevelType w:val="multilevel"/>
    <w:tmpl w:val="4FB6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4F730E"/>
    <w:multiLevelType w:val="multilevel"/>
    <w:tmpl w:val="7ADA7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911068"/>
    <w:multiLevelType w:val="multilevel"/>
    <w:tmpl w:val="3608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105BAF"/>
    <w:multiLevelType w:val="multilevel"/>
    <w:tmpl w:val="2E20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947348"/>
    <w:multiLevelType w:val="multilevel"/>
    <w:tmpl w:val="DEC8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7B54BD"/>
    <w:multiLevelType w:val="multilevel"/>
    <w:tmpl w:val="290C3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1B3C54"/>
    <w:multiLevelType w:val="multilevel"/>
    <w:tmpl w:val="339E8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A51B1C"/>
    <w:multiLevelType w:val="multilevel"/>
    <w:tmpl w:val="50A2C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EE24C3"/>
    <w:multiLevelType w:val="multilevel"/>
    <w:tmpl w:val="25602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D81456"/>
    <w:multiLevelType w:val="multilevel"/>
    <w:tmpl w:val="D006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
  </w:num>
  <w:num w:numId="4">
    <w:abstractNumId w:val="10"/>
  </w:num>
  <w:num w:numId="5">
    <w:abstractNumId w:val="12"/>
  </w:num>
  <w:num w:numId="6">
    <w:abstractNumId w:val="5"/>
  </w:num>
  <w:num w:numId="7">
    <w:abstractNumId w:val="16"/>
  </w:num>
  <w:num w:numId="8">
    <w:abstractNumId w:val="2"/>
  </w:num>
  <w:num w:numId="9">
    <w:abstractNumId w:val="9"/>
  </w:num>
  <w:num w:numId="10">
    <w:abstractNumId w:val="11"/>
  </w:num>
  <w:num w:numId="11">
    <w:abstractNumId w:val="7"/>
  </w:num>
  <w:num w:numId="12">
    <w:abstractNumId w:val="14"/>
  </w:num>
  <w:num w:numId="13">
    <w:abstractNumId w:val="15"/>
  </w:num>
  <w:num w:numId="14">
    <w:abstractNumId w:val="4"/>
  </w:num>
  <w:num w:numId="15">
    <w:abstractNumId w:val="13"/>
  </w:num>
  <w:num w:numId="16">
    <w:abstractNumId w:val="8"/>
  </w:num>
  <w:num w:numId="1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trackRevisions/>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344"/>
    <w:rsid w:val="00047F3A"/>
    <w:rsid w:val="0005553C"/>
    <w:rsid w:val="000A3240"/>
    <w:rsid w:val="000B7337"/>
    <w:rsid w:val="000C7DD8"/>
    <w:rsid w:val="00103344"/>
    <w:rsid w:val="00145D0F"/>
    <w:rsid w:val="001A5589"/>
    <w:rsid w:val="001D6F70"/>
    <w:rsid w:val="00270E23"/>
    <w:rsid w:val="00282232"/>
    <w:rsid w:val="00296FB8"/>
    <w:rsid w:val="00312A78"/>
    <w:rsid w:val="0032177B"/>
    <w:rsid w:val="00324F50"/>
    <w:rsid w:val="003404D6"/>
    <w:rsid w:val="003C1264"/>
    <w:rsid w:val="004114B4"/>
    <w:rsid w:val="0046295E"/>
    <w:rsid w:val="0048607D"/>
    <w:rsid w:val="004C7D4A"/>
    <w:rsid w:val="004F696C"/>
    <w:rsid w:val="00514C67"/>
    <w:rsid w:val="00574B61"/>
    <w:rsid w:val="005F3323"/>
    <w:rsid w:val="006F24DD"/>
    <w:rsid w:val="00716437"/>
    <w:rsid w:val="0078323B"/>
    <w:rsid w:val="007A6CBF"/>
    <w:rsid w:val="00817263"/>
    <w:rsid w:val="00844975"/>
    <w:rsid w:val="00883368"/>
    <w:rsid w:val="008F1AF1"/>
    <w:rsid w:val="008F4112"/>
    <w:rsid w:val="00900C6C"/>
    <w:rsid w:val="00A0779C"/>
    <w:rsid w:val="00A61BAA"/>
    <w:rsid w:val="00AE70C3"/>
    <w:rsid w:val="00AF0952"/>
    <w:rsid w:val="00B139E7"/>
    <w:rsid w:val="00BB01C7"/>
    <w:rsid w:val="00C8137C"/>
    <w:rsid w:val="00CA2013"/>
    <w:rsid w:val="00D41F2E"/>
    <w:rsid w:val="00D5718B"/>
    <w:rsid w:val="00DE1D92"/>
    <w:rsid w:val="00E66086"/>
    <w:rsid w:val="00E92471"/>
    <w:rsid w:val="00E924E6"/>
    <w:rsid w:val="00EA7B33"/>
    <w:rsid w:val="00FA3F4C"/>
    <w:rsid w:val="00FB23D6"/>
    <w:rsid w:val="00FB303B"/>
    <w:rsid w:val="00FB3302"/>
    <w:rsid w:val="00FB3AE5"/>
    <w:rsid w:val="00FD1FB9"/>
    <w:rsid w:val="00FD51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DA486"/>
  <w15:chartTrackingRefBased/>
  <w15:docId w15:val="{6A31E80F-982A-4673-B46B-C88839F0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4B4"/>
    <w:rPr>
      <w:rFonts w:ascii="Times New Roman" w:eastAsia="Times New Roman" w:hAnsi="Times New Roman" w:cs="Times New Roman"/>
      <w:kern w:val="0"/>
      <w:szCs w:val="24"/>
      <w:lang w:eastAsia="zh-CN"/>
    </w:rPr>
  </w:style>
  <w:style w:type="paragraph" w:styleId="Heading3">
    <w:name w:val="heading 3"/>
    <w:basedOn w:val="Normal"/>
    <w:link w:val="Heading3Char"/>
    <w:uiPriority w:val="9"/>
    <w:qFormat/>
    <w:rsid w:val="00C8137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3344"/>
    <w:rPr>
      <w:color w:val="0563C1"/>
      <w:u w:val="single"/>
    </w:rPr>
  </w:style>
  <w:style w:type="character" w:customStyle="1" w:styleId="apple-converted-space">
    <w:name w:val="apple-converted-space"/>
    <w:basedOn w:val="DefaultParagraphFont"/>
    <w:rsid w:val="00514C67"/>
  </w:style>
  <w:style w:type="paragraph" w:styleId="BalloonText">
    <w:name w:val="Balloon Text"/>
    <w:basedOn w:val="Normal"/>
    <w:link w:val="BalloonTextChar"/>
    <w:uiPriority w:val="99"/>
    <w:semiHidden/>
    <w:unhideWhenUsed/>
    <w:rsid w:val="00514C67"/>
    <w:rPr>
      <w:sz w:val="18"/>
      <w:szCs w:val="18"/>
    </w:rPr>
  </w:style>
  <w:style w:type="character" w:customStyle="1" w:styleId="BalloonTextChar">
    <w:name w:val="Balloon Text Char"/>
    <w:basedOn w:val="DefaultParagraphFont"/>
    <w:link w:val="BalloonText"/>
    <w:uiPriority w:val="99"/>
    <w:semiHidden/>
    <w:rsid w:val="00514C67"/>
    <w:rPr>
      <w:rFonts w:ascii="Times New Roman" w:hAnsi="Times New Roman" w:cs="Times New Roman"/>
      <w:sz w:val="18"/>
      <w:szCs w:val="18"/>
    </w:rPr>
  </w:style>
  <w:style w:type="paragraph" w:styleId="NormalWeb">
    <w:name w:val="Normal (Web)"/>
    <w:basedOn w:val="Normal"/>
    <w:uiPriority w:val="99"/>
    <w:unhideWhenUsed/>
    <w:rsid w:val="00EA7B33"/>
    <w:pPr>
      <w:spacing w:before="100" w:beforeAutospacing="1" w:after="100" w:afterAutospacing="1"/>
    </w:pPr>
  </w:style>
  <w:style w:type="character" w:styleId="Strong">
    <w:name w:val="Strong"/>
    <w:basedOn w:val="DefaultParagraphFont"/>
    <w:uiPriority w:val="22"/>
    <w:qFormat/>
    <w:rsid w:val="000A3240"/>
    <w:rPr>
      <w:b/>
      <w:bCs/>
    </w:rPr>
  </w:style>
  <w:style w:type="character" w:styleId="CommentReference">
    <w:name w:val="annotation reference"/>
    <w:basedOn w:val="DefaultParagraphFont"/>
    <w:uiPriority w:val="99"/>
    <w:semiHidden/>
    <w:unhideWhenUsed/>
    <w:rsid w:val="00574B61"/>
    <w:rPr>
      <w:sz w:val="16"/>
      <w:szCs w:val="16"/>
    </w:rPr>
  </w:style>
  <w:style w:type="paragraph" w:styleId="CommentText">
    <w:name w:val="annotation text"/>
    <w:basedOn w:val="Normal"/>
    <w:link w:val="CommentTextChar"/>
    <w:uiPriority w:val="99"/>
    <w:semiHidden/>
    <w:unhideWhenUsed/>
    <w:rsid w:val="00574B61"/>
    <w:rPr>
      <w:sz w:val="20"/>
      <w:szCs w:val="20"/>
    </w:rPr>
  </w:style>
  <w:style w:type="character" w:customStyle="1" w:styleId="CommentTextChar">
    <w:name w:val="Comment Text Char"/>
    <w:basedOn w:val="DefaultParagraphFont"/>
    <w:link w:val="CommentText"/>
    <w:uiPriority w:val="99"/>
    <w:semiHidden/>
    <w:rsid w:val="00574B61"/>
    <w:rPr>
      <w:sz w:val="20"/>
      <w:szCs w:val="20"/>
    </w:rPr>
  </w:style>
  <w:style w:type="paragraph" w:styleId="CommentSubject">
    <w:name w:val="annotation subject"/>
    <w:basedOn w:val="CommentText"/>
    <w:next w:val="CommentText"/>
    <w:link w:val="CommentSubjectChar"/>
    <w:uiPriority w:val="99"/>
    <w:semiHidden/>
    <w:unhideWhenUsed/>
    <w:rsid w:val="00574B61"/>
    <w:rPr>
      <w:b/>
      <w:bCs/>
    </w:rPr>
  </w:style>
  <w:style w:type="character" w:customStyle="1" w:styleId="CommentSubjectChar">
    <w:name w:val="Comment Subject Char"/>
    <w:basedOn w:val="CommentTextChar"/>
    <w:link w:val="CommentSubject"/>
    <w:uiPriority w:val="99"/>
    <w:semiHidden/>
    <w:rsid w:val="00574B61"/>
    <w:rPr>
      <w:b/>
      <w:bCs/>
      <w:sz w:val="20"/>
      <w:szCs w:val="20"/>
    </w:rPr>
  </w:style>
  <w:style w:type="paragraph" w:styleId="Revision">
    <w:name w:val="Revision"/>
    <w:hidden/>
    <w:uiPriority w:val="99"/>
    <w:semiHidden/>
    <w:rsid w:val="00574B61"/>
  </w:style>
  <w:style w:type="character" w:customStyle="1" w:styleId="hps">
    <w:name w:val="hps"/>
    <w:basedOn w:val="DefaultParagraphFont"/>
    <w:rsid w:val="00FB303B"/>
  </w:style>
  <w:style w:type="character" w:customStyle="1" w:styleId="Heading3Char">
    <w:name w:val="Heading 3 Char"/>
    <w:basedOn w:val="DefaultParagraphFont"/>
    <w:link w:val="Heading3"/>
    <w:uiPriority w:val="9"/>
    <w:rsid w:val="00C8137C"/>
    <w:rPr>
      <w:rFonts w:ascii="Times New Roman" w:eastAsia="Times New Roman" w:hAnsi="Times New Roman" w:cs="Times New Roman"/>
      <w:b/>
      <w:bCs/>
      <w:kern w:val="0"/>
      <w:sz w:val="27"/>
      <w:szCs w:val="27"/>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8062">
      <w:bodyDiv w:val="1"/>
      <w:marLeft w:val="0"/>
      <w:marRight w:val="0"/>
      <w:marTop w:val="0"/>
      <w:marBottom w:val="0"/>
      <w:divBdr>
        <w:top w:val="none" w:sz="0" w:space="0" w:color="auto"/>
        <w:left w:val="none" w:sz="0" w:space="0" w:color="auto"/>
        <w:bottom w:val="none" w:sz="0" w:space="0" w:color="auto"/>
        <w:right w:val="none" w:sz="0" w:space="0" w:color="auto"/>
      </w:divBdr>
    </w:div>
    <w:div w:id="49766916">
      <w:bodyDiv w:val="1"/>
      <w:marLeft w:val="0"/>
      <w:marRight w:val="0"/>
      <w:marTop w:val="0"/>
      <w:marBottom w:val="0"/>
      <w:divBdr>
        <w:top w:val="none" w:sz="0" w:space="0" w:color="auto"/>
        <w:left w:val="none" w:sz="0" w:space="0" w:color="auto"/>
        <w:bottom w:val="none" w:sz="0" w:space="0" w:color="auto"/>
        <w:right w:val="none" w:sz="0" w:space="0" w:color="auto"/>
      </w:divBdr>
    </w:div>
    <w:div w:id="52389493">
      <w:bodyDiv w:val="1"/>
      <w:marLeft w:val="0"/>
      <w:marRight w:val="0"/>
      <w:marTop w:val="0"/>
      <w:marBottom w:val="0"/>
      <w:divBdr>
        <w:top w:val="none" w:sz="0" w:space="0" w:color="auto"/>
        <w:left w:val="none" w:sz="0" w:space="0" w:color="auto"/>
        <w:bottom w:val="none" w:sz="0" w:space="0" w:color="auto"/>
        <w:right w:val="none" w:sz="0" w:space="0" w:color="auto"/>
      </w:divBdr>
    </w:div>
    <w:div w:id="63577636">
      <w:bodyDiv w:val="1"/>
      <w:marLeft w:val="0"/>
      <w:marRight w:val="0"/>
      <w:marTop w:val="0"/>
      <w:marBottom w:val="0"/>
      <w:divBdr>
        <w:top w:val="none" w:sz="0" w:space="0" w:color="auto"/>
        <w:left w:val="none" w:sz="0" w:space="0" w:color="auto"/>
        <w:bottom w:val="none" w:sz="0" w:space="0" w:color="auto"/>
        <w:right w:val="none" w:sz="0" w:space="0" w:color="auto"/>
      </w:divBdr>
    </w:div>
    <w:div w:id="76632399">
      <w:bodyDiv w:val="1"/>
      <w:marLeft w:val="0"/>
      <w:marRight w:val="0"/>
      <w:marTop w:val="0"/>
      <w:marBottom w:val="0"/>
      <w:divBdr>
        <w:top w:val="none" w:sz="0" w:space="0" w:color="auto"/>
        <w:left w:val="none" w:sz="0" w:space="0" w:color="auto"/>
        <w:bottom w:val="none" w:sz="0" w:space="0" w:color="auto"/>
        <w:right w:val="none" w:sz="0" w:space="0" w:color="auto"/>
      </w:divBdr>
    </w:div>
    <w:div w:id="81337518">
      <w:bodyDiv w:val="1"/>
      <w:marLeft w:val="0"/>
      <w:marRight w:val="0"/>
      <w:marTop w:val="0"/>
      <w:marBottom w:val="0"/>
      <w:divBdr>
        <w:top w:val="none" w:sz="0" w:space="0" w:color="auto"/>
        <w:left w:val="none" w:sz="0" w:space="0" w:color="auto"/>
        <w:bottom w:val="none" w:sz="0" w:space="0" w:color="auto"/>
        <w:right w:val="none" w:sz="0" w:space="0" w:color="auto"/>
      </w:divBdr>
    </w:div>
    <w:div w:id="92167028">
      <w:bodyDiv w:val="1"/>
      <w:marLeft w:val="0"/>
      <w:marRight w:val="0"/>
      <w:marTop w:val="0"/>
      <w:marBottom w:val="0"/>
      <w:divBdr>
        <w:top w:val="none" w:sz="0" w:space="0" w:color="auto"/>
        <w:left w:val="none" w:sz="0" w:space="0" w:color="auto"/>
        <w:bottom w:val="none" w:sz="0" w:space="0" w:color="auto"/>
        <w:right w:val="none" w:sz="0" w:space="0" w:color="auto"/>
      </w:divBdr>
    </w:div>
    <w:div w:id="104273223">
      <w:bodyDiv w:val="1"/>
      <w:marLeft w:val="0"/>
      <w:marRight w:val="0"/>
      <w:marTop w:val="0"/>
      <w:marBottom w:val="0"/>
      <w:divBdr>
        <w:top w:val="none" w:sz="0" w:space="0" w:color="auto"/>
        <w:left w:val="none" w:sz="0" w:space="0" w:color="auto"/>
        <w:bottom w:val="none" w:sz="0" w:space="0" w:color="auto"/>
        <w:right w:val="none" w:sz="0" w:space="0" w:color="auto"/>
      </w:divBdr>
    </w:div>
    <w:div w:id="104807532">
      <w:bodyDiv w:val="1"/>
      <w:marLeft w:val="0"/>
      <w:marRight w:val="0"/>
      <w:marTop w:val="0"/>
      <w:marBottom w:val="0"/>
      <w:divBdr>
        <w:top w:val="none" w:sz="0" w:space="0" w:color="auto"/>
        <w:left w:val="none" w:sz="0" w:space="0" w:color="auto"/>
        <w:bottom w:val="none" w:sz="0" w:space="0" w:color="auto"/>
        <w:right w:val="none" w:sz="0" w:space="0" w:color="auto"/>
      </w:divBdr>
    </w:div>
    <w:div w:id="126554032">
      <w:bodyDiv w:val="1"/>
      <w:marLeft w:val="0"/>
      <w:marRight w:val="0"/>
      <w:marTop w:val="0"/>
      <w:marBottom w:val="0"/>
      <w:divBdr>
        <w:top w:val="none" w:sz="0" w:space="0" w:color="auto"/>
        <w:left w:val="none" w:sz="0" w:space="0" w:color="auto"/>
        <w:bottom w:val="none" w:sz="0" w:space="0" w:color="auto"/>
        <w:right w:val="none" w:sz="0" w:space="0" w:color="auto"/>
      </w:divBdr>
    </w:div>
    <w:div w:id="138495790">
      <w:bodyDiv w:val="1"/>
      <w:marLeft w:val="0"/>
      <w:marRight w:val="0"/>
      <w:marTop w:val="0"/>
      <w:marBottom w:val="0"/>
      <w:divBdr>
        <w:top w:val="none" w:sz="0" w:space="0" w:color="auto"/>
        <w:left w:val="none" w:sz="0" w:space="0" w:color="auto"/>
        <w:bottom w:val="none" w:sz="0" w:space="0" w:color="auto"/>
        <w:right w:val="none" w:sz="0" w:space="0" w:color="auto"/>
      </w:divBdr>
    </w:div>
    <w:div w:id="151483081">
      <w:bodyDiv w:val="1"/>
      <w:marLeft w:val="0"/>
      <w:marRight w:val="0"/>
      <w:marTop w:val="0"/>
      <w:marBottom w:val="0"/>
      <w:divBdr>
        <w:top w:val="none" w:sz="0" w:space="0" w:color="auto"/>
        <w:left w:val="none" w:sz="0" w:space="0" w:color="auto"/>
        <w:bottom w:val="none" w:sz="0" w:space="0" w:color="auto"/>
        <w:right w:val="none" w:sz="0" w:space="0" w:color="auto"/>
      </w:divBdr>
    </w:div>
    <w:div w:id="159390232">
      <w:bodyDiv w:val="1"/>
      <w:marLeft w:val="0"/>
      <w:marRight w:val="0"/>
      <w:marTop w:val="0"/>
      <w:marBottom w:val="0"/>
      <w:divBdr>
        <w:top w:val="none" w:sz="0" w:space="0" w:color="auto"/>
        <w:left w:val="none" w:sz="0" w:space="0" w:color="auto"/>
        <w:bottom w:val="none" w:sz="0" w:space="0" w:color="auto"/>
        <w:right w:val="none" w:sz="0" w:space="0" w:color="auto"/>
      </w:divBdr>
    </w:div>
    <w:div w:id="173230523">
      <w:bodyDiv w:val="1"/>
      <w:marLeft w:val="0"/>
      <w:marRight w:val="0"/>
      <w:marTop w:val="0"/>
      <w:marBottom w:val="0"/>
      <w:divBdr>
        <w:top w:val="none" w:sz="0" w:space="0" w:color="auto"/>
        <w:left w:val="none" w:sz="0" w:space="0" w:color="auto"/>
        <w:bottom w:val="none" w:sz="0" w:space="0" w:color="auto"/>
        <w:right w:val="none" w:sz="0" w:space="0" w:color="auto"/>
      </w:divBdr>
    </w:div>
    <w:div w:id="177161962">
      <w:bodyDiv w:val="1"/>
      <w:marLeft w:val="0"/>
      <w:marRight w:val="0"/>
      <w:marTop w:val="0"/>
      <w:marBottom w:val="0"/>
      <w:divBdr>
        <w:top w:val="none" w:sz="0" w:space="0" w:color="auto"/>
        <w:left w:val="none" w:sz="0" w:space="0" w:color="auto"/>
        <w:bottom w:val="none" w:sz="0" w:space="0" w:color="auto"/>
        <w:right w:val="none" w:sz="0" w:space="0" w:color="auto"/>
      </w:divBdr>
    </w:div>
    <w:div w:id="193621236">
      <w:bodyDiv w:val="1"/>
      <w:marLeft w:val="0"/>
      <w:marRight w:val="0"/>
      <w:marTop w:val="0"/>
      <w:marBottom w:val="0"/>
      <w:divBdr>
        <w:top w:val="none" w:sz="0" w:space="0" w:color="auto"/>
        <w:left w:val="none" w:sz="0" w:space="0" w:color="auto"/>
        <w:bottom w:val="none" w:sz="0" w:space="0" w:color="auto"/>
        <w:right w:val="none" w:sz="0" w:space="0" w:color="auto"/>
      </w:divBdr>
    </w:div>
    <w:div w:id="197352275">
      <w:bodyDiv w:val="1"/>
      <w:marLeft w:val="0"/>
      <w:marRight w:val="0"/>
      <w:marTop w:val="0"/>
      <w:marBottom w:val="0"/>
      <w:divBdr>
        <w:top w:val="none" w:sz="0" w:space="0" w:color="auto"/>
        <w:left w:val="none" w:sz="0" w:space="0" w:color="auto"/>
        <w:bottom w:val="none" w:sz="0" w:space="0" w:color="auto"/>
        <w:right w:val="none" w:sz="0" w:space="0" w:color="auto"/>
      </w:divBdr>
    </w:div>
    <w:div w:id="197813262">
      <w:bodyDiv w:val="1"/>
      <w:marLeft w:val="0"/>
      <w:marRight w:val="0"/>
      <w:marTop w:val="0"/>
      <w:marBottom w:val="0"/>
      <w:divBdr>
        <w:top w:val="none" w:sz="0" w:space="0" w:color="auto"/>
        <w:left w:val="none" w:sz="0" w:space="0" w:color="auto"/>
        <w:bottom w:val="none" w:sz="0" w:space="0" w:color="auto"/>
        <w:right w:val="none" w:sz="0" w:space="0" w:color="auto"/>
      </w:divBdr>
    </w:div>
    <w:div w:id="207693965">
      <w:bodyDiv w:val="1"/>
      <w:marLeft w:val="0"/>
      <w:marRight w:val="0"/>
      <w:marTop w:val="0"/>
      <w:marBottom w:val="0"/>
      <w:divBdr>
        <w:top w:val="none" w:sz="0" w:space="0" w:color="auto"/>
        <w:left w:val="none" w:sz="0" w:space="0" w:color="auto"/>
        <w:bottom w:val="none" w:sz="0" w:space="0" w:color="auto"/>
        <w:right w:val="none" w:sz="0" w:space="0" w:color="auto"/>
      </w:divBdr>
    </w:div>
    <w:div w:id="221063755">
      <w:bodyDiv w:val="1"/>
      <w:marLeft w:val="0"/>
      <w:marRight w:val="0"/>
      <w:marTop w:val="0"/>
      <w:marBottom w:val="0"/>
      <w:divBdr>
        <w:top w:val="none" w:sz="0" w:space="0" w:color="auto"/>
        <w:left w:val="none" w:sz="0" w:space="0" w:color="auto"/>
        <w:bottom w:val="none" w:sz="0" w:space="0" w:color="auto"/>
        <w:right w:val="none" w:sz="0" w:space="0" w:color="auto"/>
      </w:divBdr>
    </w:div>
    <w:div w:id="223031211">
      <w:bodyDiv w:val="1"/>
      <w:marLeft w:val="0"/>
      <w:marRight w:val="0"/>
      <w:marTop w:val="0"/>
      <w:marBottom w:val="0"/>
      <w:divBdr>
        <w:top w:val="none" w:sz="0" w:space="0" w:color="auto"/>
        <w:left w:val="none" w:sz="0" w:space="0" w:color="auto"/>
        <w:bottom w:val="none" w:sz="0" w:space="0" w:color="auto"/>
        <w:right w:val="none" w:sz="0" w:space="0" w:color="auto"/>
      </w:divBdr>
    </w:div>
    <w:div w:id="244727785">
      <w:bodyDiv w:val="1"/>
      <w:marLeft w:val="0"/>
      <w:marRight w:val="0"/>
      <w:marTop w:val="0"/>
      <w:marBottom w:val="0"/>
      <w:divBdr>
        <w:top w:val="none" w:sz="0" w:space="0" w:color="auto"/>
        <w:left w:val="none" w:sz="0" w:space="0" w:color="auto"/>
        <w:bottom w:val="none" w:sz="0" w:space="0" w:color="auto"/>
        <w:right w:val="none" w:sz="0" w:space="0" w:color="auto"/>
      </w:divBdr>
    </w:div>
    <w:div w:id="255098307">
      <w:bodyDiv w:val="1"/>
      <w:marLeft w:val="0"/>
      <w:marRight w:val="0"/>
      <w:marTop w:val="0"/>
      <w:marBottom w:val="0"/>
      <w:divBdr>
        <w:top w:val="none" w:sz="0" w:space="0" w:color="auto"/>
        <w:left w:val="none" w:sz="0" w:space="0" w:color="auto"/>
        <w:bottom w:val="none" w:sz="0" w:space="0" w:color="auto"/>
        <w:right w:val="none" w:sz="0" w:space="0" w:color="auto"/>
      </w:divBdr>
    </w:div>
    <w:div w:id="267275012">
      <w:bodyDiv w:val="1"/>
      <w:marLeft w:val="0"/>
      <w:marRight w:val="0"/>
      <w:marTop w:val="0"/>
      <w:marBottom w:val="0"/>
      <w:divBdr>
        <w:top w:val="none" w:sz="0" w:space="0" w:color="auto"/>
        <w:left w:val="none" w:sz="0" w:space="0" w:color="auto"/>
        <w:bottom w:val="none" w:sz="0" w:space="0" w:color="auto"/>
        <w:right w:val="none" w:sz="0" w:space="0" w:color="auto"/>
      </w:divBdr>
    </w:div>
    <w:div w:id="275404660">
      <w:bodyDiv w:val="1"/>
      <w:marLeft w:val="0"/>
      <w:marRight w:val="0"/>
      <w:marTop w:val="0"/>
      <w:marBottom w:val="0"/>
      <w:divBdr>
        <w:top w:val="none" w:sz="0" w:space="0" w:color="auto"/>
        <w:left w:val="none" w:sz="0" w:space="0" w:color="auto"/>
        <w:bottom w:val="none" w:sz="0" w:space="0" w:color="auto"/>
        <w:right w:val="none" w:sz="0" w:space="0" w:color="auto"/>
      </w:divBdr>
    </w:div>
    <w:div w:id="278224893">
      <w:bodyDiv w:val="1"/>
      <w:marLeft w:val="0"/>
      <w:marRight w:val="0"/>
      <w:marTop w:val="0"/>
      <w:marBottom w:val="0"/>
      <w:divBdr>
        <w:top w:val="none" w:sz="0" w:space="0" w:color="auto"/>
        <w:left w:val="none" w:sz="0" w:space="0" w:color="auto"/>
        <w:bottom w:val="none" w:sz="0" w:space="0" w:color="auto"/>
        <w:right w:val="none" w:sz="0" w:space="0" w:color="auto"/>
      </w:divBdr>
    </w:div>
    <w:div w:id="280918243">
      <w:bodyDiv w:val="1"/>
      <w:marLeft w:val="0"/>
      <w:marRight w:val="0"/>
      <w:marTop w:val="0"/>
      <w:marBottom w:val="0"/>
      <w:divBdr>
        <w:top w:val="none" w:sz="0" w:space="0" w:color="auto"/>
        <w:left w:val="none" w:sz="0" w:space="0" w:color="auto"/>
        <w:bottom w:val="none" w:sz="0" w:space="0" w:color="auto"/>
        <w:right w:val="none" w:sz="0" w:space="0" w:color="auto"/>
      </w:divBdr>
    </w:div>
    <w:div w:id="319188725">
      <w:bodyDiv w:val="1"/>
      <w:marLeft w:val="0"/>
      <w:marRight w:val="0"/>
      <w:marTop w:val="0"/>
      <w:marBottom w:val="0"/>
      <w:divBdr>
        <w:top w:val="none" w:sz="0" w:space="0" w:color="auto"/>
        <w:left w:val="none" w:sz="0" w:space="0" w:color="auto"/>
        <w:bottom w:val="none" w:sz="0" w:space="0" w:color="auto"/>
        <w:right w:val="none" w:sz="0" w:space="0" w:color="auto"/>
      </w:divBdr>
    </w:div>
    <w:div w:id="330985011">
      <w:bodyDiv w:val="1"/>
      <w:marLeft w:val="0"/>
      <w:marRight w:val="0"/>
      <w:marTop w:val="0"/>
      <w:marBottom w:val="0"/>
      <w:divBdr>
        <w:top w:val="none" w:sz="0" w:space="0" w:color="auto"/>
        <w:left w:val="none" w:sz="0" w:space="0" w:color="auto"/>
        <w:bottom w:val="none" w:sz="0" w:space="0" w:color="auto"/>
        <w:right w:val="none" w:sz="0" w:space="0" w:color="auto"/>
      </w:divBdr>
    </w:div>
    <w:div w:id="333800849">
      <w:bodyDiv w:val="1"/>
      <w:marLeft w:val="0"/>
      <w:marRight w:val="0"/>
      <w:marTop w:val="0"/>
      <w:marBottom w:val="0"/>
      <w:divBdr>
        <w:top w:val="none" w:sz="0" w:space="0" w:color="auto"/>
        <w:left w:val="none" w:sz="0" w:space="0" w:color="auto"/>
        <w:bottom w:val="none" w:sz="0" w:space="0" w:color="auto"/>
        <w:right w:val="none" w:sz="0" w:space="0" w:color="auto"/>
      </w:divBdr>
    </w:div>
    <w:div w:id="336078541">
      <w:bodyDiv w:val="1"/>
      <w:marLeft w:val="0"/>
      <w:marRight w:val="0"/>
      <w:marTop w:val="0"/>
      <w:marBottom w:val="0"/>
      <w:divBdr>
        <w:top w:val="none" w:sz="0" w:space="0" w:color="auto"/>
        <w:left w:val="none" w:sz="0" w:space="0" w:color="auto"/>
        <w:bottom w:val="none" w:sz="0" w:space="0" w:color="auto"/>
        <w:right w:val="none" w:sz="0" w:space="0" w:color="auto"/>
      </w:divBdr>
    </w:div>
    <w:div w:id="339553651">
      <w:bodyDiv w:val="1"/>
      <w:marLeft w:val="0"/>
      <w:marRight w:val="0"/>
      <w:marTop w:val="0"/>
      <w:marBottom w:val="0"/>
      <w:divBdr>
        <w:top w:val="none" w:sz="0" w:space="0" w:color="auto"/>
        <w:left w:val="none" w:sz="0" w:space="0" w:color="auto"/>
        <w:bottom w:val="none" w:sz="0" w:space="0" w:color="auto"/>
        <w:right w:val="none" w:sz="0" w:space="0" w:color="auto"/>
      </w:divBdr>
    </w:div>
    <w:div w:id="340401198">
      <w:bodyDiv w:val="1"/>
      <w:marLeft w:val="0"/>
      <w:marRight w:val="0"/>
      <w:marTop w:val="0"/>
      <w:marBottom w:val="0"/>
      <w:divBdr>
        <w:top w:val="none" w:sz="0" w:space="0" w:color="auto"/>
        <w:left w:val="none" w:sz="0" w:space="0" w:color="auto"/>
        <w:bottom w:val="none" w:sz="0" w:space="0" w:color="auto"/>
        <w:right w:val="none" w:sz="0" w:space="0" w:color="auto"/>
      </w:divBdr>
    </w:div>
    <w:div w:id="352151149">
      <w:bodyDiv w:val="1"/>
      <w:marLeft w:val="0"/>
      <w:marRight w:val="0"/>
      <w:marTop w:val="0"/>
      <w:marBottom w:val="0"/>
      <w:divBdr>
        <w:top w:val="none" w:sz="0" w:space="0" w:color="auto"/>
        <w:left w:val="none" w:sz="0" w:space="0" w:color="auto"/>
        <w:bottom w:val="none" w:sz="0" w:space="0" w:color="auto"/>
        <w:right w:val="none" w:sz="0" w:space="0" w:color="auto"/>
      </w:divBdr>
    </w:div>
    <w:div w:id="362479817">
      <w:bodyDiv w:val="1"/>
      <w:marLeft w:val="0"/>
      <w:marRight w:val="0"/>
      <w:marTop w:val="0"/>
      <w:marBottom w:val="0"/>
      <w:divBdr>
        <w:top w:val="none" w:sz="0" w:space="0" w:color="auto"/>
        <w:left w:val="none" w:sz="0" w:space="0" w:color="auto"/>
        <w:bottom w:val="none" w:sz="0" w:space="0" w:color="auto"/>
        <w:right w:val="none" w:sz="0" w:space="0" w:color="auto"/>
      </w:divBdr>
    </w:div>
    <w:div w:id="370692466">
      <w:bodyDiv w:val="1"/>
      <w:marLeft w:val="0"/>
      <w:marRight w:val="0"/>
      <w:marTop w:val="0"/>
      <w:marBottom w:val="0"/>
      <w:divBdr>
        <w:top w:val="none" w:sz="0" w:space="0" w:color="auto"/>
        <w:left w:val="none" w:sz="0" w:space="0" w:color="auto"/>
        <w:bottom w:val="none" w:sz="0" w:space="0" w:color="auto"/>
        <w:right w:val="none" w:sz="0" w:space="0" w:color="auto"/>
      </w:divBdr>
    </w:div>
    <w:div w:id="377899697">
      <w:bodyDiv w:val="1"/>
      <w:marLeft w:val="0"/>
      <w:marRight w:val="0"/>
      <w:marTop w:val="0"/>
      <w:marBottom w:val="0"/>
      <w:divBdr>
        <w:top w:val="none" w:sz="0" w:space="0" w:color="auto"/>
        <w:left w:val="none" w:sz="0" w:space="0" w:color="auto"/>
        <w:bottom w:val="none" w:sz="0" w:space="0" w:color="auto"/>
        <w:right w:val="none" w:sz="0" w:space="0" w:color="auto"/>
      </w:divBdr>
    </w:div>
    <w:div w:id="389422522">
      <w:bodyDiv w:val="1"/>
      <w:marLeft w:val="0"/>
      <w:marRight w:val="0"/>
      <w:marTop w:val="0"/>
      <w:marBottom w:val="0"/>
      <w:divBdr>
        <w:top w:val="none" w:sz="0" w:space="0" w:color="auto"/>
        <w:left w:val="none" w:sz="0" w:space="0" w:color="auto"/>
        <w:bottom w:val="none" w:sz="0" w:space="0" w:color="auto"/>
        <w:right w:val="none" w:sz="0" w:space="0" w:color="auto"/>
      </w:divBdr>
    </w:div>
    <w:div w:id="413556142">
      <w:bodyDiv w:val="1"/>
      <w:marLeft w:val="0"/>
      <w:marRight w:val="0"/>
      <w:marTop w:val="0"/>
      <w:marBottom w:val="0"/>
      <w:divBdr>
        <w:top w:val="none" w:sz="0" w:space="0" w:color="auto"/>
        <w:left w:val="none" w:sz="0" w:space="0" w:color="auto"/>
        <w:bottom w:val="none" w:sz="0" w:space="0" w:color="auto"/>
        <w:right w:val="none" w:sz="0" w:space="0" w:color="auto"/>
      </w:divBdr>
    </w:div>
    <w:div w:id="425927009">
      <w:bodyDiv w:val="1"/>
      <w:marLeft w:val="0"/>
      <w:marRight w:val="0"/>
      <w:marTop w:val="0"/>
      <w:marBottom w:val="0"/>
      <w:divBdr>
        <w:top w:val="none" w:sz="0" w:space="0" w:color="auto"/>
        <w:left w:val="none" w:sz="0" w:space="0" w:color="auto"/>
        <w:bottom w:val="none" w:sz="0" w:space="0" w:color="auto"/>
        <w:right w:val="none" w:sz="0" w:space="0" w:color="auto"/>
      </w:divBdr>
    </w:div>
    <w:div w:id="437988947">
      <w:bodyDiv w:val="1"/>
      <w:marLeft w:val="0"/>
      <w:marRight w:val="0"/>
      <w:marTop w:val="0"/>
      <w:marBottom w:val="0"/>
      <w:divBdr>
        <w:top w:val="none" w:sz="0" w:space="0" w:color="auto"/>
        <w:left w:val="none" w:sz="0" w:space="0" w:color="auto"/>
        <w:bottom w:val="none" w:sz="0" w:space="0" w:color="auto"/>
        <w:right w:val="none" w:sz="0" w:space="0" w:color="auto"/>
      </w:divBdr>
    </w:div>
    <w:div w:id="440880740">
      <w:bodyDiv w:val="1"/>
      <w:marLeft w:val="0"/>
      <w:marRight w:val="0"/>
      <w:marTop w:val="0"/>
      <w:marBottom w:val="0"/>
      <w:divBdr>
        <w:top w:val="none" w:sz="0" w:space="0" w:color="auto"/>
        <w:left w:val="none" w:sz="0" w:space="0" w:color="auto"/>
        <w:bottom w:val="none" w:sz="0" w:space="0" w:color="auto"/>
        <w:right w:val="none" w:sz="0" w:space="0" w:color="auto"/>
      </w:divBdr>
    </w:div>
    <w:div w:id="487476080">
      <w:bodyDiv w:val="1"/>
      <w:marLeft w:val="0"/>
      <w:marRight w:val="0"/>
      <w:marTop w:val="0"/>
      <w:marBottom w:val="0"/>
      <w:divBdr>
        <w:top w:val="none" w:sz="0" w:space="0" w:color="auto"/>
        <w:left w:val="none" w:sz="0" w:space="0" w:color="auto"/>
        <w:bottom w:val="none" w:sz="0" w:space="0" w:color="auto"/>
        <w:right w:val="none" w:sz="0" w:space="0" w:color="auto"/>
      </w:divBdr>
    </w:div>
    <w:div w:id="487524873">
      <w:bodyDiv w:val="1"/>
      <w:marLeft w:val="0"/>
      <w:marRight w:val="0"/>
      <w:marTop w:val="0"/>
      <w:marBottom w:val="0"/>
      <w:divBdr>
        <w:top w:val="none" w:sz="0" w:space="0" w:color="auto"/>
        <w:left w:val="none" w:sz="0" w:space="0" w:color="auto"/>
        <w:bottom w:val="none" w:sz="0" w:space="0" w:color="auto"/>
        <w:right w:val="none" w:sz="0" w:space="0" w:color="auto"/>
      </w:divBdr>
    </w:div>
    <w:div w:id="515847127">
      <w:bodyDiv w:val="1"/>
      <w:marLeft w:val="0"/>
      <w:marRight w:val="0"/>
      <w:marTop w:val="0"/>
      <w:marBottom w:val="0"/>
      <w:divBdr>
        <w:top w:val="none" w:sz="0" w:space="0" w:color="auto"/>
        <w:left w:val="none" w:sz="0" w:space="0" w:color="auto"/>
        <w:bottom w:val="none" w:sz="0" w:space="0" w:color="auto"/>
        <w:right w:val="none" w:sz="0" w:space="0" w:color="auto"/>
      </w:divBdr>
    </w:div>
    <w:div w:id="524712405">
      <w:bodyDiv w:val="1"/>
      <w:marLeft w:val="0"/>
      <w:marRight w:val="0"/>
      <w:marTop w:val="0"/>
      <w:marBottom w:val="0"/>
      <w:divBdr>
        <w:top w:val="none" w:sz="0" w:space="0" w:color="auto"/>
        <w:left w:val="none" w:sz="0" w:space="0" w:color="auto"/>
        <w:bottom w:val="none" w:sz="0" w:space="0" w:color="auto"/>
        <w:right w:val="none" w:sz="0" w:space="0" w:color="auto"/>
      </w:divBdr>
    </w:div>
    <w:div w:id="525682263">
      <w:bodyDiv w:val="1"/>
      <w:marLeft w:val="0"/>
      <w:marRight w:val="0"/>
      <w:marTop w:val="0"/>
      <w:marBottom w:val="0"/>
      <w:divBdr>
        <w:top w:val="none" w:sz="0" w:space="0" w:color="auto"/>
        <w:left w:val="none" w:sz="0" w:space="0" w:color="auto"/>
        <w:bottom w:val="none" w:sz="0" w:space="0" w:color="auto"/>
        <w:right w:val="none" w:sz="0" w:space="0" w:color="auto"/>
      </w:divBdr>
    </w:div>
    <w:div w:id="530267900">
      <w:bodyDiv w:val="1"/>
      <w:marLeft w:val="0"/>
      <w:marRight w:val="0"/>
      <w:marTop w:val="0"/>
      <w:marBottom w:val="0"/>
      <w:divBdr>
        <w:top w:val="none" w:sz="0" w:space="0" w:color="auto"/>
        <w:left w:val="none" w:sz="0" w:space="0" w:color="auto"/>
        <w:bottom w:val="none" w:sz="0" w:space="0" w:color="auto"/>
        <w:right w:val="none" w:sz="0" w:space="0" w:color="auto"/>
      </w:divBdr>
    </w:div>
    <w:div w:id="536940667">
      <w:bodyDiv w:val="1"/>
      <w:marLeft w:val="0"/>
      <w:marRight w:val="0"/>
      <w:marTop w:val="0"/>
      <w:marBottom w:val="0"/>
      <w:divBdr>
        <w:top w:val="none" w:sz="0" w:space="0" w:color="auto"/>
        <w:left w:val="none" w:sz="0" w:space="0" w:color="auto"/>
        <w:bottom w:val="none" w:sz="0" w:space="0" w:color="auto"/>
        <w:right w:val="none" w:sz="0" w:space="0" w:color="auto"/>
      </w:divBdr>
    </w:div>
    <w:div w:id="545680799">
      <w:bodyDiv w:val="1"/>
      <w:marLeft w:val="0"/>
      <w:marRight w:val="0"/>
      <w:marTop w:val="0"/>
      <w:marBottom w:val="0"/>
      <w:divBdr>
        <w:top w:val="none" w:sz="0" w:space="0" w:color="auto"/>
        <w:left w:val="none" w:sz="0" w:space="0" w:color="auto"/>
        <w:bottom w:val="none" w:sz="0" w:space="0" w:color="auto"/>
        <w:right w:val="none" w:sz="0" w:space="0" w:color="auto"/>
      </w:divBdr>
    </w:div>
    <w:div w:id="554507069">
      <w:bodyDiv w:val="1"/>
      <w:marLeft w:val="0"/>
      <w:marRight w:val="0"/>
      <w:marTop w:val="0"/>
      <w:marBottom w:val="0"/>
      <w:divBdr>
        <w:top w:val="none" w:sz="0" w:space="0" w:color="auto"/>
        <w:left w:val="none" w:sz="0" w:space="0" w:color="auto"/>
        <w:bottom w:val="none" w:sz="0" w:space="0" w:color="auto"/>
        <w:right w:val="none" w:sz="0" w:space="0" w:color="auto"/>
      </w:divBdr>
    </w:div>
    <w:div w:id="561332276">
      <w:bodyDiv w:val="1"/>
      <w:marLeft w:val="0"/>
      <w:marRight w:val="0"/>
      <w:marTop w:val="0"/>
      <w:marBottom w:val="0"/>
      <w:divBdr>
        <w:top w:val="none" w:sz="0" w:space="0" w:color="auto"/>
        <w:left w:val="none" w:sz="0" w:space="0" w:color="auto"/>
        <w:bottom w:val="none" w:sz="0" w:space="0" w:color="auto"/>
        <w:right w:val="none" w:sz="0" w:space="0" w:color="auto"/>
      </w:divBdr>
    </w:div>
    <w:div w:id="591862918">
      <w:bodyDiv w:val="1"/>
      <w:marLeft w:val="0"/>
      <w:marRight w:val="0"/>
      <w:marTop w:val="0"/>
      <w:marBottom w:val="0"/>
      <w:divBdr>
        <w:top w:val="none" w:sz="0" w:space="0" w:color="auto"/>
        <w:left w:val="none" w:sz="0" w:space="0" w:color="auto"/>
        <w:bottom w:val="none" w:sz="0" w:space="0" w:color="auto"/>
        <w:right w:val="none" w:sz="0" w:space="0" w:color="auto"/>
      </w:divBdr>
    </w:div>
    <w:div w:id="598831780">
      <w:bodyDiv w:val="1"/>
      <w:marLeft w:val="0"/>
      <w:marRight w:val="0"/>
      <w:marTop w:val="0"/>
      <w:marBottom w:val="0"/>
      <w:divBdr>
        <w:top w:val="none" w:sz="0" w:space="0" w:color="auto"/>
        <w:left w:val="none" w:sz="0" w:space="0" w:color="auto"/>
        <w:bottom w:val="none" w:sz="0" w:space="0" w:color="auto"/>
        <w:right w:val="none" w:sz="0" w:space="0" w:color="auto"/>
      </w:divBdr>
    </w:div>
    <w:div w:id="616303510">
      <w:bodyDiv w:val="1"/>
      <w:marLeft w:val="0"/>
      <w:marRight w:val="0"/>
      <w:marTop w:val="0"/>
      <w:marBottom w:val="0"/>
      <w:divBdr>
        <w:top w:val="none" w:sz="0" w:space="0" w:color="auto"/>
        <w:left w:val="none" w:sz="0" w:space="0" w:color="auto"/>
        <w:bottom w:val="none" w:sz="0" w:space="0" w:color="auto"/>
        <w:right w:val="none" w:sz="0" w:space="0" w:color="auto"/>
      </w:divBdr>
    </w:div>
    <w:div w:id="620376526">
      <w:bodyDiv w:val="1"/>
      <w:marLeft w:val="0"/>
      <w:marRight w:val="0"/>
      <w:marTop w:val="0"/>
      <w:marBottom w:val="0"/>
      <w:divBdr>
        <w:top w:val="none" w:sz="0" w:space="0" w:color="auto"/>
        <w:left w:val="none" w:sz="0" w:space="0" w:color="auto"/>
        <w:bottom w:val="none" w:sz="0" w:space="0" w:color="auto"/>
        <w:right w:val="none" w:sz="0" w:space="0" w:color="auto"/>
      </w:divBdr>
    </w:div>
    <w:div w:id="620965673">
      <w:bodyDiv w:val="1"/>
      <w:marLeft w:val="0"/>
      <w:marRight w:val="0"/>
      <w:marTop w:val="0"/>
      <w:marBottom w:val="0"/>
      <w:divBdr>
        <w:top w:val="none" w:sz="0" w:space="0" w:color="auto"/>
        <w:left w:val="none" w:sz="0" w:space="0" w:color="auto"/>
        <w:bottom w:val="none" w:sz="0" w:space="0" w:color="auto"/>
        <w:right w:val="none" w:sz="0" w:space="0" w:color="auto"/>
      </w:divBdr>
    </w:div>
    <w:div w:id="632369027">
      <w:bodyDiv w:val="1"/>
      <w:marLeft w:val="0"/>
      <w:marRight w:val="0"/>
      <w:marTop w:val="0"/>
      <w:marBottom w:val="0"/>
      <w:divBdr>
        <w:top w:val="none" w:sz="0" w:space="0" w:color="auto"/>
        <w:left w:val="none" w:sz="0" w:space="0" w:color="auto"/>
        <w:bottom w:val="none" w:sz="0" w:space="0" w:color="auto"/>
        <w:right w:val="none" w:sz="0" w:space="0" w:color="auto"/>
      </w:divBdr>
    </w:div>
    <w:div w:id="658119170">
      <w:bodyDiv w:val="1"/>
      <w:marLeft w:val="0"/>
      <w:marRight w:val="0"/>
      <w:marTop w:val="0"/>
      <w:marBottom w:val="0"/>
      <w:divBdr>
        <w:top w:val="none" w:sz="0" w:space="0" w:color="auto"/>
        <w:left w:val="none" w:sz="0" w:space="0" w:color="auto"/>
        <w:bottom w:val="none" w:sz="0" w:space="0" w:color="auto"/>
        <w:right w:val="none" w:sz="0" w:space="0" w:color="auto"/>
      </w:divBdr>
    </w:div>
    <w:div w:id="668480688">
      <w:bodyDiv w:val="1"/>
      <w:marLeft w:val="0"/>
      <w:marRight w:val="0"/>
      <w:marTop w:val="0"/>
      <w:marBottom w:val="0"/>
      <w:divBdr>
        <w:top w:val="none" w:sz="0" w:space="0" w:color="auto"/>
        <w:left w:val="none" w:sz="0" w:space="0" w:color="auto"/>
        <w:bottom w:val="none" w:sz="0" w:space="0" w:color="auto"/>
        <w:right w:val="none" w:sz="0" w:space="0" w:color="auto"/>
      </w:divBdr>
    </w:div>
    <w:div w:id="688411096">
      <w:bodyDiv w:val="1"/>
      <w:marLeft w:val="0"/>
      <w:marRight w:val="0"/>
      <w:marTop w:val="0"/>
      <w:marBottom w:val="0"/>
      <w:divBdr>
        <w:top w:val="none" w:sz="0" w:space="0" w:color="auto"/>
        <w:left w:val="none" w:sz="0" w:space="0" w:color="auto"/>
        <w:bottom w:val="none" w:sz="0" w:space="0" w:color="auto"/>
        <w:right w:val="none" w:sz="0" w:space="0" w:color="auto"/>
      </w:divBdr>
      <w:divsChild>
        <w:div w:id="1015839330">
          <w:marLeft w:val="0"/>
          <w:marRight w:val="0"/>
          <w:marTop w:val="0"/>
          <w:marBottom w:val="0"/>
          <w:divBdr>
            <w:top w:val="none" w:sz="0" w:space="0" w:color="auto"/>
            <w:left w:val="none" w:sz="0" w:space="0" w:color="auto"/>
            <w:bottom w:val="none" w:sz="0" w:space="0" w:color="auto"/>
            <w:right w:val="none" w:sz="0" w:space="0" w:color="auto"/>
          </w:divBdr>
        </w:div>
        <w:div w:id="1432965924">
          <w:blockQuote w:val="1"/>
          <w:marLeft w:val="600"/>
          <w:marRight w:val="0"/>
          <w:marTop w:val="0"/>
          <w:marBottom w:val="0"/>
          <w:divBdr>
            <w:top w:val="none" w:sz="0" w:space="0" w:color="auto"/>
            <w:left w:val="none" w:sz="0" w:space="0" w:color="auto"/>
            <w:bottom w:val="none" w:sz="0" w:space="0" w:color="auto"/>
            <w:right w:val="none" w:sz="0" w:space="0" w:color="auto"/>
          </w:divBdr>
          <w:divsChild>
            <w:div w:id="489324432">
              <w:marLeft w:val="0"/>
              <w:marRight w:val="0"/>
              <w:marTop w:val="0"/>
              <w:marBottom w:val="0"/>
              <w:divBdr>
                <w:top w:val="none" w:sz="0" w:space="0" w:color="auto"/>
                <w:left w:val="none" w:sz="0" w:space="0" w:color="auto"/>
                <w:bottom w:val="none" w:sz="0" w:space="0" w:color="auto"/>
                <w:right w:val="none" w:sz="0" w:space="0" w:color="auto"/>
              </w:divBdr>
            </w:div>
            <w:div w:id="1422950344">
              <w:marLeft w:val="0"/>
              <w:marRight w:val="0"/>
              <w:marTop w:val="0"/>
              <w:marBottom w:val="0"/>
              <w:divBdr>
                <w:top w:val="none" w:sz="0" w:space="0" w:color="auto"/>
                <w:left w:val="none" w:sz="0" w:space="0" w:color="auto"/>
                <w:bottom w:val="none" w:sz="0" w:space="0" w:color="auto"/>
                <w:right w:val="none" w:sz="0" w:space="0" w:color="auto"/>
              </w:divBdr>
            </w:div>
            <w:div w:id="1173105803">
              <w:marLeft w:val="0"/>
              <w:marRight w:val="0"/>
              <w:marTop w:val="0"/>
              <w:marBottom w:val="0"/>
              <w:divBdr>
                <w:top w:val="none" w:sz="0" w:space="0" w:color="auto"/>
                <w:left w:val="none" w:sz="0" w:space="0" w:color="auto"/>
                <w:bottom w:val="none" w:sz="0" w:space="0" w:color="auto"/>
                <w:right w:val="none" w:sz="0" w:space="0" w:color="auto"/>
              </w:divBdr>
            </w:div>
          </w:divsChild>
        </w:div>
        <w:div w:id="2058703314">
          <w:marLeft w:val="0"/>
          <w:marRight w:val="0"/>
          <w:marTop w:val="0"/>
          <w:marBottom w:val="0"/>
          <w:divBdr>
            <w:top w:val="none" w:sz="0" w:space="0" w:color="auto"/>
            <w:left w:val="none" w:sz="0" w:space="0" w:color="auto"/>
            <w:bottom w:val="none" w:sz="0" w:space="0" w:color="auto"/>
            <w:right w:val="none" w:sz="0" w:space="0" w:color="auto"/>
          </w:divBdr>
        </w:div>
        <w:div w:id="1779638199">
          <w:blockQuote w:val="1"/>
          <w:marLeft w:val="600"/>
          <w:marRight w:val="0"/>
          <w:marTop w:val="0"/>
          <w:marBottom w:val="0"/>
          <w:divBdr>
            <w:top w:val="none" w:sz="0" w:space="0" w:color="auto"/>
            <w:left w:val="none" w:sz="0" w:space="0" w:color="auto"/>
            <w:bottom w:val="none" w:sz="0" w:space="0" w:color="auto"/>
            <w:right w:val="none" w:sz="0" w:space="0" w:color="auto"/>
          </w:divBdr>
          <w:divsChild>
            <w:div w:id="593589522">
              <w:marLeft w:val="0"/>
              <w:marRight w:val="0"/>
              <w:marTop w:val="0"/>
              <w:marBottom w:val="0"/>
              <w:divBdr>
                <w:top w:val="none" w:sz="0" w:space="0" w:color="auto"/>
                <w:left w:val="none" w:sz="0" w:space="0" w:color="auto"/>
                <w:bottom w:val="none" w:sz="0" w:space="0" w:color="auto"/>
                <w:right w:val="none" w:sz="0" w:space="0" w:color="auto"/>
              </w:divBdr>
            </w:div>
            <w:div w:id="1427069024">
              <w:marLeft w:val="0"/>
              <w:marRight w:val="0"/>
              <w:marTop w:val="0"/>
              <w:marBottom w:val="0"/>
              <w:divBdr>
                <w:top w:val="none" w:sz="0" w:space="0" w:color="auto"/>
                <w:left w:val="none" w:sz="0" w:space="0" w:color="auto"/>
                <w:bottom w:val="none" w:sz="0" w:space="0" w:color="auto"/>
                <w:right w:val="none" w:sz="0" w:space="0" w:color="auto"/>
              </w:divBdr>
            </w:div>
          </w:divsChild>
        </w:div>
        <w:div w:id="2061781034">
          <w:marLeft w:val="0"/>
          <w:marRight w:val="0"/>
          <w:marTop w:val="0"/>
          <w:marBottom w:val="0"/>
          <w:divBdr>
            <w:top w:val="none" w:sz="0" w:space="0" w:color="auto"/>
            <w:left w:val="none" w:sz="0" w:space="0" w:color="auto"/>
            <w:bottom w:val="none" w:sz="0" w:space="0" w:color="auto"/>
            <w:right w:val="none" w:sz="0" w:space="0" w:color="auto"/>
          </w:divBdr>
        </w:div>
        <w:div w:id="287472527">
          <w:marLeft w:val="0"/>
          <w:marRight w:val="0"/>
          <w:marTop w:val="0"/>
          <w:marBottom w:val="0"/>
          <w:divBdr>
            <w:top w:val="none" w:sz="0" w:space="0" w:color="auto"/>
            <w:left w:val="none" w:sz="0" w:space="0" w:color="auto"/>
            <w:bottom w:val="none" w:sz="0" w:space="0" w:color="auto"/>
            <w:right w:val="none" w:sz="0" w:space="0" w:color="auto"/>
          </w:divBdr>
        </w:div>
        <w:div w:id="1696536147">
          <w:blockQuote w:val="1"/>
          <w:marLeft w:val="600"/>
          <w:marRight w:val="0"/>
          <w:marTop w:val="0"/>
          <w:marBottom w:val="0"/>
          <w:divBdr>
            <w:top w:val="none" w:sz="0" w:space="0" w:color="auto"/>
            <w:left w:val="none" w:sz="0" w:space="0" w:color="auto"/>
            <w:bottom w:val="none" w:sz="0" w:space="0" w:color="auto"/>
            <w:right w:val="none" w:sz="0" w:space="0" w:color="auto"/>
          </w:divBdr>
          <w:divsChild>
            <w:div w:id="208636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7994">
      <w:bodyDiv w:val="1"/>
      <w:marLeft w:val="0"/>
      <w:marRight w:val="0"/>
      <w:marTop w:val="0"/>
      <w:marBottom w:val="0"/>
      <w:divBdr>
        <w:top w:val="none" w:sz="0" w:space="0" w:color="auto"/>
        <w:left w:val="none" w:sz="0" w:space="0" w:color="auto"/>
        <w:bottom w:val="none" w:sz="0" w:space="0" w:color="auto"/>
        <w:right w:val="none" w:sz="0" w:space="0" w:color="auto"/>
      </w:divBdr>
    </w:div>
    <w:div w:id="745617185">
      <w:bodyDiv w:val="1"/>
      <w:marLeft w:val="0"/>
      <w:marRight w:val="0"/>
      <w:marTop w:val="0"/>
      <w:marBottom w:val="0"/>
      <w:divBdr>
        <w:top w:val="none" w:sz="0" w:space="0" w:color="auto"/>
        <w:left w:val="none" w:sz="0" w:space="0" w:color="auto"/>
        <w:bottom w:val="none" w:sz="0" w:space="0" w:color="auto"/>
        <w:right w:val="none" w:sz="0" w:space="0" w:color="auto"/>
      </w:divBdr>
    </w:div>
    <w:div w:id="758790478">
      <w:bodyDiv w:val="1"/>
      <w:marLeft w:val="0"/>
      <w:marRight w:val="0"/>
      <w:marTop w:val="0"/>
      <w:marBottom w:val="0"/>
      <w:divBdr>
        <w:top w:val="none" w:sz="0" w:space="0" w:color="auto"/>
        <w:left w:val="none" w:sz="0" w:space="0" w:color="auto"/>
        <w:bottom w:val="none" w:sz="0" w:space="0" w:color="auto"/>
        <w:right w:val="none" w:sz="0" w:space="0" w:color="auto"/>
      </w:divBdr>
    </w:div>
    <w:div w:id="764568632">
      <w:bodyDiv w:val="1"/>
      <w:marLeft w:val="0"/>
      <w:marRight w:val="0"/>
      <w:marTop w:val="0"/>
      <w:marBottom w:val="0"/>
      <w:divBdr>
        <w:top w:val="none" w:sz="0" w:space="0" w:color="auto"/>
        <w:left w:val="none" w:sz="0" w:space="0" w:color="auto"/>
        <w:bottom w:val="none" w:sz="0" w:space="0" w:color="auto"/>
        <w:right w:val="none" w:sz="0" w:space="0" w:color="auto"/>
      </w:divBdr>
    </w:div>
    <w:div w:id="764769984">
      <w:bodyDiv w:val="1"/>
      <w:marLeft w:val="0"/>
      <w:marRight w:val="0"/>
      <w:marTop w:val="0"/>
      <w:marBottom w:val="0"/>
      <w:divBdr>
        <w:top w:val="none" w:sz="0" w:space="0" w:color="auto"/>
        <w:left w:val="none" w:sz="0" w:space="0" w:color="auto"/>
        <w:bottom w:val="none" w:sz="0" w:space="0" w:color="auto"/>
        <w:right w:val="none" w:sz="0" w:space="0" w:color="auto"/>
      </w:divBdr>
    </w:div>
    <w:div w:id="791241644">
      <w:bodyDiv w:val="1"/>
      <w:marLeft w:val="0"/>
      <w:marRight w:val="0"/>
      <w:marTop w:val="0"/>
      <w:marBottom w:val="0"/>
      <w:divBdr>
        <w:top w:val="none" w:sz="0" w:space="0" w:color="auto"/>
        <w:left w:val="none" w:sz="0" w:space="0" w:color="auto"/>
        <w:bottom w:val="none" w:sz="0" w:space="0" w:color="auto"/>
        <w:right w:val="none" w:sz="0" w:space="0" w:color="auto"/>
      </w:divBdr>
    </w:div>
    <w:div w:id="798188870">
      <w:bodyDiv w:val="1"/>
      <w:marLeft w:val="0"/>
      <w:marRight w:val="0"/>
      <w:marTop w:val="0"/>
      <w:marBottom w:val="0"/>
      <w:divBdr>
        <w:top w:val="none" w:sz="0" w:space="0" w:color="auto"/>
        <w:left w:val="none" w:sz="0" w:space="0" w:color="auto"/>
        <w:bottom w:val="none" w:sz="0" w:space="0" w:color="auto"/>
        <w:right w:val="none" w:sz="0" w:space="0" w:color="auto"/>
      </w:divBdr>
    </w:div>
    <w:div w:id="816923623">
      <w:bodyDiv w:val="1"/>
      <w:marLeft w:val="0"/>
      <w:marRight w:val="0"/>
      <w:marTop w:val="0"/>
      <w:marBottom w:val="0"/>
      <w:divBdr>
        <w:top w:val="none" w:sz="0" w:space="0" w:color="auto"/>
        <w:left w:val="none" w:sz="0" w:space="0" w:color="auto"/>
        <w:bottom w:val="none" w:sz="0" w:space="0" w:color="auto"/>
        <w:right w:val="none" w:sz="0" w:space="0" w:color="auto"/>
      </w:divBdr>
    </w:div>
    <w:div w:id="817379492">
      <w:bodyDiv w:val="1"/>
      <w:marLeft w:val="0"/>
      <w:marRight w:val="0"/>
      <w:marTop w:val="0"/>
      <w:marBottom w:val="0"/>
      <w:divBdr>
        <w:top w:val="none" w:sz="0" w:space="0" w:color="auto"/>
        <w:left w:val="none" w:sz="0" w:space="0" w:color="auto"/>
        <w:bottom w:val="none" w:sz="0" w:space="0" w:color="auto"/>
        <w:right w:val="none" w:sz="0" w:space="0" w:color="auto"/>
      </w:divBdr>
    </w:div>
    <w:div w:id="837699380">
      <w:bodyDiv w:val="1"/>
      <w:marLeft w:val="0"/>
      <w:marRight w:val="0"/>
      <w:marTop w:val="0"/>
      <w:marBottom w:val="0"/>
      <w:divBdr>
        <w:top w:val="none" w:sz="0" w:space="0" w:color="auto"/>
        <w:left w:val="none" w:sz="0" w:space="0" w:color="auto"/>
        <w:bottom w:val="none" w:sz="0" w:space="0" w:color="auto"/>
        <w:right w:val="none" w:sz="0" w:space="0" w:color="auto"/>
      </w:divBdr>
    </w:div>
    <w:div w:id="858394571">
      <w:bodyDiv w:val="1"/>
      <w:marLeft w:val="0"/>
      <w:marRight w:val="0"/>
      <w:marTop w:val="0"/>
      <w:marBottom w:val="0"/>
      <w:divBdr>
        <w:top w:val="none" w:sz="0" w:space="0" w:color="auto"/>
        <w:left w:val="none" w:sz="0" w:space="0" w:color="auto"/>
        <w:bottom w:val="none" w:sz="0" w:space="0" w:color="auto"/>
        <w:right w:val="none" w:sz="0" w:space="0" w:color="auto"/>
      </w:divBdr>
    </w:div>
    <w:div w:id="870067036">
      <w:bodyDiv w:val="1"/>
      <w:marLeft w:val="0"/>
      <w:marRight w:val="0"/>
      <w:marTop w:val="0"/>
      <w:marBottom w:val="0"/>
      <w:divBdr>
        <w:top w:val="none" w:sz="0" w:space="0" w:color="auto"/>
        <w:left w:val="none" w:sz="0" w:space="0" w:color="auto"/>
        <w:bottom w:val="none" w:sz="0" w:space="0" w:color="auto"/>
        <w:right w:val="none" w:sz="0" w:space="0" w:color="auto"/>
      </w:divBdr>
      <w:divsChild>
        <w:div w:id="856581643">
          <w:marLeft w:val="0"/>
          <w:marRight w:val="0"/>
          <w:marTop w:val="0"/>
          <w:marBottom w:val="0"/>
          <w:divBdr>
            <w:top w:val="none" w:sz="0" w:space="0" w:color="auto"/>
            <w:left w:val="none" w:sz="0" w:space="0" w:color="auto"/>
            <w:bottom w:val="none" w:sz="0" w:space="0" w:color="auto"/>
            <w:right w:val="none" w:sz="0" w:space="0" w:color="auto"/>
          </w:divBdr>
        </w:div>
      </w:divsChild>
    </w:div>
    <w:div w:id="879636447">
      <w:bodyDiv w:val="1"/>
      <w:marLeft w:val="0"/>
      <w:marRight w:val="0"/>
      <w:marTop w:val="0"/>
      <w:marBottom w:val="0"/>
      <w:divBdr>
        <w:top w:val="none" w:sz="0" w:space="0" w:color="auto"/>
        <w:left w:val="none" w:sz="0" w:space="0" w:color="auto"/>
        <w:bottom w:val="none" w:sz="0" w:space="0" w:color="auto"/>
        <w:right w:val="none" w:sz="0" w:space="0" w:color="auto"/>
      </w:divBdr>
    </w:div>
    <w:div w:id="920723576">
      <w:bodyDiv w:val="1"/>
      <w:marLeft w:val="0"/>
      <w:marRight w:val="0"/>
      <w:marTop w:val="0"/>
      <w:marBottom w:val="0"/>
      <w:divBdr>
        <w:top w:val="none" w:sz="0" w:space="0" w:color="auto"/>
        <w:left w:val="none" w:sz="0" w:space="0" w:color="auto"/>
        <w:bottom w:val="none" w:sz="0" w:space="0" w:color="auto"/>
        <w:right w:val="none" w:sz="0" w:space="0" w:color="auto"/>
      </w:divBdr>
      <w:divsChild>
        <w:div w:id="27611205">
          <w:marLeft w:val="0"/>
          <w:marRight w:val="0"/>
          <w:marTop w:val="0"/>
          <w:marBottom w:val="0"/>
          <w:divBdr>
            <w:top w:val="none" w:sz="0" w:space="0" w:color="auto"/>
            <w:left w:val="none" w:sz="0" w:space="0" w:color="auto"/>
            <w:bottom w:val="none" w:sz="0" w:space="0" w:color="auto"/>
            <w:right w:val="none" w:sz="0" w:space="0" w:color="auto"/>
          </w:divBdr>
        </w:div>
      </w:divsChild>
    </w:div>
    <w:div w:id="933434481">
      <w:bodyDiv w:val="1"/>
      <w:marLeft w:val="0"/>
      <w:marRight w:val="0"/>
      <w:marTop w:val="0"/>
      <w:marBottom w:val="0"/>
      <w:divBdr>
        <w:top w:val="none" w:sz="0" w:space="0" w:color="auto"/>
        <w:left w:val="none" w:sz="0" w:space="0" w:color="auto"/>
        <w:bottom w:val="none" w:sz="0" w:space="0" w:color="auto"/>
        <w:right w:val="none" w:sz="0" w:space="0" w:color="auto"/>
      </w:divBdr>
    </w:div>
    <w:div w:id="939221291">
      <w:bodyDiv w:val="1"/>
      <w:marLeft w:val="0"/>
      <w:marRight w:val="0"/>
      <w:marTop w:val="0"/>
      <w:marBottom w:val="0"/>
      <w:divBdr>
        <w:top w:val="none" w:sz="0" w:space="0" w:color="auto"/>
        <w:left w:val="none" w:sz="0" w:space="0" w:color="auto"/>
        <w:bottom w:val="none" w:sz="0" w:space="0" w:color="auto"/>
        <w:right w:val="none" w:sz="0" w:space="0" w:color="auto"/>
      </w:divBdr>
    </w:div>
    <w:div w:id="942112584">
      <w:bodyDiv w:val="1"/>
      <w:marLeft w:val="0"/>
      <w:marRight w:val="0"/>
      <w:marTop w:val="0"/>
      <w:marBottom w:val="0"/>
      <w:divBdr>
        <w:top w:val="none" w:sz="0" w:space="0" w:color="auto"/>
        <w:left w:val="none" w:sz="0" w:space="0" w:color="auto"/>
        <w:bottom w:val="none" w:sz="0" w:space="0" w:color="auto"/>
        <w:right w:val="none" w:sz="0" w:space="0" w:color="auto"/>
      </w:divBdr>
    </w:div>
    <w:div w:id="947662802">
      <w:bodyDiv w:val="1"/>
      <w:marLeft w:val="0"/>
      <w:marRight w:val="0"/>
      <w:marTop w:val="0"/>
      <w:marBottom w:val="0"/>
      <w:divBdr>
        <w:top w:val="none" w:sz="0" w:space="0" w:color="auto"/>
        <w:left w:val="none" w:sz="0" w:space="0" w:color="auto"/>
        <w:bottom w:val="none" w:sz="0" w:space="0" w:color="auto"/>
        <w:right w:val="none" w:sz="0" w:space="0" w:color="auto"/>
      </w:divBdr>
    </w:div>
    <w:div w:id="955059578">
      <w:bodyDiv w:val="1"/>
      <w:marLeft w:val="0"/>
      <w:marRight w:val="0"/>
      <w:marTop w:val="0"/>
      <w:marBottom w:val="0"/>
      <w:divBdr>
        <w:top w:val="none" w:sz="0" w:space="0" w:color="auto"/>
        <w:left w:val="none" w:sz="0" w:space="0" w:color="auto"/>
        <w:bottom w:val="none" w:sz="0" w:space="0" w:color="auto"/>
        <w:right w:val="none" w:sz="0" w:space="0" w:color="auto"/>
      </w:divBdr>
    </w:div>
    <w:div w:id="962150948">
      <w:bodyDiv w:val="1"/>
      <w:marLeft w:val="0"/>
      <w:marRight w:val="0"/>
      <w:marTop w:val="0"/>
      <w:marBottom w:val="0"/>
      <w:divBdr>
        <w:top w:val="none" w:sz="0" w:space="0" w:color="auto"/>
        <w:left w:val="none" w:sz="0" w:space="0" w:color="auto"/>
        <w:bottom w:val="none" w:sz="0" w:space="0" w:color="auto"/>
        <w:right w:val="none" w:sz="0" w:space="0" w:color="auto"/>
      </w:divBdr>
      <w:divsChild>
        <w:div w:id="51245521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963585331">
      <w:bodyDiv w:val="1"/>
      <w:marLeft w:val="0"/>
      <w:marRight w:val="0"/>
      <w:marTop w:val="0"/>
      <w:marBottom w:val="0"/>
      <w:divBdr>
        <w:top w:val="none" w:sz="0" w:space="0" w:color="auto"/>
        <w:left w:val="none" w:sz="0" w:space="0" w:color="auto"/>
        <w:bottom w:val="none" w:sz="0" w:space="0" w:color="auto"/>
        <w:right w:val="none" w:sz="0" w:space="0" w:color="auto"/>
      </w:divBdr>
    </w:div>
    <w:div w:id="969748109">
      <w:bodyDiv w:val="1"/>
      <w:marLeft w:val="0"/>
      <w:marRight w:val="0"/>
      <w:marTop w:val="0"/>
      <w:marBottom w:val="0"/>
      <w:divBdr>
        <w:top w:val="none" w:sz="0" w:space="0" w:color="auto"/>
        <w:left w:val="none" w:sz="0" w:space="0" w:color="auto"/>
        <w:bottom w:val="none" w:sz="0" w:space="0" w:color="auto"/>
        <w:right w:val="none" w:sz="0" w:space="0" w:color="auto"/>
      </w:divBdr>
    </w:div>
    <w:div w:id="971013127">
      <w:bodyDiv w:val="1"/>
      <w:marLeft w:val="0"/>
      <w:marRight w:val="0"/>
      <w:marTop w:val="0"/>
      <w:marBottom w:val="0"/>
      <w:divBdr>
        <w:top w:val="none" w:sz="0" w:space="0" w:color="auto"/>
        <w:left w:val="none" w:sz="0" w:space="0" w:color="auto"/>
        <w:bottom w:val="none" w:sz="0" w:space="0" w:color="auto"/>
        <w:right w:val="none" w:sz="0" w:space="0" w:color="auto"/>
      </w:divBdr>
    </w:div>
    <w:div w:id="980769617">
      <w:bodyDiv w:val="1"/>
      <w:marLeft w:val="0"/>
      <w:marRight w:val="0"/>
      <w:marTop w:val="0"/>
      <w:marBottom w:val="0"/>
      <w:divBdr>
        <w:top w:val="none" w:sz="0" w:space="0" w:color="auto"/>
        <w:left w:val="none" w:sz="0" w:space="0" w:color="auto"/>
        <w:bottom w:val="none" w:sz="0" w:space="0" w:color="auto"/>
        <w:right w:val="none" w:sz="0" w:space="0" w:color="auto"/>
      </w:divBdr>
    </w:div>
    <w:div w:id="985670415">
      <w:bodyDiv w:val="1"/>
      <w:marLeft w:val="0"/>
      <w:marRight w:val="0"/>
      <w:marTop w:val="0"/>
      <w:marBottom w:val="0"/>
      <w:divBdr>
        <w:top w:val="none" w:sz="0" w:space="0" w:color="auto"/>
        <w:left w:val="none" w:sz="0" w:space="0" w:color="auto"/>
        <w:bottom w:val="none" w:sz="0" w:space="0" w:color="auto"/>
        <w:right w:val="none" w:sz="0" w:space="0" w:color="auto"/>
      </w:divBdr>
    </w:div>
    <w:div w:id="1002779987">
      <w:bodyDiv w:val="1"/>
      <w:marLeft w:val="0"/>
      <w:marRight w:val="0"/>
      <w:marTop w:val="0"/>
      <w:marBottom w:val="0"/>
      <w:divBdr>
        <w:top w:val="none" w:sz="0" w:space="0" w:color="auto"/>
        <w:left w:val="none" w:sz="0" w:space="0" w:color="auto"/>
        <w:bottom w:val="none" w:sz="0" w:space="0" w:color="auto"/>
        <w:right w:val="none" w:sz="0" w:space="0" w:color="auto"/>
      </w:divBdr>
    </w:div>
    <w:div w:id="1041632471">
      <w:bodyDiv w:val="1"/>
      <w:marLeft w:val="0"/>
      <w:marRight w:val="0"/>
      <w:marTop w:val="0"/>
      <w:marBottom w:val="0"/>
      <w:divBdr>
        <w:top w:val="none" w:sz="0" w:space="0" w:color="auto"/>
        <w:left w:val="none" w:sz="0" w:space="0" w:color="auto"/>
        <w:bottom w:val="none" w:sz="0" w:space="0" w:color="auto"/>
        <w:right w:val="none" w:sz="0" w:space="0" w:color="auto"/>
      </w:divBdr>
    </w:div>
    <w:div w:id="1043485517">
      <w:bodyDiv w:val="1"/>
      <w:marLeft w:val="0"/>
      <w:marRight w:val="0"/>
      <w:marTop w:val="0"/>
      <w:marBottom w:val="0"/>
      <w:divBdr>
        <w:top w:val="none" w:sz="0" w:space="0" w:color="auto"/>
        <w:left w:val="none" w:sz="0" w:space="0" w:color="auto"/>
        <w:bottom w:val="none" w:sz="0" w:space="0" w:color="auto"/>
        <w:right w:val="none" w:sz="0" w:space="0" w:color="auto"/>
      </w:divBdr>
    </w:div>
    <w:div w:id="1044062019">
      <w:bodyDiv w:val="1"/>
      <w:marLeft w:val="0"/>
      <w:marRight w:val="0"/>
      <w:marTop w:val="0"/>
      <w:marBottom w:val="0"/>
      <w:divBdr>
        <w:top w:val="none" w:sz="0" w:space="0" w:color="auto"/>
        <w:left w:val="none" w:sz="0" w:space="0" w:color="auto"/>
        <w:bottom w:val="none" w:sz="0" w:space="0" w:color="auto"/>
        <w:right w:val="none" w:sz="0" w:space="0" w:color="auto"/>
      </w:divBdr>
    </w:div>
    <w:div w:id="1067194367">
      <w:bodyDiv w:val="1"/>
      <w:marLeft w:val="0"/>
      <w:marRight w:val="0"/>
      <w:marTop w:val="0"/>
      <w:marBottom w:val="0"/>
      <w:divBdr>
        <w:top w:val="none" w:sz="0" w:space="0" w:color="auto"/>
        <w:left w:val="none" w:sz="0" w:space="0" w:color="auto"/>
        <w:bottom w:val="none" w:sz="0" w:space="0" w:color="auto"/>
        <w:right w:val="none" w:sz="0" w:space="0" w:color="auto"/>
      </w:divBdr>
    </w:div>
    <w:div w:id="1081030208">
      <w:bodyDiv w:val="1"/>
      <w:marLeft w:val="0"/>
      <w:marRight w:val="0"/>
      <w:marTop w:val="0"/>
      <w:marBottom w:val="0"/>
      <w:divBdr>
        <w:top w:val="none" w:sz="0" w:space="0" w:color="auto"/>
        <w:left w:val="none" w:sz="0" w:space="0" w:color="auto"/>
        <w:bottom w:val="none" w:sz="0" w:space="0" w:color="auto"/>
        <w:right w:val="none" w:sz="0" w:space="0" w:color="auto"/>
      </w:divBdr>
    </w:div>
    <w:div w:id="1085146136">
      <w:bodyDiv w:val="1"/>
      <w:marLeft w:val="0"/>
      <w:marRight w:val="0"/>
      <w:marTop w:val="0"/>
      <w:marBottom w:val="0"/>
      <w:divBdr>
        <w:top w:val="none" w:sz="0" w:space="0" w:color="auto"/>
        <w:left w:val="none" w:sz="0" w:space="0" w:color="auto"/>
        <w:bottom w:val="none" w:sz="0" w:space="0" w:color="auto"/>
        <w:right w:val="none" w:sz="0" w:space="0" w:color="auto"/>
      </w:divBdr>
    </w:div>
    <w:div w:id="1085570860">
      <w:bodyDiv w:val="1"/>
      <w:marLeft w:val="0"/>
      <w:marRight w:val="0"/>
      <w:marTop w:val="0"/>
      <w:marBottom w:val="0"/>
      <w:divBdr>
        <w:top w:val="none" w:sz="0" w:space="0" w:color="auto"/>
        <w:left w:val="none" w:sz="0" w:space="0" w:color="auto"/>
        <w:bottom w:val="none" w:sz="0" w:space="0" w:color="auto"/>
        <w:right w:val="none" w:sz="0" w:space="0" w:color="auto"/>
      </w:divBdr>
    </w:div>
    <w:div w:id="1086422425">
      <w:bodyDiv w:val="1"/>
      <w:marLeft w:val="0"/>
      <w:marRight w:val="0"/>
      <w:marTop w:val="0"/>
      <w:marBottom w:val="0"/>
      <w:divBdr>
        <w:top w:val="none" w:sz="0" w:space="0" w:color="auto"/>
        <w:left w:val="none" w:sz="0" w:space="0" w:color="auto"/>
        <w:bottom w:val="none" w:sz="0" w:space="0" w:color="auto"/>
        <w:right w:val="none" w:sz="0" w:space="0" w:color="auto"/>
      </w:divBdr>
    </w:div>
    <w:div w:id="1095397649">
      <w:bodyDiv w:val="1"/>
      <w:marLeft w:val="0"/>
      <w:marRight w:val="0"/>
      <w:marTop w:val="0"/>
      <w:marBottom w:val="0"/>
      <w:divBdr>
        <w:top w:val="none" w:sz="0" w:space="0" w:color="auto"/>
        <w:left w:val="none" w:sz="0" w:space="0" w:color="auto"/>
        <w:bottom w:val="none" w:sz="0" w:space="0" w:color="auto"/>
        <w:right w:val="none" w:sz="0" w:space="0" w:color="auto"/>
      </w:divBdr>
    </w:div>
    <w:div w:id="1101225257">
      <w:bodyDiv w:val="1"/>
      <w:marLeft w:val="0"/>
      <w:marRight w:val="0"/>
      <w:marTop w:val="0"/>
      <w:marBottom w:val="0"/>
      <w:divBdr>
        <w:top w:val="none" w:sz="0" w:space="0" w:color="auto"/>
        <w:left w:val="none" w:sz="0" w:space="0" w:color="auto"/>
        <w:bottom w:val="none" w:sz="0" w:space="0" w:color="auto"/>
        <w:right w:val="none" w:sz="0" w:space="0" w:color="auto"/>
      </w:divBdr>
    </w:div>
    <w:div w:id="1103919931">
      <w:bodyDiv w:val="1"/>
      <w:marLeft w:val="0"/>
      <w:marRight w:val="0"/>
      <w:marTop w:val="0"/>
      <w:marBottom w:val="0"/>
      <w:divBdr>
        <w:top w:val="none" w:sz="0" w:space="0" w:color="auto"/>
        <w:left w:val="none" w:sz="0" w:space="0" w:color="auto"/>
        <w:bottom w:val="none" w:sz="0" w:space="0" w:color="auto"/>
        <w:right w:val="none" w:sz="0" w:space="0" w:color="auto"/>
      </w:divBdr>
    </w:div>
    <w:div w:id="1122654494">
      <w:bodyDiv w:val="1"/>
      <w:marLeft w:val="0"/>
      <w:marRight w:val="0"/>
      <w:marTop w:val="0"/>
      <w:marBottom w:val="0"/>
      <w:divBdr>
        <w:top w:val="none" w:sz="0" w:space="0" w:color="auto"/>
        <w:left w:val="none" w:sz="0" w:space="0" w:color="auto"/>
        <w:bottom w:val="none" w:sz="0" w:space="0" w:color="auto"/>
        <w:right w:val="none" w:sz="0" w:space="0" w:color="auto"/>
      </w:divBdr>
    </w:div>
    <w:div w:id="1137380297">
      <w:bodyDiv w:val="1"/>
      <w:marLeft w:val="0"/>
      <w:marRight w:val="0"/>
      <w:marTop w:val="0"/>
      <w:marBottom w:val="0"/>
      <w:divBdr>
        <w:top w:val="none" w:sz="0" w:space="0" w:color="auto"/>
        <w:left w:val="none" w:sz="0" w:space="0" w:color="auto"/>
        <w:bottom w:val="none" w:sz="0" w:space="0" w:color="auto"/>
        <w:right w:val="none" w:sz="0" w:space="0" w:color="auto"/>
      </w:divBdr>
    </w:div>
    <w:div w:id="1143700095">
      <w:bodyDiv w:val="1"/>
      <w:marLeft w:val="0"/>
      <w:marRight w:val="0"/>
      <w:marTop w:val="0"/>
      <w:marBottom w:val="0"/>
      <w:divBdr>
        <w:top w:val="none" w:sz="0" w:space="0" w:color="auto"/>
        <w:left w:val="none" w:sz="0" w:space="0" w:color="auto"/>
        <w:bottom w:val="none" w:sz="0" w:space="0" w:color="auto"/>
        <w:right w:val="none" w:sz="0" w:space="0" w:color="auto"/>
      </w:divBdr>
    </w:div>
    <w:div w:id="1153762856">
      <w:bodyDiv w:val="1"/>
      <w:marLeft w:val="0"/>
      <w:marRight w:val="0"/>
      <w:marTop w:val="0"/>
      <w:marBottom w:val="0"/>
      <w:divBdr>
        <w:top w:val="none" w:sz="0" w:space="0" w:color="auto"/>
        <w:left w:val="none" w:sz="0" w:space="0" w:color="auto"/>
        <w:bottom w:val="none" w:sz="0" w:space="0" w:color="auto"/>
        <w:right w:val="none" w:sz="0" w:space="0" w:color="auto"/>
      </w:divBdr>
      <w:divsChild>
        <w:div w:id="927537655">
          <w:marLeft w:val="0"/>
          <w:marRight w:val="0"/>
          <w:marTop w:val="0"/>
          <w:marBottom w:val="0"/>
          <w:divBdr>
            <w:top w:val="none" w:sz="0" w:space="0" w:color="auto"/>
            <w:left w:val="none" w:sz="0" w:space="0" w:color="auto"/>
            <w:bottom w:val="none" w:sz="0" w:space="0" w:color="auto"/>
            <w:right w:val="none" w:sz="0" w:space="0" w:color="auto"/>
          </w:divBdr>
        </w:div>
        <w:div w:id="558439392">
          <w:marLeft w:val="0"/>
          <w:marRight w:val="0"/>
          <w:marTop w:val="0"/>
          <w:marBottom w:val="0"/>
          <w:divBdr>
            <w:top w:val="none" w:sz="0" w:space="0" w:color="auto"/>
            <w:left w:val="none" w:sz="0" w:space="0" w:color="auto"/>
            <w:bottom w:val="none" w:sz="0" w:space="0" w:color="auto"/>
            <w:right w:val="none" w:sz="0" w:space="0" w:color="auto"/>
          </w:divBdr>
        </w:div>
        <w:div w:id="2123501042">
          <w:marLeft w:val="0"/>
          <w:marRight w:val="0"/>
          <w:marTop w:val="0"/>
          <w:marBottom w:val="0"/>
          <w:divBdr>
            <w:top w:val="none" w:sz="0" w:space="0" w:color="auto"/>
            <w:left w:val="none" w:sz="0" w:space="0" w:color="auto"/>
            <w:bottom w:val="none" w:sz="0" w:space="0" w:color="auto"/>
            <w:right w:val="none" w:sz="0" w:space="0" w:color="auto"/>
          </w:divBdr>
        </w:div>
      </w:divsChild>
    </w:div>
    <w:div w:id="1208107643">
      <w:bodyDiv w:val="1"/>
      <w:marLeft w:val="0"/>
      <w:marRight w:val="0"/>
      <w:marTop w:val="0"/>
      <w:marBottom w:val="0"/>
      <w:divBdr>
        <w:top w:val="none" w:sz="0" w:space="0" w:color="auto"/>
        <w:left w:val="none" w:sz="0" w:space="0" w:color="auto"/>
        <w:bottom w:val="none" w:sz="0" w:space="0" w:color="auto"/>
        <w:right w:val="none" w:sz="0" w:space="0" w:color="auto"/>
      </w:divBdr>
    </w:div>
    <w:div w:id="1211111400">
      <w:bodyDiv w:val="1"/>
      <w:marLeft w:val="0"/>
      <w:marRight w:val="0"/>
      <w:marTop w:val="0"/>
      <w:marBottom w:val="0"/>
      <w:divBdr>
        <w:top w:val="none" w:sz="0" w:space="0" w:color="auto"/>
        <w:left w:val="none" w:sz="0" w:space="0" w:color="auto"/>
        <w:bottom w:val="none" w:sz="0" w:space="0" w:color="auto"/>
        <w:right w:val="none" w:sz="0" w:space="0" w:color="auto"/>
      </w:divBdr>
    </w:div>
    <w:div w:id="1231699033">
      <w:bodyDiv w:val="1"/>
      <w:marLeft w:val="0"/>
      <w:marRight w:val="0"/>
      <w:marTop w:val="0"/>
      <w:marBottom w:val="0"/>
      <w:divBdr>
        <w:top w:val="none" w:sz="0" w:space="0" w:color="auto"/>
        <w:left w:val="none" w:sz="0" w:space="0" w:color="auto"/>
        <w:bottom w:val="none" w:sz="0" w:space="0" w:color="auto"/>
        <w:right w:val="none" w:sz="0" w:space="0" w:color="auto"/>
      </w:divBdr>
    </w:div>
    <w:div w:id="1241018404">
      <w:bodyDiv w:val="1"/>
      <w:marLeft w:val="0"/>
      <w:marRight w:val="0"/>
      <w:marTop w:val="0"/>
      <w:marBottom w:val="0"/>
      <w:divBdr>
        <w:top w:val="none" w:sz="0" w:space="0" w:color="auto"/>
        <w:left w:val="none" w:sz="0" w:space="0" w:color="auto"/>
        <w:bottom w:val="none" w:sz="0" w:space="0" w:color="auto"/>
        <w:right w:val="none" w:sz="0" w:space="0" w:color="auto"/>
      </w:divBdr>
    </w:div>
    <w:div w:id="1243490248">
      <w:bodyDiv w:val="1"/>
      <w:marLeft w:val="0"/>
      <w:marRight w:val="0"/>
      <w:marTop w:val="0"/>
      <w:marBottom w:val="0"/>
      <w:divBdr>
        <w:top w:val="none" w:sz="0" w:space="0" w:color="auto"/>
        <w:left w:val="none" w:sz="0" w:space="0" w:color="auto"/>
        <w:bottom w:val="none" w:sz="0" w:space="0" w:color="auto"/>
        <w:right w:val="none" w:sz="0" w:space="0" w:color="auto"/>
      </w:divBdr>
    </w:div>
    <w:div w:id="1249971123">
      <w:bodyDiv w:val="1"/>
      <w:marLeft w:val="0"/>
      <w:marRight w:val="0"/>
      <w:marTop w:val="0"/>
      <w:marBottom w:val="0"/>
      <w:divBdr>
        <w:top w:val="none" w:sz="0" w:space="0" w:color="auto"/>
        <w:left w:val="none" w:sz="0" w:space="0" w:color="auto"/>
        <w:bottom w:val="none" w:sz="0" w:space="0" w:color="auto"/>
        <w:right w:val="none" w:sz="0" w:space="0" w:color="auto"/>
      </w:divBdr>
    </w:div>
    <w:div w:id="1268654645">
      <w:bodyDiv w:val="1"/>
      <w:marLeft w:val="0"/>
      <w:marRight w:val="0"/>
      <w:marTop w:val="0"/>
      <w:marBottom w:val="0"/>
      <w:divBdr>
        <w:top w:val="none" w:sz="0" w:space="0" w:color="auto"/>
        <w:left w:val="none" w:sz="0" w:space="0" w:color="auto"/>
        <w:bottom w:val="none" w:sz="0" w:space="0" w:color="auto"/>
        <w:right w:val="none" w:sz="0" w:space="0" w:color="auto"/>
      </w:divBdr>
    </w:div>
    <w:div w:id="1272788158">
      <w:bodyDiv w:val="1"/>
      <w:marLeft w:val="0"/>
      <w:marRight w:val="0"/>
      <w:marTop w:val="0"/>
      <w:marBottom w:val="0"/>
      <w:divBdr>
        <w:top w:val="none" w:sz="0" w:space="0" w:color="auto"/>
        <w:left w:val="none" w:sz="0" w:space="0" w:color="auto"/>
        <w:bottom w:val="none" w:sz="0" w:space="0" w:color="auto"/>
        <w:right w:val="none" w:sz="0" w:space="0" w:color="auto"/>
      </w:divBdr>
    </w:div>
    <w:div w:id="1301613870">
      <w:bodyDiv w:val="1"/>
      <w:marLeft w:val="0"/>
      <w:marRight w:val="0"/>
      <w:marTop w:val="0"/>
      <w:marBottom w:val="0"/>
      <w:divBdr>
        <w:top w:val="none" w:sz="0" w:space="0" w:color="auto"/>
        <w:left w:val="none" w:sz="0" w:space="0" w:color="auto"/>
        <w:bottom w:val="none" w:sz="0" w:space="0" w:color="auto"/>
        <w:right w:val="none" w:sz="0" w:space="0" w:color="auto"/>
      </w:divBdr>
    </w:div>
    <w:div w:id="1306472917">
      <w:bodyDiv w:val="1"/>
      <w:marLeft w:val="0"/>
      <w:marRight w:val="0"/>
      <w:marTop w:val="0"/>
      <w:marBottom w:val="0"/>
      <w:divBdr>
        <w:top w:val="none" w:sz="0" w:space="0" w:color="auto"/>
        <w:left w:val="none" w:sz="0" w:space="0" w:color="auto"/>
        <w:bottom w:val="none" w:sz="0" w:space="0" w:color="auto"/>
        <w:right w:val="none" w:sz="0" w:space="0" w:color="auto"/>
      </w:divBdr>
    </w:div>
    <w:div w:id="1338187747">
      <w:bodyDiv w:val="1"/>
      <w:marLeft w:val="0"/>
      <w:marRight w:val="0"/>
      <w:marTop w:val="0"/>
      <w:marBottom w:val="0"/>
      <w:divBdr>
        <w:top w:val="none" w:sz="0" w:space="0" w:color="auto"/>
        <w:left w:val="none" w:sz="0" w:space="0" w:color="auto"/>
        <w:bottom w:val="none" w:sz="0" w:space="0" w:color="auto"/>
        <w:right w:val="none" w:sz="0" w:space="0" w:color="auto"/>
      </w:divBdr>
    </w:div>
    <w:div w:id="1357006457">
      <w:bodyDiv w:val="1"/>
      <w:marLeft w:val="0"/>
      <w:marRight w:val="0"/>
      <w:marTop w:val="0"/>
      <w:marBottom w:val="0"/>
      <w:divBdr>
        <w:top w:val="none" w:sz="0" w:space="0" w:color="auto"/>
        <w:left w:val="none" w:sz="0" w:space="0" w:color="auto"/>
        <w:bottom w:val="none" w:sz="0" w:space="0" w:color="auto"/>
        <w:right w:val="none" w:sz="0" w:space="0" w:color="auto"/>
      </w:divBdr>
    </w:div>
    <w:div w:id="1365473566">
      <w:bodyDiv w:val="1"/>
      <w:marLeft w:val="0"/>
      <w:marRight w:val="0"/>
      <w:marTop w:val="0"/>
      <w:marBottom w:val="0"/>
      <w:divBdr>
        <w:top w:val="none" w:sz="0" w:space="0" w:color="auto"/>
        <w:left w:val="none" w:sz="0" w:space="0" w:color="auto"/>
        <w:bottom w:val="none" w:sz="0" w:space="0" w:color="auto"/>
        <w:right w:val="none" w:sz="0" w:space="0" w:color="auto"/>
      </w:divBdr>
    </w:div>
    <w:div w:id="1367439187">
      <w:bodyDiv w:val="1"/>
      <w:marLeft w:val="0"/>
      <w:marRight w:val="0"/>
      <w:marTop w:val="0"/>
      <w:marBottom w:val="0"/>
      <w:divBdr>
        <w:top w:val="none" w:sz="0" w:space="0" w:color="auto"/>
        <w:left w:val="none" w:sz="0" w:space="0" w:color="auto"/>
        <w:bottom w:val="none" w:sz="0" w:space="0" w:color="auto"/>
        <w:right w:val="none" w:sz="0" w:space="0" w:color="auto"/>
      </w:divBdr>
    </w:div>
    <w:div w:id="1367564844">
      <w:bodyDiv w:val="1"/>
      <w:marLeft w:val="0"/>
      <w:marRight w:val="0"/>
      <w:marTop w:val="0"/>
      <w:marBottom w:val="0"/>
      <w:divBdr>
        <w:top w:val="none" w:sz="0" w:space="0" w:color="auto"/>
        <w:left w:val="none" w:sz="0" w:space="0" w:color="auto"/>
        <w:bottom w:val="none" w:sz="0" w:space="0" w:color="auto"/>
        <w:right w:val="none" w:sz="0" w:space="0" w:color="auto"/>
      </w:divBdr>
    </w:div>
    <w:div w:id="1376546669">
      <w:bodyDiv w:val="1"/>
      <w:marLeft w:val="0"/>
      <w:marRight w:val="0"/>
      <w:marTop w:val="0"/>
      <w:marBottom w:val="0"/>
      <w:divBdr>
        <w:top w:val="none" w:sz="0" w:space="0" w:color="auto"/>
        <w:left w:val="none" w:sz="0" w:space="0" w:color="auto"/>
        <w:bottom w:val="none" w:sz="0" w:space="0" w:color="auto"/>
        <w:right w:val="none" w:sz="0" w:space="0" w:color="auto"/>
      </w:divBdr>
    </w:div>
    <w:div w:id="1387339935">
      <w:bodyDiv w:val="1"/>
      <w:marLeft w:val="0"/>
      <w:marRight w:val="0"/>
      <w:marTop w:val="0"/>
      <w:marBottom w:val="0"/>
      <w:divBdr>
        <w:top w:val="none" w:sz="0" w:space="0" w:color="auto"/>
        <w:left w:val="none" w:sz="0" w:space="0" w:color="auto"/>
        <w:bottom w:val="none" w:sz="0" w:space="0" w:color="auto"/>
        <w:right w:val="none" w:sz="0" w:space="0" w:color="auto"/>
      </w:divBdr>
    </w:div>
    <w:div w:id="1399015482">
      <w:bodyDiv w:val="1"/>
      <w:marLeft w:val="0"/>
      <w:marRight w:val="0"/>
      <w:marTop w:val="0"/>
      <w:marBottom w:val="0"/>
      <w:divBdr>
        <w:top w:val="none" w:sz="0" w:space="0" w:color="auto"/>
        <w:left w:val="none" w:sz="0" w:space="0" w:color="auto"/>
        <w:bottom w:val="none" w:sz="0" w:space="0" w:color="auto"/>
        <w:right w:val="none" w:sz="0" w:space="0" w:color="auto"/>
      </w:divBdr>
    </w:div>
    <w:div w:id="1405255327">
      <w:bodyDiv w:val="1"/>
      <w:marLeft w:val="0"/>
      <w:marRight w:val="0"/>
      <w:marTop w:val="0"/>
      <w:marBottom w:val="0"/>
      <w:divBdr>
        <w:top w:val="none" w:sz="0" w:space="0" w:color="auto"/>
        <w:left w:val="none" w:sz="0" w:space="0" w:color="auto"/>
        <w:bottom w:val="none" w:sz="0" w:space="0" w:color="auto"/>
        <w:right w:val="none" w:sz="0" w:space="0" w:color="auto"/>
      </w:divBdr>
    </w:div>
    <w:div w:id="1418210007">
      <w:bodyDiv w:val="1"/>
      <w:marLeft w:val="0"/>
      <w:marRight w:val="0"/>
      <w:marTop w:val="0"/>
      <w:marBottom w:val="0"/>
      <w:divBdr>
        <w:top w:val="none" w:sz="0" w:space="0" w:color="auto"/>
        <w:left w:val="none" w:sz="0" w:space="0" w:color="auto"/>
        <w:bottom w:val="none" w:sz="0" w:space="0" w:color="auto"/>
        <w:right w:val="none" w:sz="0" w:space="0" w:color="auto"/>
      </w:divBdr>
    </w:div>
    <w:div w:id="1432387448">
      <w:bodyDiv w:val="1"/>
      <w:marLeft w:val="0"/>
      <w:marRight w:val="0"/>
      <w:marTop w:val="0"/>
      <w:marBottom w:val="0"/>
      <w:divBdr>
        <w:top w:val="none" w:sz="0" w:space="0" w:color="auto"/>
        <w:left w:val="none" w:sz="0" w:space="0" w:color="auto"/>
        <w:bottom w:val="none" w:sz="0" w:space="0" w:color="auto"/>
        <w:right w:val="none" w:sz="0" w:space="0" w:color="auto"/>
      </w:divBdr>
      <w:divsChild>
        <w:div w:id="1814372205">
          <w:marLeft w:val="0"/>
          <w:marRight w:val="0"/>
          <w:marTop w:val="0"/>
          <w:marBottom w:val="0"/>
          <w:divBdr>
            <w:top w:val="none" w:sz="0" w:space="0" w:color="auto"/>
            <w:left w:val="none" w:sz="0" w:space="0" w:color="auto"/>
            <w:bottom w:val="none" w:sz="0" w:space="0" w:color="auto"/>
            <w:right w:val="none" w:sz="0" w:space="0" w:color="auto"/>
          </w:divBdr>
        </w:div>
        <w:div w:id="579944755">
          <w:marLeft w:val="0"/>
          <w:marRight w:val="0"/>
          <w:marTop w:val="0"/>
          <w:marBottom w:val="0"/>
          <w:divBdr>
            <w:top w:val="none" w:sz="0" w:space="0" w:color="auto"/>
            <w:left w:val="none" w:sz="0" w:space="0" w:color="auto"/>
            <w:bottom w:val="none" w:sz="0" w:space="0" w:color="auto"/>
            <w:right w:val="none" w:sz="0" w:space="0" w:color="auto"/>
          </w:divBdr>
        </w:div>
        <w:div w:id="1298493942">
          <w:marLeft w:val="0"/>
          <w:marRight w:val="0"/>
          <w:marTop w:val="0"/>
          <w:marBottom w:val="0"/>
          <w:divBdr>
            <w:top w:val="none" w:sz="0" w:space="0" w:color="auto"/>
            <w:left w:val="none" w:sz="0" w:space="0" w:color="auto"/>
            <w:bottom w:val="none" w:sz="0" w:space="0" w:color="auto"/>
            <w:right w:val="none" w:sz="0" w:space="0" w:color="auto"/>
          </w:divBdr>
        </w:div>
      </w:divsChild>
    </w:div>
    <w:div w:id="1446268549">
      <w:bodyDiv w:val="1"/>
      <w:marLeft w:val="0"/>
      <w:marRight w:val="0"/>
      <w:marTop w:val="0"/>
      <w:marBottom w:val="0"/>
      <w:divBdr>
        <w:top w:val="none" w:sz="0" w:space="0" w:color="auto"/>
        <w:left w:val="none" w:sz="0" w:space="0" w:color="auto"/>
        <w:bottom w:val="none" w:sz="0" w:space="0" w:color="auto"/>
        <w:right w:val="none" w:sz="0" w:space="0" w:color="auto"/>
      </w:divBdr>
    </w:div>
    <w:div w:id="1488982396">
      <w:bodyDiv w:val="1"/>
      <w:marLeft w:val="0"/>
      <w:marRight w:val="0"/>
      <w:marTop w:val="0"/>
      <w:marBottom w:val="0"/>
      <w:divBdr>
        <w:top w:val="none" w:sz="0" w:space="0" w:color="auto"/>
        <w:left w:val="none" w:sz="0" w:space="0" w:color="auto"/>
        <w:bottom w:val="none" w:sz="0" w:space="0" w:color="auto"/>
        <w:right w:val="none" w:sz="0" w:space="0" w:color="auto"/>
      </w:divBdr>
    </w:div>
    <w:div w:id="1496527544">
      <w:bodyDiv w:val="1"/>
      <w:marLeft w:val="0"/>
      <w:marRight w:val="0"/>
      <w:marTop w:val="0"/>
      <w:marBottom w:val="0"/>
      <w:divBdr>
        <w:top w:val="none" w:sz="0" w:space="0" w:color="auto"/>
        <w:left w:val="none" w:sz="0" w:space="0" w:color="auto"/>
        <w:bottom w:val="none" w:sz="0" w:space="0" w:color="auto"/>
        <w:right w:val="none" w:sz="0" w:space="0" w:color="auto"/>
      </w:divBdr>
    </w:div>
    <w:div w:id="1503007331">
      <w:bodyDiv w:val="1"/>
      <w:marLeft w:val="0"/>
      <w:marRight w:val="0"/>
      <w:marTop w:val="0"/>
      <w:marBottom w:val="0"/>
      <w:divBdr>
        <w:top w:val="none" w:sz="0" w:space="0" w:color="auto"/>
        <w:left w:val="none" w:sz="0" w:space="0" w:color="auto"/>
        <w:bottom w:val="none" w:sz="0" w:space="0" w:color="auto"/>
        <w:right w:val="none" w:sz="0" w:space="0" w:color="auto"/>
      </w:divBdr>
    </w:div>
    <w:div w:id="1505166058">
      <w:bodyDiv w:val="1"/>
      <w:marLeft w:val="0"/>
      <w:marRight w:val="0"/>
      <w:marTop w:val="0"/>
      <w:marBottom w:val="0"/>
      <w:divBdr>
        <w:top w:val="none" w:sz="0" w:space="0" w:color="auto"/>
        <w:left w:val="none" w:sz="0" w:space="0" w:color="auto"/>
        <w:bottom w:val="none" w:sz="0" w:space="0" w:color="auto"/>
        <w:right w:val="none" w:sz="0" w:space="0" w:color="auto"/>
      </w:divBdr>
    </w:div>
    <w:div w:id="1533955078">
      <w:bodyDiv w:val="1"/>
      <w:marLeft w:val="0"/>
      <w:marRight w:val="0"/>
      <w:marTop w:val="0"/>
      <w:marBottom w:val="0"/>
      <w:divBdr>
        <w:top w:val="none" w:sz="0" w:space="0" w:color="auto"/>
        <w:left w:val="none" w:sz="0" w:space="0" w:color="auto"/>
        <w:bottom w:val="none" w:sz="0" w:space="0" w:color="auto"/>
        <w:right w:val="none" w:sz="0" w:space="0" w:color="auto"/>
      </w:divBdr>
    </w:div>
    <w:div w:id="1535002384">
      <w:bodyDiv w:val="1"/>
      <w:marLeft w:val="0"/>
      <w:marRight w:val="0"/>
      <w:marTop w:val="0"/>
      <w:marBottom w:val="0"/>
      <w:divBdr>
        <w:top w:val="none" w:sz="0" w:space="0" w:color="auto"/>
        <w:left w:val="none" w:sz="0" w:space="0" w:color="auto"/>
        <w:bottom w:val="none" w:sz="0" w:space="0" w:color="auto"/>
        <w:right w:val="none" w:sz="0" w:space="0" w:color="auto"/>
      </w:divBdr>
    </w:div>
    <w:div w:id="1535725881">
      <w:bodyDiv w:val="1"/>
      <w:marLeft w:val="0"/>
      <w:marRight w:val="0"/>
      <w:marTop w:val="0"/>
      <w:marBottom w:val="0"/>
      <w:divBdr>
        <w:top w:val="none" w:sz="0" w:space="0" w:color="auto"/>
        <w:left w:val="none" w:sz="0" w:space="0" w:color="auto"/>
        <w:bottom w:val="none" w:sz="0" w:space="0" w:color="auto"/>
        <w:right w:val="none" w:sz="0" w:space="0" w:color="auto"/>
      </w:divBdr>
      <w:divsChild>
        <w:div w:id="853615691">
          <w:marLeft w:val="0"/>
          <w:marRight w:val="0"/>
          <w:marTop w:val="0"/>
          <w:marBottom w:val="0"/>
          <w:divBdr>
            <w:top w:val="none" w:sz="0" w:space="0" w:color="auto"/>
            <w:left w:val="none" w:sz="0" w:space="0" w:color="auto"/>
            <w:bottom w:val="none" w:sz="0" w:space="0" w:color="auto"/>
            <w:right w:val="none" w:sz="0" w:space="0" w:color="auto"/>
          </w:divBdr>
        </w:div>
        <w:div w:id="1629120687">
          <w:marLeft w:val="0"/>
          <w:marRight w:val="0"/>
          <w:marTop w:val="0"/>
          <w:marBottom w:val="0"/>
          <w:divBdr>
            <w:top w:val="none" w:sz="0" w:space="0" w:color="auto"/>
            <w:left w:val="none" w:sz="0" w:space="0" w:color="auto"/>
            <w:bottom w:val="none" w:sz="0" w:space="0" w:color="auto"/>
            <w:right w:val="none" w:sz="0" w:space="0" w:color="auto"/>
          </w:divBdr>
        </w:div>
        <w:div w:id="478574849">
          <w:marLeft w:val="0"/>
          <w:marRight w:val="0"/>
          <w:marTop w:val="0"/>
          <w:marBottom w:val="0"/>
          <w:divBdr>
            <w:top w:val="none" w:sz="0" w:space="0" w:color="auto"/>
            <w:left w:val="none" w:sz="0" w:space="0" w:color="auto"/>
            <w:bottom w:val="none" w:sz="0" w:space="0" w:color="auto"/>
            <w:right w:val="none" w:sz="0" w:space="0" w:color="auto"/>
          </w:divBdr>
        </w:div>
      </w:divsChild>
    </w:div>
    <w:div w:id="1544975081">
      <w:bodyDiv w:val="1"/>
      <w:marLeft w:val="0"/>
      <w:marRight w:val="0"/>
      <w:marTop w:val="0"/>
      <w:marBottom w:val="0"/>
      <w:divBdr>
        <w:top w:val="none" w:sz="0" w:space="0" w:color="auto"/>
        <w:left w:val="none" w:sz="0" w:space="0" w:color="auto"/>
        <w:bottom w:val="none" w:sz="0" w:space="0" w:color="auto"/>
        <w:right w:val="none" w:sz="0" w:space="0" w:color="auto"/>
      </w:divBdr>
    </w:div>
    <w:div w:id="1568033813">
      <w:bodyDiv w:val="1"/>
      <w:marLeft w:val="0"/>
      <w:marRight w:val="0"/>
      <w:marTop w:val="0"/>
      <w:marBottom w:val="0"/>
      <w:divBdr>
        <w:top w:val="none" w:sz="0" w:space="0" w:color="auto"/>
        <w:left w:val="none" w:sz="0" w:space="0" w:color="auto"/>
        <w:bottom w:val="none" w:sz="0" w:space="0" w:color="auto"/>
        <w:right w:val="none" w:sz="0" w:space="0" w:color="auto"/>
      </w:divBdr>
      <w:divsChild>
        <w:div w:id="1173715561">
          <w:marLeft w:val="300"/>
          <w:marRight w:val="300"/>
          <w:marTop w:val="150"/>
          <w:marBottom w:val="150"/>
          <w:divBdr>
            <w:top w:val="none" w:sz="0" w:space="0" w:color="auto"/>
            <w:left w:val="none" w:sz="0" w:space="0" w:color="auto"/>
            <w:bottom w:val="none" w:sz="0" w:space="0" w:color="auto"/>
            <w:right w:val="none" w:sz="0" w:space="0" w:color="auto"/>
          </w:divBdr>
          <w:divsChild>
            <w:div w:id="139885902">
              <w:marLeft w:val="0"/>
              <w:marRight w:val="0"/>
              <w:marTop w:val="0"/>
              <w:marBottom w:val="150"/>
              <w:divBdr>
                <w:top w:val="none" w:sz="0" w:space="0" w:color="auto"/>
                <w:left w:val="none" w:sz="0" w:space="0" w:color="auto"/>
                <w:bottom w:val="none" w:sz="0" w:space="0" w:color="auto"/>
                <w:right w:val="none" w:sz="0" w:space="0" w:color="auto"/>
              </w:divBdr>
              <w:divsChild>
                <w:div w:id="1866945556">
                  <w:marLeft w:val="360"/>
                  <w:marRight w:val="0"/>
                  <w:marTop w:val="0"/>
                  <w:marBottom w:val="0"/>
                  <w:divBdr>
                    <w:top w:val="none" w:sz="0" w:space="0" w:color="auto"/>
                    <w:left w:val="none" w:sz="0" w:space="0" w:color="auto"/>
                    <w:bottom w:val="none" w:sz="0" w:space="0" w:color="auto"/>
                    <w:right w:val="none" w:sz="0" w:space="0" w:color="auto"/>
                  </w:divBdr>
                </w:div>
                <w:div w:id="443620149">
                  <w:marLeft w:val="360"/>
                  <w:marRight w:val="0"/>
                  <w:marTop w:val="0"/>
                  <w:marBottom w:val="0"/>
                  <w:divBdr>
                    <w:top w:val="none" w:sz="0" w:space="0" w:color="auto"/>
                    <w:left w:val="none" w:sz="0" w:space="0" w:color="auto"/>
                    <w:bottom w:val="none" w:sz="0" w:space="0" w:color="auto"/>
                    <w:right w:val="none" w:sz="0" w:space="0" w:color="auto"/>
                  </w:divBdr>
                </w:div>
                <w:div w:id="1467964723">
                  <w:marLeft w:val="360"/>
                  <w:marRight w:val="0"/>
                  <w:marTop w:val="0"/>
                  <w:marBottom w:val="0"/>
                  <w:divBdr>
                    <w:top w:val="none" w:sz="0" w:space="0" w:color="auto"/>
                    <w:left w:val="none" w:sz="0" w:space="0" w:color="auto"/>
                    <w:bottom w:val="none" w:sz="0" w:space="0" w:color="auto"/>
                    <w:right w:val="none" w:sz="0" w:space="0" w:color="auto"/>
                  </w:divBdr>
                </w:div>
                <w:div w:id="345400302">
                  <w:marLeft w:val="360"/>
                  <w:marRight w:val="0"/>
                  <w:marTop w:val="0"/>
                  <w:marBottom w:val="0"/>
                  <w:divBdr>
                    <w:top w:val="none" w:sz="0" w:space="0" w:color="auto"/>
                    <w:left w:val="none" w:sz="0" w:space="0" w:color="auto"/>
                    <w:bottom w:val="none" w:sz="0" w:space="0" w:color="auto"/>
                    <w:right w:val="none" w:sz="0" w:space="0" w:color="auto"/>
                  </w:divBdr>
                </w:div>
                <w:div w:id="1295717454">
                  <w:marLeft w:val="360"/>
                  <w:marRight w:val="0"/>
                  <w:marTop w:val="0"/>
                  <w:marBottom w:val="0"/>
                  <w:divBdr>
                    <w:top w:val="none" w:sz="0" w:space="0" w:color="auto"/>
                    <w:left w:val="none" w:sz="0" w:space="0" w:color="auto"/>
                    <w:bottom w:val="none" w:sz="0" w:space="0" w:color="auto"/>
                    <w:right w:val="none" w:sz="0" w:space="0" w:color="auto"/>
                  </w:divBdr>
                </w:div>
                <w:div w:id="193347022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880245592">
          <w:marLeft w:val="0"/>
          <w:marRight w:val="0"/>
          <w:marTop w:val="150"/>
          <w:marBottom w:val="150"/>
          <w:divBdr>
            <w:top w:val="none" w:sz="0" w:space="0" w:color="auto"/>
            <w:left w:val="none" w:sz="0" w:space="0" w:color="auto"/>
            <w:bottom w:val="none" w:sz="0" w:space="0" w:color="auto"/>
            <w:right w:val="none" w:sz="0" w:space="0" w:color="auto"/>
          </w:divBdr>
          <w:divsChild>
            <w:div w:id="11965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93423">
      <w:bodyDiv w:val="1"/>
      <w:marLeft w:val="0"/>
      <w:marRight w:val="0"/>
      <w:marTop w:val="0"/>
      <w:marBottom w:val="0"/>
      <w:divBdr>
        <w:top w:val="none" w:sz="0" w:space="0" w:color="auto"/>
        <w:left w:val="none" w:sz="0" w:space="0" w:color="auto"/>
        <w:bottom w:val="none" w:sz="0" w:space="0" w:color="auto"/>
        <w:right w:val="none" w:sz="0" w:space="0" w:color="auto"/>
      </w:divBdr>
    </w:div>
    <w:div w:id="1604261052">
      <w:bodyDiv w:val="1"/>
      <w:marLeft w:val="0"/>
      <w:marRight w:val="0"/>
      <w:marTop w:val="0"/>
      <w:marBottom w:val="0"/>
      <w:divBdr>
        <w:top w:val="none" w:sz="0" w:space="0" w:color="auto"/>
        <w:left w:val="none" w:sz="0" w:space="0" w:color="auto"/>
        <w:bottom w:val="none" w:sz="0" w:space="0" w:color="auto"/>
        <w:right w:val="none" w:sz="0" w:space="0" w:color="auto"/>
      </w:divBdr>
    </w:div>
    <w:div w:id="1611469143">
      <w:bodyDiv w:val="1"/>
      <w:marLeft w:val="0"/>
      <w:marRight w:val="0"/>
      <w:marTop w:val="0"/>
      <w:marBottom w:val="0"/>
      <w:divBdr>
        <w:top w:val="none" w:sz="0" w:space="0" w:color="auto"/>
        <w:left w:val="none" w:sz="0" w:space="0" w:color="auto"/>
        <w:bottom w:val="none" w:sz="0" w:space="0" w:color="auto"/>
        <w:right w:val="none" w:sz="0" w:space="0" w:color="auto"/>
      </w:divBdr>
    </w:div>
    <w:div w:id="1616524026">
      <w:bodyDiv w:val="1"/>
      <w:marLeft w:val="0"/>
      <w:marRight w:val="0"/>
      <w:marTop w:val="0"/>
      <w:marBottom w:val="0"/>
      <w:divBdr>
        <w:top w:val="none" w:sz="0" w:space="0" w:color="auto"/>
        <w:left w:val="none" w:sz="0" w:space="0" w:color="auto"/>
        <w:bottom w:val="none" w:sz="0" w:space="0" w:color="auto"/>
        <w:right w:val="none" w:sz="0" w:space="0" w:color="auto"/>
      </w:divBdr>
    </w:div>
    <w:div w:id="1622224553">
      <w:bodyDiv w:val="1"/>
      <w:marLeft w:val="0"/>
      <w:marRight w:val="0"/>
      <w:marTop w:val="0"/>
      <w:marBottom w:val="0"/>
      <w:divBdr>
        <w:top w:val="none" w:sz="0" w:space="0" w:color="auto"/>
        <w:left w:val="none" w:sz="0" w:space="0" w:color="auto"/>
        <w:bottom w:val="none" w:sz="0" w:space="0" w:color="auto"/>
        <w:right w:val="none" w:sz="0" w:space="0" w:color="auto"/>
      </w:divBdr>
    </w:div>
    <w:div w:id="1635789083">
      <w:bodyDiv w:val="1"/>
      <w:marLeft w:val="0"/>
      <w:marRight w:val="0"/>
      <w:marTop w:val="0"/>
      <w:marBottom w:val="0"/>
      <w:divBdr>
        <w:top w:val="none" w:sz="0" w:space="0" w:color="auto"/>
        <w:left w:val="none" w:sz="0" w:space="0" w:color="auto"/>
        <w:bottom w:val="none" w:sz="0" w:space="0" w:color="auto"/>
        <w:right w:val="none" w:sz="0" w:space="0" w:color="auto"/>
      </w:divBdr>
    </w:div>
    <w:div w:id="1653022789">
      <w:bodyDiv w:val="1"/>
      <w:marLeft w:val="0"/>
      <w:marRight w:val="0"/>
      <w:marTop w:val="0"/>
      <w:marBottom w:val="0"/>
      <w:divBdr>
        <w:top w:val="none" w:sz="0" w:space="0" w:color="auto"/>
        <w:left w:val="none" w:sz="0" w:space="0" w:color="auto"/>
        <w:bottom w:val="none" w:sz="0" w:space="0" w:color="auto"/>
        <w:right w:val="none" w:sz="0" w:space="0" w:color="auto"/>
      </w:divBdr>
    </w:div>
    <w:div w:id="1654794700">
      <w:bodyDiv w:val="1"/>
      <w:marLeft w:val="0"/>
      <w:marRight w:val="0"/>
      <w:marTop w:val="0"/>
      <w:marBottom w:val="0"/>
      <w:divBdr>
        <w:top w:val="none" w:sz="0" w:space="0" w:color="auto"/>
        <w:left w:val="none" w:sz="0" w:space="0" w:color="auto"/>
        <w:bottom w:val="none" w:sz="0" w:space="0" w:color="auto"/>
        <w:right w:val="none" w:sz="0" w:space="0" w:color="auto"/>
      </w:divBdr>
    </w:div>
    <w:div w:id="1673098665">
      <w:bodyDiv w:val="1"/>
      <w:marLeft w:val="0"/>
      <w:marRight w:val="0"/>
      <w:marTop w:val="0"/>
      <w:marBottom w:val="0"/>
      <w:divBdr>
        <w:top w:val="none" w:sz="0" w:space="0" w:color="auto"/>
        <w:left w:val="none" w:sz="0" w:space="0" w:color="auto"/>
        <w:bottom w:val="none" w:sz="0" w:space="0" w:color="auto"/>
        <w:right w:val="none" w:sz="0" w:space="0" w:color="auto"/>
      </w:divBdr>
    </w:div>
    <w:div w:id="1677803324">
      <w:bodyDiv w:val="1"/>
      <w:marLeft w:val="0"/>
      <w:marRight w:val="0"/>
      <w:marTop w:val="0"/>
      <w:marBottom w:val="0"/>
      <w:divBdr>
        <w:top w:val="none" w:sz="0" w:space="0" w:color="auto"/>
        <w:left w:val="none" w:sz="0" w:space="0" w:color="auto"/>
        <w:bottom w:val="none" w:sz="0" w:space="0" w:color="auto"/>
        <w:right w:val="none" w:sz="0" w:space="0" w:color="auto"/>
      </w:divBdr>
    </w:div>
    <w:div w:id="1692491368">
      <w:bodyDiv w:val="1"/>
      <w:marLeft w:val="0"/>
      <w:marRight w:val="0"/>
      <w:marTop w:val="0"/>
      <w:marBottom w:val="0"/>
      <w:divBdr>
        <w:top w:val="none" w:sz="0" w:space="0" w:color="auto"/>
        <w:left w:val="none" w:sz="0" w:space="0" w:color="auto"/>
        <w:bottom w:val="none" w:sz="0" w:space="0" w:color="auto"/>
        <w:right w:val="none" w:sz="0" w:space="0" w:color="auto"/>
      </w:divBdr>
    </w:div>
    <w:div w:id="1694188421">
      <w:bodyDiv w:val="1"/>
      <w:marLeft w:val="0"/>
      <w:marRight w:val="0"/>
      <w:marTop w:val="0"/>
      <w:marBottom w:val="0"/>
      <w:divBdr>
        <w:top w:val="none" w:sz="0" w:space="0" w:color="auto"/>
        <w:left w:val="none" w:sz="0" w:space="0" w:color="auto"/>
        <w:bottom w:val="none" w:sz="0" w:space="0" w:color="auto"/>
        <w:right w:val="none" w:sz="0" w:space="0" w:color="auto"/>
      </w:divBdr>
    </w:div>
    <w:div w:id="1703821597">
      <w:bodyDiv w:val="1"/>
      <w:marLeft w:val="0"/>
      <w:marRight w:val="0"/>
      <w:marTop w:val="0"/>
      <w:marBottom w:val="0"/>
      <w:divBdr>
        <w:top w:val="none" w:sz="0" w:space="0" w:color="auto"/>
        <w:left w:val="none" w:sz="0" w:space="0" w:color="auto"/>
        <w:bottom w:val="none" w:sz="0" w:space="0" w:color="auto"/>
        <w:right w:val="none" w:sz="0" w:space="0" w:color="auto"/>
      </w:divBdr>
    </w:div>
    <w:div w:id="1723629362">
      <w:bodyDiv w:val="1"/>
      <w:marLeft w:val="0"/>
      <w:marRight w:val="0"/>
      <w:marTop w:val="0"/>
      <w:marBottom w:val="0"/>
      <w:divBdr>
        <w:top w:val="none" w:sz="0" w:space="0" w:color="auto"/>
        <w:left w:val="none" w:sz="0" w:space="0" w:color="auto"/>
        <w:bottom w:val="none" w:sz="0" w:space="0" w:color="auto"/>
        <w:right w:val="none" w:sz="0" w:space="0" w:color="auto"/>
      </w:divBdr>
    </w:div>
    <w:div w:id="1726173311">
      <w:bodyDiv w:val="1"/>
      <w:marLeft w:val="0"/>
      <w:marRight w:val="0"/>
      <w:marTop w:val="0"/>
      <w:marBottom w:val="0"/>
      <w:divBdr>
        <w:top w:val="none" w:sz="0" w:space="0" w:color="auto"/>
        <w:left w:val="none" w:sz="0" w:space="0" w:color="auto"/>
        <w:bottom w:val="none" w:sz="0" w:space="0" w:color="auto"/>
        <w:right w:val="none" w:sz="0" w:space="0" w:color="auto"/>
      </w:divBdr>
    </w:div>
    <w:div w:id="1732999050">
      <w:bodyDiv w:val="1"/>
      <w:marLeft w:val="0"/>
      <w:marRight w:val="0"/>
      <w:marTop w:val="0"/>
      <w:marBottom w:val="0"/>
      <w:divBdr>
        <w:top w:val="none" w:sz="0" w:space="0" w:color="auto"/>
        <w:left w:val="none" w:sz="0" w:space="0" w:color="auto"/>
        <w:bottom w:val="none" w:sz="0" w:space="0" w:color="auto"/>
        <w:right w:val="none" w:sz="0" w:space="0" w:color="auto"/>
      </w:divBdr>
    </w:div>
    <w:div w:id="1763524194">
      <w:bodyDiv w:val="1"/>
      <w:marLeft w:val="0"/>
      <w:marRight w:val="0"/>
      <w:marTop w:val="0"/>
      <w:marBottom w:val="0"/>
      <w:divBdr>
        <w:top w:val="none" w:sz="0" w:space="0" w:color="auto"/>
        <w:left w:val="none" w:sz="0" w:space="0" w:color="auto"/>
        <w:bottom w:val="none" w:sz="0" w:space="0" w:color="auto"/>
        <w:right w:val="none" w:sz="0" w:space="0" w:color="auto"/>
      </w:divBdr>
    </w:div>
    <w:div w:id="1776170104">
      <w:bodyDiv w:val="1"/>
      <w:marLeft w:val="0"/>
      <w:marRight w:val="0"/>
      <w:marTop w:val="0"/>
      <w:marBottom w:val="0"/>
      <w:divBdr>
        <w:top w:val="none" w:sz="0" w:space="0" w:color="auto"/>
        <w:left w:val="none" w:sz="0" w:space="0" w:color="auto"/>
        <w:bottom w:val="none" w:sz="0" w:space="0" w:color="auto"/>
        <w:right w:val="none" w:sz="0" w:space="0" w:color="auto"/>
      </w:divBdr>
    </w:div>
    <w:div w:id="1786386562">
      <w:bodyDiv w:val="1"/>
      <w:marLeft w:val="0"/>
      <w:marRight w:val="0"/>
      <w:marTop w:val="0"/>
      <w:marBottom w:val="0"/>
      <w:divBdr>
        <w:top w:val="none" w:sz="0" w:space="0" w:color="auto"/>
        <w:left w:val="none" w:sz="0" w:space="0" w:color="auto"/>
        <w:bottom w:val="none" w:sz="0" w:space="0" w:color="auto"/>
        <w:right w:val="none" w:sz="0" w:space="0" w:color="auto"/>
      </w:divBdr>
      <w:divsChild>
        <w:div w:id="176509247">
          <w:marLeft w:val="300"/>
          <w:marRight w:val="300"/>
          <w:marTop w:val="150"/>
          <w:marBottom w:val="150"/>
          <w:divBdr>
            <w:top w:val="none" w:sz="0" w:space="0" w:color="auto"/>
            <w:left w:val="none" w:sz="0" w:space="0" w:color="auto"/>
            <w:bottom w:val="none" w:sz="0" w:space="0" w:color="auto"/>
            <w:right w:val="none" w:sz="0" w:space="0" w:color="auto"/>
          </w:divBdr>
          <w:divsChild>
            <w:div w:id="641690505">
              <w:marLeft w:val="0"/>
              <w:marRight w:val="0"/>
              <w:marTop w:val="0"/>
              <w:marBottom w:val="150"/>
              <w:divBdr>
                <w:top w:val="none" w:sz="0" w:space="0" w:color="auto"/>
                <w:left w:val="none" w:sz="0" w:space="0" w:color="auto"/>
                <w:bottom w:val="none" w:sz="0" w:space="0" w:color="auto"/>
                <w:right w:val="none" w:sz="0" w:space="0" w:color="auto"/>
              </w:divBdr>
              <w:divsChild>
                <w:div w:id="1516924832">
                  <w:marLeft w:val="360"/>
                  <w:marRight w:val="0"/>
                  <w:marTop w:val="0"/>
                  <w:marBottom w:val="0"/>
                  <w:divBdr>
                    <w:top w:val="none" w:sz="0" w:space="0" w:color="auto"/>
                    <w:left w:val="none" w:sz="0" w:space="0" w:color="auto"/>
                    <w:bottom w:val="none" w:sz="0" w:space="0" w:color="auto"/>
                    <w:right w:val="none" w:sz="0" w:space="0" w:color="auto"/>
                  </w:divBdr>
                </w:div>
                <w:div w:id="2012222560">
                  <w:marLeft w:val="360"/>
                  <w:marRight w:val="0"/>
                  <w:marTop w:val="0"/>
                  <w:marBottom w:val="0"/>
                  <w:divBdr>
                    <w:top w:val="none" w:sz="0" w:space="0" w:color="auto"/>
                    <w:left w:val="none" w:sz="0" w:space="0" w:color="auto"/>
                    <w:bottom w:val="none" w:sz="0" w:space="0" w:color="auto"/>
                    <w:right w:val="none" w:sz="0" w:space="0" w:color="auto"/>
                  </w:divBdr>
                </w:div>
                <w:div w:id="878780454">
                  <w:marLeft w:val="360"/>
                  <w:marRight w:val="0"/>
                  <w:marTop w:val="0"/>
                  <w:marBottom w:val="0"/>
                  <w:divBdr>
                    <w:top w:val="none" w:sz="0" w:space="0" w:color="auto"/>
                    <w:left w:val="none" w:sz="0" w:space="0" w:color="auto"/>
                    <w:bottom w:val="none" w:sz="0" w:space="0" w:color="auto"/>
                    <w:right w:val="none" w:sz="0" w:space="0" w:color="auto"/>
                  </w:divBdr>
                </w:div>
                <w:div w:id="1370106702">
                  <w:marLeft w:val="360"/>
                  <w:marRight w:val="0"/>
                  <w:marTop w:val="0"/>
                  <w:marBottom w:val="0"/>
                  <w:divBdr>
                    <w:top w:val="none" w:sz="0" w:space="0" w:color="auto"/>
                    <w:left w:val="none" w:sz="0" w:space="0" w:color="auto"/>
                    <w:bottom w:val="none" w:sz="0" w:space="0" w:color="auto"/>
                    <w:right w:val="none" w:sz="0" w:space="0" w:color="auto"/>
                  </w:divBdr>
                </w:div>
                <w:div w:id="1880897043">
                  <w:marLeft w:val="360"/>
                  <w:marRight w:val="0"/>
                  <w:marTop w:val="0"/>
                  <w:marBottom w:val="0"/>
                  <w:divBdr>
                    <w:top w:val="none" w:sz="0" w:space="0" w:color="auto"/>
                    <w:left w:val="none" w:sz="0" w:space="0" w:color="auto"/>
                    <w:bottom w:val="none" w:sz="0" w:space="0" w:color="auto"/>
                    <w:right w:val="none" w:sz="0" w:space="0" w:color="auto"/>
                  </w:divBdr>
                </w:div>
                <w:div w:id="28312099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33839167">
          <w:marLeft w:val="0"/>
          <w:marRight w:val="0"/>
          <w:marTop w:val="150"/>
          <w:marBottom w:val="150"/>
          <w:divBdr>
            <w:top w:val="none" w:sz="0" w:space="0" w:color="auto"/>
            <w:left w:val="none" w:sz="0" w:space="0" w:color="auto"/>
            <w:bottom w:val="none" w:sz="0" w:space="0" w:color="auto"/>
            <w:right w:val="none" w:sz="0" w:space="0" w:color="auto"/>
          </w:divBdr>
          <w:divsChild>
            <w:div w:id="27880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99242">
      <w:bodyDiv w:val="1"/>
      <w:marLeft w:val="0"/>
      <w:marRight w:val="0"/>
      <w:marTop w:val="0"/>
      <w:marBottom w:val="0"/>
      <w:divBdr>
        <w:top w:val="none" w:sz="0" w:space="0" w:color="auto"/>
        <w:left w:val="none" w:sz="0" w:space="0" w:color="auto"/>
        <w:bottom w:val="none" w:sz="0" w:space="0" w:color="auto"/>
        <w:right w:val="none" w:sz="0" w:space="0" w:color="auto"/>
      </w:divBdr>
    </w:div>
    <w:div w:id="1790050962">
      <w:bodyDiv w:val="1"/>
      <w:marLeft w:val="0"/>
      <w:marRight w:val="0"/>
      <w:marTop w:val="0"/>
      <w:marBottom w:val="0"/>
      <w:divBdr>
        <w:top w:val="none" w:sz="0" w:space="0" w:color="auto"/>
        <w:left w:val="none" w:sz="0" w:space="0" w:color="auto"/>
        <w:bottom w:val="none" w:sz="0" w:space="0" w:color="auto"/>
        <w:right w:val="none" w:sz="0" w:space="0" w:color="auto"/>
      </w:divBdr>
      <w:divsChild>
        <w:div w:id="968436269">
          <w:marLeft w:val="0"/>
          <w:marRight w:val="0"/>
          <w:marTop w:val="0"/>
          <w:marBottom w:val="0"/>
          <w:divBdr>
            <w:top w:val="none" w:sz="0" w:space="0" w:color="auto"/>
            <w:left w:val="none" w:sz="0" w:space="0" w:color="auto"/>
            <w:bottom w:val="none" w:sz="0" w:space="0" w:color="auto"/>
            <w:right w:val="none" w:sz="0" w:space="0" w:color="auto"/>
          </w:divBdr>
        </w:div>
        <w:div w:id="481392446">
          <w:marLeft w:val="0"/>
          <w:marRight w:val="0"/>
          <w:marTop w:val="0"/>
          <w:marBottom w:val="0"/>
          <w:divBdr>
            <w:top w:val="none" w:sz="0" w:space="0" w:color="auto"/>
            <w:left w:val="none" w:sz="0" w:space="0" w:color="auto"/>
            <w:bottom w:val="none" w:sz="0" w:space="0" w:color="auto"/>
            <w:right w:val="none" w:sz="0" w:space="0" w:color="auto"/>
          </w:divBdr>
        </w:div>
        <w:div w:id="899562736">
          <w:marLeft w:val="0"/>
          <w:marRight w:val="0"/>
          <w:marTop w:val="0"/>
          <w:marBottom w:val="0"/>
          <w:divBdr>
            <w:top w:val="none" w:sz="0" w:space="0" w:color="auto"/>
            <w:left w:val="none" w:sz="0" w:space="0" w:color="auto"/>
            <w:bottom w:val="none" w:sz="0" w:space="0" w:color="auto"/>
            <w:right w:val="none" w:sz="0" w:space="0" w:color="auto"/>
          </w:divBdr>
        </w:div>
      </w:divsChild>
    </w:div>
    <w:div w:id="1790660609">
      <w:bodyDiv w:val="1"/>
      <w:marLeft w:val="0"/>
      <w:marRight w:val="0"/>
      <w:marTop w:val="0"/>
      <w:marBottom w:val="0"/>
      <w:divBdr>
        <w:top w:val="none" w:sz="0" w:space="0" w:color="auto"/>
        <w:left w:val="none" w:sz="0" w:space="0" w:color="auto"/>
        <w:bottom w:val="none" w:sz="0" w:space="0" w:color="auto"/>
        <w:right w:val="none" w:sz="0" w:space="0" w:color="auto"/>
      </w:divBdr>
    </w:div>
    <w:div w:id="1805810046">
      <w:bodyDiv w:val="1"/>
      <w:marLeft w:val="0"/>
      <w:marRight w:val="0"/>
      <w:marTop w:val="0"/>
      <w:marBottom w:val="0"/>
      <w:divBdr>
        <w:top w:val="none" w:sz="0" w:space="0" w:color="auto"/>
        <w:left w:val="none" w:sz="0" w:space="0" w:color="auto"/>
        <w:bottom w:val="none" w:sz="0" w:space="0" w:color="auto"/>
        <w:right w:val="none" w:sz="0" w:space="0" w:color="auto"/>
      </w:divBdr>
    </w:div>
    <w:div w:id="1823691631">
      <w:bodyDiv w:val="1"/>
      <w:marLeft w:val="0"/>
      <w:marRight w:val="0"/>
      <w:marTop w:val="0"/>
      <w:marBottom w:val="0"/>
      <w:divBdr>
        <w:top w:val="none" w:sz="0" w:space="0" w:color="auto"/>
        <w:left w:val="none" w:sz="0" w:space="0" w:color="auto"/>
        <w:bottom w:val="none" w:sz="0" w:space="0" w:color="auto"/>
        <w:right w:val="none" w:sz="0" w:space="0" w:color="auto"/>
      </w:divBdr>
    </w:div>
    <w:div w:id="1839344770">
      <w:bodyDiv w:val="1"/>
      <w:marLeft w:val="0"/>
      <w:marRight w:val="0"/>
      <w:marTop w:val="0"/>
      <w:marBottom w:val="0"/>
      <w:divBdr>
        <w:top w:val="none" w:sz="0" w:space="0" w:color="auto"/>
        <w:left w:val="none" w:sz="0" w:space="0" w:color="auto"/>
        <w:bottom w:val="none" w:sz="0" w:space="0" w:color="auto"/>
        <w:right w:val="none" w:sz="0" w:space="0" w:color="auto"/>
      </w:divBdr>
    </w:div>
    <w:div w:id="1844124114">
      <w:bodyDiv w:val="1"/>
      <w:marLeft w:val="0"/>
      <w:marRight w:val="0"/>
      <w:marTop w:val="0"/>
      <w:marBottom w:val="0"/>
      <w:divBdr>
        <w:top w:val="none" w:sz="0" w:space="0" w:color="auto"/>
        <w:left w:val="none" w:sz="0" w:space="0" w:color="auto"/>
        <w:bottom w:val="none" w:sz="0" w:space="0" w:color="auto"/>
        <w:right w:val="none" w:sz="0" w:space="0" w:color="auto"/>
      </w:divBdr>
    </w:div>
    <w:div w:id="1874493187">
      <w:bodyDiv w:val="1"/>
      <w:marLeft w:val="0"/>
      <w:marRight w:val="0"/>
      <w:marTop w:val="0"/>
      <w:marBottom w:val="0"/>
      <w:divBdr>
        <w:top w:val="none" w:sz="0" w:space="0" w:color="auto"/>
        <w:left w:val="none" w:sz="0" w:space="0" w:color="auto"/>
        <w:bottom w:val="none" w:sz="0" w:space="0" w:color="auto"/>
        <w:right w:val="none" w:sz="0" w:space="0" w:color="auto"/>
      </w:divBdr>
    </w:div>
    <w:div w:id="1878539404">
      <w:bodyDiv w:val="1"/>
      <w:marLeft w:val="0"/>
      <w:marRight w:val="0"/>
      <w:marTop w:val="0"/>
      <w:marBottom w:val="0"/>
      <w:divBdr>
        <w:top w:val="none" w:sz="0" w:space="0" w:color="auto"/>
        <w:left w:val="none" w:sz="0" w:space="0" w:color="auto"/>
        <w:bottom w:val="none" w:sz="0" w:space="0" w:color="auto"/>
        <w:right w:val="none" w:sz="0" w:space="0" w:color="auto"/>
      </w:divBdr>
    </w:div>
    <w:div w:id="1881897548">
      <w:bodyDiv w:val="1"/>
      <w:marLeft w:val="0"/>
      <w:marRight w:val="0"/>
      <w:marTop w:val="0"/>
      <w:marBottom w:val="0"/>
      <w:divBdr>
        <w:top w:val="none" w:sz="0" w:space="0" w:color="auto"/>
        <w:left w:val="none" w:sz="0" w:space="0" w:color="auto"/>
        <w:bottom w:val="none" w:sz="0" w:space="0" w:color="auto"/>
        <w:right w:val="none" w:sz="0" w:space="0" w:color="auto"/>
      </w:divBdr>
    </w:div>
    <w:div w:id="1890143513">
      <w:bodyDiv w:val="1"/>
      <w:marLeft w:val="0"/>
      <w:marRight w:val="0"/>
      <w:marTop w:val="0"/>
      <w:marBottom w:val="0"/>
      <w:divBdr>
        <w:top w:val="none" w:sz="0" w:space="0" w:color="auto"/>
        <w:left w:val="none" w:sz="0" w:space="0" w:color="auto"/>
        <w:bottom w:val="none" w:sz="0" w:space="0" w:color="auto"/>
        <w:right w:val="none" w:sz="0" w:space="0" w:color="auto"/>
      </w:divBdr>
    </w:div>
    <w:div w:id="1894537667">
      <w:bodyDiv w:val="1"/>
      <w:marLeft w:val="0"/>
      <w:marRight w:val="0"/>
      <w:marTop w:val="0"/>
      <w:marBottom w:val="0"/>
      <w:divBdr>
        <w:top w:val="none" w:sz="0" w:space="0" w:color="auto"/>
        <w:left w:val="none" w:sz="0" w:space="0" w:color="auto"/>
        <w:bottom w:val="none" w:sz="0" w:space="0" w:color="auto"/>
        <w:right w:val="none" w:sz="0" w:space="0" w:color="auto"/>
      </w:divBdr>
    </w:div>
    <w:div w:id="1899894764">
      <w:bodyDiv w:val="1"/>
      <w:marLeft w:val="0"/>
      <w:marRight w:val="0"/>
      <w:marTop w:val="0"/>
      <w:marBottom w:val="0"/>
      <w:divBdr>
        <w:top w:val="none" w:sz="0" w:space="0" w:color="auto"/>
        <w:left w:val="none" w:sz="0" w:space="0" w:color="auto"/>
        <w:bottom w:val="none" w:sz="0" w:space="0" w:color="auto"/>
        <w:right w:val="none" w:sz="0" w:space="0" w:color="auto"/>
      </w:divBdr>
    </w:div>
    <w:div w:id="1937205362">
      <w:bodyDiv w:val="1"/>
      <w:marLeft w:val="0"/>
      <w:marRight w:val="0"/>
      <w:marTop w:val="0"/>
      <w:marBottom w:val="0"/>
      <w:divBdr>
        <w:top w:val="none" w:sz="0" w:space="0" w:color="auto"/>
        <w:left w:val="none" w:sz="0" w:space="0" w:color="auto"/>
        <w:bottom w:val="none" w:sz="0" w:space="0" w:color="auto"/>
        <w:right w:val="none" w:sz="0" w:space="0" w:color="auto"/>
      </w:divBdr>
    </w:div>
    <w:div w:id="1979340381">
      <w:bodyDiv w:val="1"/>
      <w:marLeft w:val="0"/>
      <w:marRight w:val="0"/>
      <w:marTop w:val="0"/>
      <w:marBottom w:val="0"/>
      <w:divBdr>
        <w:top w:val="none" w:sz="0" w:space="0" w:color="auto"/>
        <w:left w:val="none" w:sz="0" w:space="0" w:color="auto"/>
        <w:bottom w:val="none" w:sz="0" w:space="0" w:color="auto"/>
        <w:right w:val="none" w:sz="0" w:space="0" w:color="auto"/>
      </w:divBdr>
    </w:div>
    <w:div w:id="1980527297">
      <w:bodyDiv w:val="1"/>
      <w:marLeft w:val="0"/>
      <w:marRight w:val="0"/>
      <w:marTop w:val="0"/>
      <w:marBottom w:val="0"/>
      <w:divBdr>
        <w:top w:val="none" w:sz="0" w:space="0" w:color="auto"/>
        <w:left w:val="none" w:sz="0" w:space="0" w:color="auto"/>
        <w:bottom w:val="none" w:sz="0" w:space="0" w:color="auto"/>
        <w:right w:val="none" w:sz="0" w:space="0" w:color="auto"/>
      </w:divBdr>
    </w:div>
    <w:div w:id="1984505835">
      <w:bodyDiv w:val="1"/>
      <w:marLeft w:val="0"/>
      <w:marRight w:val="0"/>
      <w:marTop w:val="0"/>
      <w:marBottom w:val="0"/>
      <w:divBdr>
        <w:top w:val="none" w:sz="0" w:space="0" w:color="auto"/>
        <w:left w:val="none" w:sz="0" w:space="0" w:color="auto"/>
        <w:bottom w:val="none" w:sz="0" w:space="0" w:color="auto"/>
        <w:right w:val="none" w:sz="0" w:space="0" w:color="auto"/>
      </w:divBdr>
      <w:divsChild>
        <w:div w:id="2108620885">
          <w:marLeft w:val="0"/>
          <w:marRight w:val="0"/>
          <w:marTop w:val="0"/>
          <w:marBottom w:val="0"/>
          <w:divBdr>
            <w:top w:val="none" w:sz="0" w:space="0" w:color="auto"/>
            <w:left w:val="none" w:sz="0" w:space="0" w:color="auto"/>
            <w:bottom w:val="none" w:sz="0" w:space="0" w:color="auto"/>
            <w:right w:val="none" w:sz="0" w:space="0" w:color="auto"/>
          </w:divBdr>
        </w:div>
        <w:div w:id="1071194016">
          <w:marLeft w:val="0"/>
          <w:marRight w:val="0"/>
          <w:marTop w:val="0"/>
          <w:marBottom w:val="0"/>
          <w:divBdr>
            <w:top w:val="none" w:sz="0" w:space="0" w:color="auto"/>
            <w:left w:val="none" w:sz="0" w:space="0" w:color="auto"/>
            <w:bottom w:val="none" w:sz="0" w:space="0" w:color="auto"/>
            <w:right w:val="none" w:sz="0" w:space="0" w:color="auto"/>
          </w:divBdr>
        </w:div>
        <w:div w:id="1531336863">
          <w:marLeft w:val="0"/>
          <w:marRight w:val="0"/>
          <w:marTop w:val="0"/>
          <w:marBottom w:val="0"/>
          <w:divBdr>
            <w:top w:val="none" w:sz="0" w:space="0" w:color="auto"/>
            <w:left w:val="none" w:sz="0" w:space="0" w:color="auto"/>
            <w:bottom w:val="none" w:sz="0" w:space="0" w:color="auto"/>
            <w:right w:val="none" w:sz="0" w:space="0" w:color="auto"/>
          </w:divBdr>
        </w:div>
      </w:divsChild>
    </w:div>
    <w:div w:id="1985885884">
      <w:bodyDiv w:val="1"/>
      <w:marLeft w:val="0"/>
      <w:marRight w:val="0"/>
      <w:marTop w:val="0"/>
      <w:marBottom w:val="0"/>
      <w:divBdr>
        <w:top w:val="none" w:sz="0" w:space="0" w:color="auto"/>
        <w:left w:val="none" w:sz="0" w:space="0" w:color="auto"/>
        <w:bottom w:val="none" w:sz="0" w:space="0" w:color="auto"/>
        <w:right w:val="none" w:sz="0" w:space="0" w:color="auto"/>
      </w:divBdr>
    </w:div>
    <w:div w:id="1994796924">
      <w:bodyDiv w:val="1"/>
      <w:marLeft w:val="0"/>
      <w:marRight w:val="0"/>
      <w:marTop w:val="0"/>
      <w:marBottom w:val="0"/>
      <w:divBdr>
        <w:top w:val="none" w:sz="0" w:space="0" w:color="auto"/>
        <w:left w:val="none" w:sz="0" w:space="0" w:color="auto"/>
        <w:bottom w:val="none" w:sz="0" w:space="0" w:color="auto"/>
        <w:right w:val="none" w:sz="0" w:space="0" w:color="auto"/>
      </w:divBdr>
      <w:divsChild>
        <w:div w:id="183456673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015759697">
      <w:bodyDiv w:val="1"/>
      <w:marLeft w:val="0"/>
      <w:marRight w:val="0"/>
      <w:marTop w:val="0"/>
      <w:marBottom w:val="0"/>
      <w:divBdr>
        <w:top w:val="none" w:sz="0" w:space="0" w:color="auto"/>
        <w:left w:val="none" w:sz="0" w:space="0" w:color="auto"/>
        <w:bottom w:val="none" w:sz="0" w:space="0" w:color="auto"/>
        <w:right w:val="none" w:sz="0" w:space="0" w:color="auto"/>
      </w:divBdr>
    </w:div>
    <w:div w:id="2032953666">
      <w:bodyDiv w:val="1"/>
      <w:marLeft w:val="0"/>
      <w:marRight w:val="0"/>
      <w:marTop w:val="0"/>
      <w:marBottom w:val="0"/>
      <w:divBdr>
        <w:top w:val="none" w:sz="0" w:space="0" w:color="auto"/>
        <w:left w:val="none" w:sz="0" w:space="0" w:color="auto"/>
        <w:bottom w:val="none" w:sz="0" w:space="0" w:color="auto"/>
        <w:right w:val="none" w:sz="0" w:space="0" w:color="auto"/>
      </w:divBdr>
    </w:div>
    <w:div w:id="2048605613">
      <w:bodyDiv w:val="1"/>
      <w:marLeft w:val="0"/>
      <w:marRight w:val="0"/>
      <w:marTop w:val="0"/>
      <w:marBottom w:val="0"/>
      <w:divBdr>
        <w:top w:val="none" w:sz="0" w:space="0" w:color="auto"/>
        <w:left w:val="none" w:sz="0" w:space="0" w:color="auto"/>
        <w:bottom w:val="none" w:sz="0" w:space="0" w:color="auto"/>
        <w:right w:val="none" w:sz="0" w:space="0" w:color="auto"/>
      </w:divBdr>
    </w:div>
    <w:div w:id="2067683192">
      <w:bodyDiv w:val="1"/>
      <w:marLeft w:val="0"/>
      <w:marRight w:val="0"/>
      <w:marTop w:val="0"/>
      <w:marBottom w:val="0"/>
      <w:divBdr>
        <w:top w:val="none" w:sz="0" w:space="0" w:color="auto"/>
        <w:left w:val="none" w:sz="0" w:space="0" w:color="auto"/>
        <w:bottom w:val="none" w:sz="0" w:space="0" w:color="auto"/>
        <w:right w:val="none" w:sz="0" w:space="0" w:color="auto"/>
      </w:divBdr>
    </w:div>
    <w:div w:id="2077899896">
      <w:bodyDiv w:val="1"/>
      <w:marLeft w:val="0"/>
      <w:marRight w:val="0"/>
      <w:marTop w:val="0"/>
      <w:marBottom w:val="0"/>
      <w:divBdr>
        <w:top w:val="none" w:sz="0" w:space="0" w:color="auto"/>
        <w:left w:val="none" w:sz="0" w:space="0" w:color="auto"/>
        <w:bottom w:val="none" w:sz="0" w:space="0" w:color="auto"/>
        <w:right w:val="none" w:sz="0" w:space="0" w:color="auto"/>
      </w:divBdr>
    </w:div>
    <w:div w:id="2079596218">
      <w:bodyDiv w:val="1"/>
      <w:marLeft w:val="0"/>
      <w:marRight w:val="0"/>
      <w:marTop w:val="0"/>
      <w:marBottom w:val="0"/>
      <w:divBdr>
        <w:top w:val="none" w:sz="0" w:space="0" w:color="auto"/>
        <w:left w:val="none" w:sz="0" w:space="0" w:color="auto"/>
        <w:bottom w:val="none" w:sz="0" w:space="0" w:color="auto"/>
        <w:right w:val="none" w:sz="0" w:space="0" w:color="auto"/>
      </w:divBdr>
    </w:div>
    <w:div w:id="2086754784">
      <w:bodyDiv w:val="1"/>
      <w:marLeft w:val="0"/>
      <w:marRight w:val="0"/>
      <w:marTop w:val="0"/>
      <w:marBottom w:val="0"/>
      <w:divBdr>
        <w:top w:val="none" w:sz="0" w:space="0" w:color="auto"/>
        <w:left w:val="none" w:sz="0" w:space="0" w:color="auto"/>
        <w:bottom w:val="none" w:sz="0" w:space="0" w:color="auto"/>
        <w:right w:val="none" w:sz="0" w:space="0" w:color="auto"/>
      </w:divBdr>
    </w:div>
    <w:div w:id="2095855164">
      <w:bodyDiv w:val="1"/>
      <w:marLeft w:val="0"/>
      <w:marRight w:val="0"/>
      <w:marTop w:val="0"/>
      <w:marBottom w:val="0"/>
      <w:divBdr>
        <w:top w:val="none" w:sz="0" w:space="0" w:color="auto"/>
        <w:left w:val="none" w:sz="0" w:space="0" w:color="auto"/>
        <w:bottom w:val="none" w:sz="0" w:space="0" w:color="auto"/>
        <w:right w:val="none" w:sz="0" w:space="0" w:color="auto"/>
      </w:divBdr>
    </w:div>
    <w:div w:id="2102604765">
      <w:bodyDiv w:val="1"/>
      <w:marLeft w:val="0"/>
      <w:marRight w:val="0"/>
      <w:marTop w:val="0"/>
      <w:marBottom w:val="0"/>
      <w:divBdr>
        <w:top w:val="none" w:sz="0" w:space="0" w:color="auto"/>
        <w:left w:val="none" w:sz="0" w:space="0" w:color="auto"/>
        <w:bottom w:val="none" w:sz="0" w:space="0" w:color="auto"/>
        <w:right w:val="none" w:sz="0" w:space="0" w:color="auto"/>
      </w:divBdr>
    </w:div>
    <w:div w:id="2125684201">
      <w:bodyDiv w:val="1"/>
      <w:marLeft w:val="0"/>
      <w:marRight w:val="0"/>
      <w:marTop w:val="0"/>
      <w:marBottom w:val="0"/>
      <w:divBdr>
        <w:top w:val="none" w:sz="0" w:space="0" w:color="auto"/>
        <w:left w:val="none" w:sz="0" w:space="0" w:color="auto"/>
        <w:bottom w:val="none" w:sz="0" w:space="0" w:color="auto"/>
        <w:right w:val="none" w:sz="0" w:space="0" w:color="auto"/>
      </w:divBdr>
    </w:div>
    <w:div w:id="21290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ie.stust.edu.tw/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ch.stust.edu.tw/en" TargetMode="External"/><Relationship Id="rId12" Type="http://schemas.openxmlformats.org/officeDocument/2006/relationships/hyperlink" Target="http://phd.business.stust.edu.tw/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g.stust.edu.tw/en" TargetMode="Externa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D56DD-3334-1947-B530-AFBC4A06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8375</Words>
  <Characters>47742</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56005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dcterms:created xsi:type="dcterms:W3CDTF">2018-10-31T08:02:00Z</dcterms:created>
  <dcterms:modified xsi:type="dcterms:W3CDTF">2018-10-31T08:02:00Z</dcterms:modified>
</cp:coreProperties>
</file>